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B5A36" w14:textId="77777777" w:rsidR="000A2183" w:rsidRDefault="003F0C2B" w:rsidP="003F0C2B">
      <w:pPr>
        <w:widowControl w:val="0"/>
        <w:jc w:val="center"/>
        <w:rPr>
          <w:caps/>
          <w:color w:val="C00000"/>
          <w:spacing w:val="30"/>
          <w:sz w:val="40"/>
          <w:szCs w:val="40"/>
          <w:lang w:val="cs-CZ"/>
        </w:rPr>
      </w:pPr>
      <w:r w:rsidRPr="00FA3168">
        <w:rPr>
          <w:caps/>
          <w:color w:val="C00000"/>
          <w:spacing w:val="30"/>
          <w:sz w:val="40"/>
          <w:szCs w:val="40"/>
          <w:lang w:val="cs-CZ"/>
        </w:rPr>
        <w:t xml:space="preserve"> </w:t>
      </w:r>
    </w:p>
    <w:p w14:paraId="14434270" w14:textId="455B8388" w:rsidR="000A2183" w:rsidRDefault="006923FC" w:rsidP="00C01304">
      <w:pPr>
        <w:widowControl w:val="0"/>
        <w:tabs>
          <w:tab w:val="left" w:pos="4452"/>
          <w:tab w:val="center" w:pos="4533"/>
        </w:tabs>
        <w:jc w:val="left"/>
        <w:rPr>
          <w:caps/>
          <w:color w:val="C00000"/>
          <w:spacing w:val="30"/>
          <w:sz w:val="40"/>
          <w:szCs w:val="40"/>
          <w:lang w:val="cs-CZ"/>
        </w:rPr>
      </w:pPr>
      <w:r>
        <w:rPr>
          <w:caps/>
          <w:color w:val="C00000"/>
          <w:spacing w:val="30"/>
          <w:sz w:val="40"/>
          <w:szCs w:val="40"/>
          <w:lang w:val="cs-CZ"/>
        </w:rPr>
        <w:tab/>
      </w:r>
      <w:r>
        <w:rPr>
          <w:caps/>
          <w:color w:val="C00000"/>
          <w:spacing w:val="30"/>
          <w:sz w:val="40"/>
          <w:szCs w:val="40"/>
          <w:lang w:val="cs-CZ"/>
        </w:rPr>
        <w:tab/>
      </w:r>
    </w:p>
    <w:p w14:paraId="5FFC088C" w14:textId="0630AC00" w:rsidR="003F0C2B" w:rsidRPr="00FA3168" w:rsidRDefault="003F0C2B" w:rsidP="003F0C2B">
      <w:pPr>
        <w:widowControl w:val="0"/>
        <w:jc w:val="center"/>
        <w:rPr>
          <w:caps/>
          <w:color w:val="008998"/>
          <w:spacing w:val="30"/>
          <w:sz w:val="40"/>
          <w:szCs w:val="40"/>
          <w:lang w:val="cs-CZ"/>
        </w:rPr>
      </w:pPr>
      <w:r w:rsidRPr="00FA3168">
        <w:rPr>
          <w:caps/>
          <w:color w:val="008998"/>
          <w:spacing w:val="30"/>
          <w:sz w:val="40"/>
          <w:szCs w:val="40"/>
          <w:lang w:val="cs-CZ"/>
        </w:rPr>
        <w:t>ZADÁVACÍ DOKUMENTACE</w:t>
      </w:r>
    </w:p>
    <w:p w14:paraId="62E0C29E" w14:textId="77777777" w:rsidR="003F0C2B" w:rsidRPr="00FA3168" w:rsidRDefault="003F0C2B" w:rsidP="003F0C2B">
      <w:pPr>
        <w:widowControl w:val="0"/>
        <w:jc w:val="center"/>
        <w:rPr>
          <w:caps/>
          <w:spacing w:val="30"/>
          <w:sz w:val="24"/>
          <w:szCs w:val="32"/>
          <w:lang w:val="cs-CZ"/>
        </w:rPr>
      </w:pPr>
    </w:p>
    <w:p w14:paraId="37530214" w14:textId="61A7B361" w:rsidR="003F0C2B" w:rsidRPr="00FA3168" w:rsidRDefault="003F0C2B" w:rsidP="003F0C2B">
      <w:pPr>
        <w:jc w:val="center"/>
        <w:rPr>
          <w:caps/>
          <w:spacing w:val="30"/>
          <w:lang w:val="cs-CZ"/>
        </w:rPr>
      </w:pPr>
      <w:r w:rsidRPr="00FA3168">
        <w:rPr>
          <w:caps/>
          <w:spacing w:val="30"/>
          <w:sz w:val="28"/>
          <w:szCs w:val="32"/>
          <w:lang w:val="cs-CZ"/>
        </w:rPr>
        <w:t>jednací řízení s uveřejněním</w:t>
      </w:r>
    </w:p>
    <w:p w14:paraId="06837F8D" w14:textId="7D5ACB37" w:rsidR="003F0C2B" w:rsidRPr="00FA3168" w:rsidRDefault="003F0C2B" w:rsidP="003F0C2B">
      <w:pPr>
        <w:jc w:val="center"/>
        <w:rPr>
          <w:lang w:val="cs-CZ"/>
        </w:rPr>
      </w:pPr>
      <w:r w:rsidRPr="00FA3168">
        <w:rPr>
          <w:lang w:val="cs-CZ"/>
        </w:rPr>
        <w:t>k nadlimitní veřejné zakázce na služby, zadávané v jednacím řízení s uveřejněním dle zákona č. 134/2016 Sb., o zadávání veřejných zakázek, v platném znění (dále jen „</w:t>
      </w:r>
      <w:r w:rsidRPr="00615B0D">
        <w:rPr>
          <w:b/>
          <w:bCs/>
          <w:lang w:val="cs-CZ"/>
        </w:rPr>
        <w:t>ZZVZ</w:t>
      </w:r>
      <w:r w:rsidRPr="00FA3168">
        <w:rPr>
          <w:lang w:val="cs-CZ"/>
        </w:rPr>
        <w:t>“), na veřejnou zakázku (</w:t>
      </w:r>
      <w:r w:rsidR="00733E2C" w:rsidRPr="00FA3168">
        <w:rPr>
          <w:lang w:val="cs-CZ"/>
        </w:rPr>
        <w:t xml:space="preserve">dále jen </w:t>
      </w:r>
      <w:r w:rsidRPr="00FA3168">
        <w:rPr>
          <w:lang w:val="cs-CZ"/>
        </w:rPr>
        <w:t>„</w:t>
      </w:r>
      <w:r w:rsidRPr="00615B0D">
        <w:rPr>
          <w:b/>
          <w:bCs/>
          <w:lang w:val="cs-CZ"/>
        </w:rPr>
        <w:t>jednací řízení</w:t>
      </w:r>
      <w:r w:rsidRPr="00FA3168">
        <w:rPr>
          <w:lang w:val="cs-CZ"/>
        </w:rPr>
        <w:t>“)</w:t>
      </w:r>
    </w:p>
    <w:p w14:paraId="681F6E34" w14:textId="0C522678" w:rsidR="003F0C2B" w:rsidRPr="00FA3168" w:rsidRDefault="00733E2C" w:rsidP="003F0C2B">
      <w:pPr>
        <w:jc w:val="center"/>
        <w:rPr>
          <w:lang w:val="cs-CZ"/>
        </w:rPr>
      </w:pPr>
      <w:r w:rsidRPr="00FA3168">
        <w:rPr>
          <w:lang w:val="cs-CZ"/>
        </w:rPr>
        <w:t xml:space="preserve"> </w:t>
      </w:r>
    </w:p>
    <w:p w14:paraId="1957D776" w14:textId="77777777" w:rsidR="003F0C2B" w:rsidRPr="00FA3168" w:rsidRDefault="003F0C2B" w:rsidP="003F0C2B">
      <w:pPr>
        <w:jc w:val="center"/>
        <w:rPr>
          <w:lang w:val="cs-CZ"/>
        </w:rPr>
      </w:pPr>
    </w:p>
    <w:p w14:paraId="59F196E4" w14:textId="2C4CE66C" w:rsidR="003F0C2B" w:rsidRPr="00FA3168" w:rsidRDefault="00190CDE" w:rsidP="003F0C2B">
      <w:pPr>
        <w:jc w:val="center"/>
        <w:rPr>
          <w:caps/>
          <w:spacing w:val="30"/>
          <w:sz w:val="28"/>
          <w:lang w:val="cs-CZ"/>
        </w:rPr>
      </w:pPr>
      <w:r w:rsidRPr="00FA3168">
        <w:rPr>
          <w:caps/>
          <w:spacing w:val="30"/>
          <w:sz w:val="28"/>
          <w:lang w:val="cs-CZ"/>
        </w:rPr>
        <w:t>pŘedm</w:t>
      </w:r>
      <w:r>
        <w:rPr>
          <w:caps/>
          <w:spacing w:val="30"/>
          <w:sz w:val="28"/>
          <w:lang w:val="cs-CZ"/>
        </w:rPr>
        <w:t>Ě</w:t>
      </w:r>
      <w:r w:rsidRPr="00FA3168">
        <w:rPr>
          <w:caps/>
          <w:spacing w:val="30"/>
          <w:sz w:val="28"/>
          <w:lang w:val="cs-CZ"/>
        </w:rPr>
        <w:t xml:space="preserve">t </w:t>
      </w:r>
      <w:r w:rsidR="003F0C2B" w:rsidRPr="00FA3168">
        <w:rPr>
          <w:caps/>
          <w:spacing w:val="30"/>
          <w:sz w:val="28"/>
          <w:lang w:val="cs-CZ"/>
        </w:rPr>
        <w:t>zakázky</w:t>
      </w:r>
    </w:p>
    <w:p w14:paraId="24369E8B" w14:textId="77777777" w:rsidR="003F0C2B" w:rsidRPr="00FA3168" w:rsidRDefault="003F0C2B" w:rsidP="003F0C2B">
      <w:pPr>
        <w:rPr>
          <w:lang w:val="cs-CZ"/>
        </w:rPr>
      </w:pPr>
    </w:p>
    <w:p w14:paraId="6777666B" w14:textId="7906331D" w:rsidR="00733E2C" w:rsidRPr="00FA3168" w:rsidRDefault="00AC67F6" w:rsidP="00733E2C">
      <w:pPr>
        <w:jc w:val="center"/>
        <w:rPr>
          <w:lang w:val="cs-CZ"/>
        </w:rPr>
      </w:pPr>
      <w:r w:rsidRPr="00FA3168">
        <w:rPr>
          <w:b/>
          <w:bCs/>
          <w:sz w:val="24"/>
          <w:szCs w:val="24"/>
          <w:lang w:val="cs-CZ"/>
        </w:rPr>
        <w:t>„</w:t>
      </w:r>
      <w:bookmarkStart w:id="0" w:name="_Hlk84494309"/>
      <w:r w:rsidRPr="00FA3168">
        <w:rPr>
          <w:b/>
          <w:bCs/>
          <w:sz w:val="24"/>
          <w:szCs w:val="24"/>
          <w:lang w:val="cs-CZ"/>
        </w:rPr>
        <w:t>Poskytování energetických služeb metodou EPC v</w:t>
      </w:r>
      <w:r w:rsidR="0038706A" w:rsidRPr="00FA3168">
        <w:rPr>
          <w:b/>
          <w:bCs/>
          <w:sz w:val="24"/>
          <w:szCs w:val="24"/>
          <w:lang w:val="cs-CZ"/>
        </w:rPr>
        <w:t>e vybraných</w:t>
      </w:r>
      <w:r w:rsidRPr="00FA3168">
        <w:rPr>
          <w:b/>
          <w:bCs/>
          <w:sz w:val="24"/>
          <w:szCs w:val="24"/>
          <w:lang w:val="cs-CZ"/>
        </w:rPr>
        <w:t xml:space="preserve"> </w:t>
      </w:r>
      <w:r w:rsidR="0038706A" w:rsidRPr="00FA3168">
        <w:rPr>
          <w:b/>
          <w:bCs/>
          <w:sz w:val="24"/>
          <w:szCs w:val="24"/>
          <w:lang w:val="cs-CZ"/>
        </w:rPr>
        <w:t>budovách</w:t>
      </w:r>
      <w:r w:rsidRPr="00FA3168">
        <w:rPr>
          <w:b/>
          <w:bCs/>
          <w:sz w:val="24"/>
          <w:szCs w:val="24"/>
          <w:lang w:val="cs-CZ"/>
        </w:rPr>
        <w:t xml:space="preserve"> </w:t>
      </w:r>
      <w:r w:rsidR="0038706A" w:rsidRPr="00FA3168">
        <w:rPr>
          <w:b/>
          <w:bCs/>
          <w:sz w:val="24"/>
          <w:szCs w:val="24"/>
          <w:lang w:val="cs-CZ"/>
        </w:rPr>
        <w:t>města Ústí nad Labem</w:t>
      </w:r>
      <w:bookmarkEnd w:id="0"/>
      <w:r w:rsidRPr="00FA3168">
        <w:rPr>
          <w:b/>
          <w:bCs/>
          <w:sz w:val="24"/>
          <w:szCs w:val="24"/>
          <w:lang w:val="cs-CZ"/>
        </w:rPr>
        <w:t>“</w:t>
      </w:r>
    </w:p>
    <w:p w14:paraId="56B90DFA" w14:textId="7A298387" w:rsidR="00733E2C" w:rsidRPr="00FA3168" w:rsidRDefault="00733E2C" w:rsidP="00733E2C">
      <w:pPr>
        <w:jc w:val="center"/>
        <w:rPr>
          <w:lang w:val="cs-CZ"/>
        </w:rPr>
      </w:pPr>
      <w:r w:rsidRPr="00FA3168">
        <w:rPr>
          <w:lang w:val="cs-CZ"/>
        </w:rPr>
        <w:t>evidenční číslo:</w:t>
      </w:r>
    </w:p>
    <w:p w14:paraId="16004377" w14:textId="0E8F7380" w:rsidR="003F0C2B" w:rsidRPr="000127E9" w:rsidRDefault="00AE30A0" w:rsidP="003F0C2B">
      <w:pPr>
        <w:jc w:val="center"/>
        <w:rPr>
          <w:b/>
          <w:bCs/>
          <w:lang w:val="cs-CZ"/>
        </w:rPr>
      </w:pPr>
      <w:r w:rsidRPr="005E3428">
        <w:rPr>
          <w:rFonts w:cs="Arial"/>
          <w:color w:val="222222"/>
          <w:shd w:val="clear" w:color="auto" w:fill="FFFFFF"/>
        </w:rPr>
        <w:t>1580</w:t>
      </w:r>
    </w:p>
    <w:p w14:paraId="128CB61E" w14:textId="77777777" w:rsidR="007554CC" w:rsidRPr="00FA3168" w:rsidRDefault="007554CC" w:rsidP="003F0C2B">
      <w:pPr>
        <w:jc w:val="center"/>
        <w:rPr>
          <w:lang w:val="cs-CZ"/>
        </w:rPr>
      </w:pPr>
    </w:p>
    <w:tbl>
      <w:tblPr>
        <w:tblStyle w:val="Mriekatabuky"/>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3F0C2B" w:rsidRPr="00FA3168" w14:paraId="0CE879E5" w14:textId="77777777" w:rsidTr="003F0C2B">
        <w:trPr>
          <w:trHeight w:val="900"/>
        </w:trPr>
        <w:tc>
          <w:tcPr>
            <w:tcW w:w="4532" w:type="dxa"/>
            <w:tcBorders>
              <w:bottom w:val="single" w:sz="4" w:space="0" w:color="auto"/>
            </w:tcBorders>
            <w:vAlign w:val="center"/>
          </w:tcPr>
          <w:p w14:paraId="2328EC5F" w14:textId="700EF498" w:rsidR="003F0C2B" w:rsidRPr="00FA3168" w:rsidRDefault="003F0C2B" w:rsidP="003F0C2B">
            <w:pPr>
              <w:rPr>
                <w:lang w:val="cs-CZ"/>
              </w:rPr>
            </w:pPr>
            <w:r w:rsidRPr="00FA3168">
              <w:rPr>
                <w:lang w:val="cs-CZ"/>
              </w:rPr>
              <w:t xml:space="preserve">Osoba </w:t>
            </w:r>
            <w:r w:rsidR="00A466DA" w:rsidRPr="00FA3168">
              <w:rPr>
                <w:lang w:val="cs-CZ"/>
              </w:rPr>
              <w:t>zodpovědn</w:t>
            </w:r>
            <w:r w:rsidR="00511CDD" w:rsidRPr="00FA3168">
              <w:rPr>
                <w:lang w:val="cs-CZ"/>
              </w:rPr>
              <w:t>á</w:t>
            </w:r>
            <w:r w:rsidRPr="00FA3168">
              <w:rPr>
                <w:lang w:val="cs-CZ"/>
              </w:rPr>
              <w:t xml:space="preserve"> za vypracování zadávací dokumentace:</w:t>
            </w:r>
          </w:p>
          <w:p w14:paraId="7400BE91" w14:textId="77777777" w:rsidR="003F0C2B" w:rsidRPr="00FA3168" w:rsidRDefault="003F0C2B" w:rsidP="003F0C2B">
            <w:pPr>
              <w:rPr>
                <w:lang w:val="cs-CZ"/>
              </w:rPr>
            </w:pPr>
          </w:p>
          <w:p w14:paraId="5B9BBA82" w14:textId="77777777" w:rsidR="003F0C2B" w:rsidRPr="00FA3168" w:rsidRDefault="003F0C2B" w:rsidP="003F0C2B">
            <w:pPr>
              <w:rPr>
                <w:lang w:val="cs-CZ"/>
              </w:rPr>
            </w:pPr>
          </w:p>
        </w:tc>
        <w:tc>
          <w:tcPr>
            <w:tcW w:w="4382" w:type="dxa"/>
            <w:tcBorders>
              <w:bottom w:val="single" w:sz="4" w:space="0" w:color="auto"/>
            </w:tcBorders>
          </w:tcPr>
          <w:p w14:paraId="004EF48F" w14:textId="77777777" w:rsidR="003F0C2B" w:rsidRPr="00FA3168" w:rsidRDefault="003F0C2B" w:rsidP="003F0C2B">
            <w:pPr>
              <w:jc w:val="right"/>
              <w:rPr>
                <w:lang w:val="cs-CZ"/>
              </w:rPr>
            </w:pPr>
          </w:p>
          <w:p w14:paraId="1890FA8C" w14:textId="27C02F30" w:rsidR="003F0C2B" w:rsidRPr="00FA3168" w:rsidRDefault="009E412F" w:rsidP="007C5EEE">
            <w:pPr>
              <w:jc w:val="right"/>
              <w:rPr>
                <w:lang w:val="cs-CZ"/>
              </w:rPr>
            </w:pPr>
            <w:r>
              <w:rPr>
                <w:lang w:val="cs-CZ"/>
              </w:rPr>
              <w:t>JUDr. Tomáš Uríček</w:t>
            </w:r>
          </w:p>
        </w:tc>
      </w:tr>
      <w:tr w:rsidR="003F0C2B" w:rsidRPr="00FA3168" w14:paraId="10716754" w14:textId="77777777" w:rsidTr="003F0C2B">
        <w:trPr>
          <w:trHeight w:val="900"/>
        </w:trPr>
        <w:tc>
          <w:tcPr>
            <w:tcW w:w="4532" w:type="dxa"/>
            <w:tcBorders>
              <w:top w:val="single" w:sz="4" w:space="0" w:color="auto"/>
            </w:tcBorders>
            <w:vAlign w:val="center"/>
          </w:tcPr>
          <w:p w14:paraId="4D990009" w14:textId="07F4883E" w:rsidR="003F0C2B" w:rsidRPr="004F48D2" w:rsidRDefault="003F0C2B" w:rsidP="003F0C2B">
            <w:pPr>
              <w:rPr>
                <w:lang w:val="cs-CZ"/>
              </w:rPr>
            </w:pPr>
            <w:r w:rsidRPr="00FA3168">
              <w:rPr>
                <w:lang w:val="cs-CZ"/>
              </w:rPr>
              <w:t>Zadávací dokumentaci schválil</w:t>
            </w:r>
            <w:r w:rsidR="004F48D2">
              <w:rPr>
                <w:lang w:val="cs-CZ"/>
              </w:rPr>
              <w:t>a</w:t>
            </w:r>
            <w:r w:rsidRPr="004F48D2">
              <w:rPr>
                <w:lang w:val="cs-CZ"/>
              </w:rPr>
              <w:t xml:space="preserve">:                       </w:t>
            </w:r>
          </w:p>
          <w:p w14:paraId="01A33BCE" w14:textId="77777777" w:rsidR="003F0C2B" w:rsidRPr="00FA3168" w:rsidRDefault="003F0C2B" w:rsidP="003F0C2B">
            <w:pPr>
              <w:rPr>
                <w:lang w:val="cs-CZ"/>
              </w:rPr>
            </w:pPr>
            <w:r w:rsidRPr="004F48D2">
              <w:rPr>
                <w:lang w:val="cs-CZ"/>
              </w:rPr>
              <w:t xml:space="preserve">        </w:t>
            </w:r>
          </w:p>
          <w:p w14:paraId="6E39FBD7" w14:textId="77777777" w:rsidR="003F0C2B" w:rsidRPr="00FA3168" w:rsidRDefault="003F0C2B" w:rsidP="003F0C2B">
            <w:pPr>
              <w:jc w:val="right"/>
              <w:rPr>
                <w:lang w:val="cs-CZ"/>
              </w:rPr>
            </w:pPr>
          </w:p>
        </w:tc>
        <w:tc>
          <w:tcPr>
            <w:tcW w:w="4382" w:type="dxa"/>
            <w:tcBorders>
              <w:top w:val="single" w:sz="4" w:space="0" w:color="auto"/>
            </w:tcBorders>
            <w:shd w:val="clear" w:color="auto" w:fill="auto"/>
          </w:tcPr>
          <w:p w14:paraId="417F552D" w14:textId="77777777" w:rsidR="003F0C2B" w:rsidRPr="004F48D2" w:rsidRDefault="003F0C2B" w:rsidP="003F0C2B">
            <w:pPr>
              <w:rPr>
                <w:lang w:val="cs-CZ"/>
              </w:rPr>
            </w:pPr>
          </w:p>
          <w:p w14:paraId="4CF37E48" w14:textId="77777777" w:rsidR="003F0C2B" w:rsidRPr="00FA3168" w:rsidRDefault="003F0C2B" w:rsidP="003F0C2B">
            <w:pPr>
              <w:jc w:val="right"/>
              <w:rPr>
                <w:lang w:val="cs-CZ"/>
              </w:rPr>
            </w:pPr>
          </w:p>
          <w:p w14:paraId="26FB4421" w14:textId="50311655" w:rsidR="003F0C2B" w:rsidRPr="004F48D2" w:rsidRDefault="004F48D2" w:rsidP="004F48D2">
            <w:pPr>
              <w:pStyle w:val="Textkomentra"/>
              <w:rPr>
                <w:rFonts w:ascii="Cambria" w:eastAsiaTheme="minorHAnsi" w:hAnsi="Cambria" w:cstheme="minorBidi"/>
                <w:szCs w:val="24"/>
                <w:lang w:eastAsia="en-US"/>
              </w:rPr>
            </w:pPr>
            <w:r w:rsidRPr="004F48D2">
              <w:rPr>
                <w:rFonts w:ascii="Cambria" w:eastAsiaTheme="minorHAnsi" w:hAnsi="Cambria" w:cstheme="minorBidi"/>
                <w:szCs w:val="24"/>
                <w:lang w:eastAsia="en-US"/>
              </w:rPr>
              <w:t xml:space="preserve">Rada města Ústí nad Labem usnesením č. </w:t>
            </w:r>
            <w:r w:rsidR="001809CE">
              <w:rPr>
                <w:rFonts w:ascii="Cambria" w:eastAsiaTheme="minorHAnsi" w:hAnsi="Cambria" w:cstheme="minorBidi"/>
                <w:szCs w:val="24"/>
                <w:lang w:eastAsia="en-US"/>
              </w:rPr>
              <w:t xml:space="preserve"> </w:t>
            </w:r>
            <w:r w:rsidR="004A3BD8" w:rsidRPr="004A3BD8">
              <w:rPr>
                <w:rFonts w:ascii="Cambria" w:eastAsiaTheme="minorHAnsi" w:hAnsi="Cambria" w:cstheme="minorBidi"/>
                <w:szCs w:val="24"/>
                <w:lang w:eastAsia="en-US"/>
              </w:rPr>
              <w:t>205/8R/23</w:t>
            </w:r>
            <w:r w:rsidR="004A3BD8" w:rsidRPr="004A3BD8" w:rsidDel="004A3BD8">
              <w:rPr>
                <w:rFonts w:ascii="Cambria" w:eastAsiaTheme="minorHAnsi" w:hAnsi="Cambria" w:cstheme="minorBidi"/>
                <w:szCs w:val="24"/>
                <w:lang w:eastAsia="en-US"/>
              </w:rPr>
              <w:t xml:space="preserve"> </w:t>
            </w:r>
            <w:r w:rsidR="007C73D8">
              <w:rPr>
                <w:rFonts w:ascii="Cambria" w:eastAsiaTheme="minorHAnsi" w:hAnsi="Cambria" w:cstheme="minorBidi"/>
                <w:szCs w:val="24"/>
                <w:lang w:eastAsia="en-US"/>
              </w:rPr>
              <w:t xml:space="preserve">dne </w:t>
            </w:r>
            <w:r w:rsidR="004A3BD8">
              <w:rPr>
                <w:rFonts w:ascii="Cambria" w:eastAsiaTheme="minorHAnsi" w:hAnsi="Cambria" w:cstheme="minorBidi"/>
                <w:szCs w:val="24"/>
                <w:lang w:eastAsia="en-US"/>
              </w:rPr>
              <w:t>31.01.2023</w:t>
            </w:r>
          </w:p>
        </w:tc>
      </w:tr>
    </w:tbl>
    <w:p w14:paraId="6995C3FA" w14:textId="77777777" w:rsidR="003F0C2B" w:rsidRPr="00FA3168" w:rsidRDefault="003F0C2B" w:rsidP="003F0C2B">
      <w:pPr>
        <w:jc w:val="center"/>
        <w:rPr>
          <w:lang w:val="cs-CZ"/>
        </w:rPr>
      </w:pPr>
    </w:p>
    <w:p w14:paraId="318C2C15" w14:textId="326B6C76" w:rsidR="003F0C2B" w:rsidRPr="00FA3168" w:rsidRDefault="003F0C2B" w:rsidP="003F0C2B">
      <w:pPr>
        <w:tabs>
          <w:tab w:val="left" w:pos="6425"/>
        </w:tabs>
        <w:rPr>
          <w:lang w:val="cs-CZ"/>
        </w:rPr>
      </w:pPr>
    </w:p>
    <w:p w14:paraId="5E2CC53B" w14:textId="76974484" w:rsidR="009F233E" w:rsidRPr="00FA3168" w:rsidRDefault="009F233E" w:rsidP="003F0C2B">
      <w:pPr>
        <w:tabs>
          <w:tab w:val="left" w:pos="6425"/>
        </w:tabs>
        <w:rPr>
          <w:lang w:val="cs-CZ"/>
        </w:rPr>
      </w:pPr>
    </w:p>
    <w:p w14:paraId="242C8539" w14:textId="77777777" w:rsidR="009F233E" w:rsidRPr="00FA3168" w:rsidRDefault="009F233E" w:rsidP="003F0C2B">
      <w:pPr>
        <w:tabs>
          <w:tab w:val="left" w:pos="6425"/>
        </w:tabs>
        <w:rPr>
          <w:lang w:val="cs-CZ"/>
        </w:rPr>
      </w:pPr>
    </w:p>
    <w:p w14:paraId="6983E86F" w14:textId="3F7643B8" w:rsidR="003F0C2B" w:rsidRPr="00FA3168" w:rsidRDefault="003F0C2B" w:rsidP="003F0C2B">
      <w:pPr>
        <w:jc w:val="center"/>
        <w:rPr>
          <w:lang w:val="cs-CZ"/>
        </w:rPr>
      </w:pPr>
      <w:r w:rsidRPr="00FA3168">
        <w:rPr>
          <w:lang w:val="cs-CZ"/>
        </w:rPr>
        <w:t>V</w:t>
      </w:r>
      <w:r w:rsidRPr="00FA3168">
        <w:rPr>
          <w:rFonts w:cs="Calibri"/>
          <w:lang w:val="cs-CZ"/>
        </w:rPr>
        <w:t> </w:t>
      </w:r>
      <w:r w:rsidR="00C117A9">
        <w:rPr>
          <w:lang w:val="cs-CZ"/>
        </w:rPr>
        <w:t>Ústí nad Labem</w:t>
      </w:r>
      <w:r w:rsidR="00C117A9" w:rsidRPr="00FA3168">
        <w:rPr>
          <w:lang w:val="cs-CZ"/>
        </w:rPr>
        <w:t xml:space="preserve">, </w:t>
      </w:r>
      <w:r w:rsidRPr="0008156E">
        <w:rPr>
          <w:lang w:val="cs-CZ"/>
        </w:rPr>
        <w:t>d</w:t>
      </w:r>
      <w:r w:rsidR="00A466DA" w:rsidRPr="0008156E">
        <w:rPr>
          <w:lang w:val="cs-CZ"/>
        </w:rPr>
        <w:t>ne</w:t>
      </w:r>
      <w:r w:rsidRPr="0008156E">
        <w:rPr>
          <w:lang w:val="cs-CZ"/>
        </w:rPr>
        <w:t xml:space="preserve"> </w:t>
      </w:r>
      <w:r w:rsidR="005E3428" w:rsidRPr="0008156E">
        <w:rPr>
          <w:lang w:val="cs-CZ"/>
        </w:rPr>
        <w:t>1</w:t>
      </w:r>
      <w:r w:rsidR="0008156E" w:rsidRPr="0008156E">
        <w:rPr>
          <w:lang w:val="cs-CZ"/>
        </w:rPr>
        <w:t>7</w:t>
      </w:r>
      <w:r w:rsidR="005E3428" w:rsidRPr="0008156E">
        <w:rPr>
          <w:lang w:val="cs-CZ"/>
        </w:rPr>
        <w:t>.02.</w:t>
      </w:r>
      <w:r w:rsidR="000C1096" w:rsidRPr="0008156E">
        <w:rPr>
          <w:lang w:val="cs-CZ"/>
        </w:rPr>
        <w:t>2023</w:t>
      </w:r>
    </w:p>
    <w:p w14:paraId="4E161D06" w14:textId="36139B41" w:rsidR="003F0C2B" w:rsidRDefault="003F0C2B" w:rsidP="003F0C2B">
      <w:pPr>
        <w:jc w:val="center"/>
        <w:rPr>
          <w:lang w:val="cs-CZ"/>
        </w:rPr>
      </w:pPr>
    </w:p>
    <w:p w14:paraId="0478DD1E" w14:textId="1A4B194B" w:rsidR="00367EE2" w:rsidRPr="00FA3168" w:rsidRDefault="00367EE2" w:rsidP="003F0C2B">
      <w:pPr>
        <w:jc w:val="center"/>
        <w:rPr>
          <w:lang w:val="cs-CZ"/>
        </w:rPr>
        <w:sectPr w:rsidR="00367EE2" w:rsidRPr="00FA3168" w:rsidSect="00C01304">
          <w:headerReference w:type="default" r:id="rId8"/>
          <w:footerReference w:type="even" r:id="rId9"/>
          <w:footerReference w:type="default" r:id="rId10"/>
          <w:headerReference w:type="first" r:id="rId11"/>
          <w:footerReference w:type="first" r:id="rId12"/>
          <w:pgSz w:w="11900" w:h="16840"/>
          <w:pgMar w:top="2410" w:right="1417" w:bottom="1417" w:left="1417" w:header="737" w:footer="567" w:gutter="0"/>
          <w:pgNumType w:start="1"/>
          <w:cols w:space="708"/>
          <w:titlePg/>
          <w:docGrid w:linePitch="360"/>
        </w:sectPr>
      </w:pPr>
    </w:p>
    <w:p w14:paraId="2BC785DE" w14:textId="21239027" w:rsidR="003F0C2B" w:rsidRPr="00FA3168" w:rsidRDefault="003F0C2B" w:rsidP="003F0C2B">
      <w:pPr>
        <w:pStyle w:val="Obsah1"/>
        <w:rPr>
          <w:noProof w:val="0"/>
          <w:u w:val="single"/>
          <w:lang w:val="cs-CZ"/>
        </w:rPr>
      </w:pPr>
      <w:bookmarkStart w:id="1" w:name="_Toc444084932"/>
      <w:r w:rsidRPr="00FA3168">
        <w:rPr>
          <w:noProof w:val="0"/>
          <w:u w:val="single"/>
          <w:lang w:val="cs-CZ"/>
        </w:rPr>
        <w:lastRenderedPageBreak/>
        <w:t>Obsah zadávací dokumentace</w:t>
      </w:r>
    </w:p>
    <w:p w14:paraId="20675172" w14:textId="77777777" w:rsidR="003F0C2B" w:rsidRPr="00FA3168" w:rsidRDefault="003F0C2B" w:rsidP="003F0C2B">
      <w:pPr>
        <w:rPr>
          <w:lang w:val="cs-CZ"/>
        </w:rPr>
      </w:pPr>
    </w:p>
    <w:p w14:paraId="1B198ABE" w14:textId="5D6CF23D" w:rsidR="00AB68E0" w:rsidRDefault="003F0C2B">
      <w:pPr>
        <w:pStyle w:val="Obsah1"/>
        <w:rPr>
          <w:rFonts w:asciiTheme="minorHAnsi" w:eastAsiaTheme="minorEastAsia" w:hAnsiTheme="minorHAnsi" w:cstheme="minorBidi"/>
          <w:b w:val="0"/>
          <w:bCs w:val="0"/>
          <w:caps w:val="0"/>
          <w:sz w:val="22"/>
          <w:szCs w:val="22"/>
          <w:lang w:val="en-GB" w:eastAsia="en-GB"/>
        </w:rPr>
      </w:pPr>
      <w:r w:rsidRPr="009E412F">
        <w:rPr>
          <w:noProof w:val="0"/>
          <w:lang w:val="cs-CZ"/>
        </w:rPr>
        <w:fldChar w:fldCharType="begin"/>
      </w:r>
      <w:r w:rsidRPr="00FA3168">
        <w:rPr>
          <w:noProof w:val="0"/>
          <w:lang w:val="cs-CZ"/>
        </w:rPr>
        <w:instrText xml:space="preserve"> TOC \o "1-3" \h \z \u </w:instrText>
      </w:r>
      <w:r w:rsidRPr="009E412F">
        <w:rPr>
          <w:noProof w:val="0"/>
          <w:lang w:val="cs-CZ"/>
        </w:rPr>
        <w:fldChar w:fldCharType="separate"/>
      </w:r>
      <w:hyperlink w:anchor="_Toc117599149" w:history="1">
        <w:r w:rsidR="00AB68E0" w:rsidRPr="002051DD">
          <w:rPr>
            <w:rStyle w:val="Hypertextovprepojenie"/>
            <w14:scene3d>
              <w14:camera w14:prst="orthographicFront"/>
              <w14:lightRig w14:rig="threePt" w14:dir="t">
                <w14:rot w14:lat="0" w14:lon="0" w14:rev="0"/>
              </w14:lightRig>
            </w14:scene3d>
          </w:rPr>
          <w:t>ČÁST A</w:t>
        </w:r>
        <w:r w:rsidR="00AB68E0">
          <w:rPr>
            <w:rFonts w:asciiTheme="minorHAnsi" w:eastAsiaTheme="minorEastAsia" w:hAnsiTheme="minorHAnsi" w:cstheme="minorBidi"/>
            <w:b w:val="0"/>
            <w:bCs w:val="0"/>
            <w:caps w:val="0"/>
            <w:sz w:val="22"/>
            <w:szCs w:val="22"/>
            <w:lang w:val="en-GB" w:eastAsia="en-GB"/>
          </w:rPr>
          <w:tab/>
        </w:r>
        <w:r w:rsidR="00AB68E0" w:rsidRPr="002051DD">
          <w:rPr>
            <w:rStyle w:val="Hypertextovprepojenie"/>
          </w:rPr>
          <w:t>Pokyny pro dodavatele</w:t>
        </w:r>
        <w:r w:rsidR="00AB68E0">
          <w:rPr>
            <w:webHidden/>
          </w:rPr>
          <w:tab/>
        </w:r>
        <w:r w:rsidR="00AB68E0">
          <w:rPr>
            <w:webHidden/>
          </w:rPr>
          <w:fldChar w:fldCharType="begin"/>
        </w:r>
        <w:r w:rsidR="00AB68E0">
          <w:rPr>
            <w:webHidden/>
          </w:rPr>
          <w:instrText xml:space="preserve"> PAGEREF _Toc117599149 \h </w:instrText>
        </w:r>
        <w:r w:rsidR="00AB68E0">
          <w:rPr>
            <w:webHidden/>
          </w:rPr>
        </w:r>
        <w:r w:rsidR="00AB68E0">
          <w:rPr>
            <w:webHidden/>
          </w:rPr>
          <w:fldChar w:fldCharType="separate"/>
        </w:r>
        <w:r w:rsidR="007E3038">
          <w:rPr>
            <w:webHidden/>
          </w:rPr>
          <w:t>4</w:t>
        </w:r>
        <w:r w:rsidR="00AB68E0">
          <w:rPr>
            <w:webHidden/>
          </w:rPr>
          <w:fldChar w:fldCharType="end"/>
        </w:r>
      </w:hyperlink>
    </w:p>
    <w:p w14:paraId="3DEC6115" w14:textId="6F09D867" w:rsidR="00AB68E0" w:rsidRDefault="000B2EA1">
      <w:pPr>
        <w:pStyle w:val="Obsah2"/>
        <w:rPr>
          <w:rFonts w:asciiTheme="minorHAnsi" w:eastAsiaTheme="minorEastAsia" w:hAnsiTheme="minorHAnsi" w:cstheme="minorBidi"/>
          <w:b w:val="0"/>
          <w:smallCaps w:val="0"/>
          <w:sz w:val="22"/>
          <w:szCs w:val="22"/>
          <w:lang w:val="en-GB" w:eastAsia="en-GB"/>
        </w:rPr>
      </w:pPr>
      <w:hyperlink w:anchor="_Toc117599150" w:history="1">
        <w:r w:rsidR="00AB68E0" w:rsidRPr="002051DD">
          <w:rPr>
            <w:rStyle w:val="Hypertextovprepojenie"/>
            <w:lang w:val="cs-CZ"/>
          </w:rPr>
          <w:t>ODDÍL 1</w:t>
        </w:r>
        <w:r w:rsidR="00AB68E0">
          <w:rPr>
            <w:rFonts w:asciiTheme="minorHAnsi" w:eastAsiaTheme="minorEastAsia" w:hAnsiTheme="minorHAnsi" w:cstheme="minorBidi"/>
            <w:b w:val="0"/>
            <w:smallCaps w:val="0"/>
            <w:sz w:val="22"/>
            <w:szCs w:val="22"/>
            <w:lang w:val="en-GB" w:eastAsia="en-GB"/>
          </w:rPr>
          <w:tab/>
        </w:r>
        <w:r w:rsidR="00AB68E0" w:rsidRPr="002051DD">
          <w:rPr>
            <w:rStyle w:val="Hypertextovprepojenie"/>
            <w:lang w:val="cs-CZ"/>
          </w:rPr>
          <w:t>ZÁKLADNÍ INFORMACE</w:t>
        </w:r>
        <w:r w:rsidR="00AB68E0">
          <w:rPr>
            <w:webHidden/>
          </w:rPr>
          <w:tab/>
        </w:r>
        <w:r w:rsidR="00AB68E0">
          <w:rPr>
            <w:webHidden/>
          </w:rPr>
          <w:fldChar w:fldCharType="begin"/>
        </w:r>
        <w:r w:rsidR="00AB68E0">
          <w:rPr>
            <w:webHidden/>
          </w:rPr>
          <w:instrText xml:space="preserve"> PAGEREF _Toc117599150 \h </w:instrText>
        </w:r>
        <w:r w:rsidR="00AB68E0">
          <w:rPr>
            <w:webHidden/>
          </w:rPr>
        </w:r>
        <w:r w:rsidR="00AB68E0">
          <w:rPr>
            <w:webHidden/>
          </w:rPr>
          <w:fldChar w:fldCharType="separate"/>
        </w:r>
        <w:r w:rsidR="007E3038">
          <w:rPr>
            <w:webHidden/>
          </w:rPr>
          <w:t>4</w:t>
        </w:r>
        <w:r w:rsidR="00AB68E0">
          <w:rPr>
            <w:webHidden/>
          </w:rPr>
          <w:fldChar w:fldCharType="end"/>
        </w:r>
      </w:hyperlink>
    </w:p>
    <w:p w14:paraId="3055361A" w14:textId="456B0FDC" w:rsidR="00AB68E0" w:rsidRDefault="000B2EA1" w:rsidP="00FB5C19">
      <w:pPr>
        <w:pStyle w:val="Obsah3"/>
        <w:rPr>
          <w:rFonts w:eastAsiaTheme="minorEastAsia"/>
          <w:noProof/>
          <w:sz w:val="22"/>
          <w:szCs w:val="22"/>
          <w:lang w:val="en-GB" w:eastAsia="en-GB"/>
        </w:rPr>
      </w:pPr>
      <w:hyperlink w:anchor="_Toc117599151" w:history="1">
        <w:r w:rsidR="00AB68E0" w:rsidRPr="002051DD">
          <w:rPr>
            <w:rStyle w:val="Hypertextovprepojenie"/>
            <w:rFonts w:cs="Times New Roman"/>
            <w:noProof/>
          </w:rPr>
          <w:t>1</w:t>
        </w:r>
        <w:r w:rsidR="00AB68E0">
          <w:rPr>
            <w:rFonts w:eastAsiaTheme="minorEastAsia"/>
            <w:noProof/>
            <w:sz w:val="22"/>
            <w:szCs w:val="22"/>
            <w:lang w:val="en-GB" w:eastAsia="en-GB"/>
          </w:rPr>
          <w:tab/>
        </w:r>
        <w:r w:rsidR="00AB68E0" w:rsidRPr="002051DD">
          <w:rPr>
            <w:rStyle w:val="Hypertextovprepojenie"/>
            <w:noProof/>
          </w:rPr>
          <w:t>Identifikační údaje zadavatele</w:t>
        </w:r>
        <w:r w:rsidR="00AB68E0">
          <w:rPr>
            <w:noProof/>
            <w:webHidden/>
          </w:rPr>
          <w:tab/>
        </w:r>
        <w:r w:rsidR="00AB68E0">
          <w:rPr>
            <w:noProof/>
            <w:webHidden/>
          </w:rPr>
          <w:fldChar w:fldCharType="begin"/>
        </w:r>
        <w:r w:rsidR="00AB68E0">
          <w:rPr>
            <w:noProof/>
            <w:webHidden/>
          </w:rPr>
          <w:instrText xml:space="preserve"> PAGEREF _Toc117599151 \h </w:instrText>
        </w:r>
        <w:r w:rsidR="00AB68E0">
          <w:rPr>
            <w:noProof/>
            <w:webHidden/>
          </w:rPr>
        </w:r>
        <w:r w:rsidR="00AB68E0">
          <w:rPr>
            <w:noProof/>
            <w:webHidden/>
          </w:rPr>
          <w:fldChar w:fldCharType="separate"/>
        </w:r>
        <w:r w:rsidR="007E3038">
          <w:rPr>
            <w:noProof/>
            <w:webHidden/>
          </w:rPr>
          <w:t>4</w:t>
        </w:r>
        <w:r w:rsidR="00AB68E0">
          <w:rPr>
            <w:noProof/>
            <w:webHidden/>
          </w:rPr>
          <w:fldChar w:fldCharType="end"/>
        </w:r>
      </w:hyperlink>
    </w:p>
    <w:p w14:paraId="50094442" w14:textId="047DD870" w:rsidR="00AB68E0" w:rsidRDefault="000B2EA1" w:rsidP="00FB5C19">
      <w:pPr>
        <w:pStyle w:val="Obsah3"/>
        <w:rPr>
          <w:rFonts w:eastAsiaTheme="minorEastAsia"/>
          <w:noProof/>
          <w:sz w:val="22"/>
          <w:szCs w:val="22"/>
          <w:lang w:val="en-GB" w:eastAsia="en-GB"/>
        </w:rPr>
      </w:pPr>
      <w:hyperlink w:anchor="_Toc117599152" w:history="1">
        <w:r w:rsidR="00AB68E0" w:rsidRPr="002051DD">
          <w:rPr>
            <w:rStyle w:val="Hypertextovprepojenie"/>
            <w:rFonts w:cs="Times New Roman"/>
            <w:noProof/>
          </w:rPr>
          <w:t>2</w:t>
        </w:r>
        <w:r w:rsidR="00AB68E0">
          <w:rPr>
            <w:rFonts w:eastAsiaTheme="minorEastAsia"/>
            <w:noProof/>
            <w:sz w:val="22"/>
            <w:szCs w:val="22"/>
            <w:lang w:val="en-GB" w:eastAsia="en-GB"/>
          </w:rPr>
          <w:tab/>
        </w:r>
        <w:r w:rsidR="00AB68E0" w:rsidRPr="002051DD">
          <w:rPr>
            <w:rStyle w:val="Hypertextovprepojenie"/>
            <w:noProof/>
          </w:rPr>
          <w:t>Označení osoby, která vypracovala část zadávací dokumentace a předběžné tržní konzultace</w:t>
        </w:r>
        <w:r w:rsidR="00AB68E0">
          <w:rPr>
            <w:noProof/>
            <w:webHidden/>
          </w:rPr>
          <w:tab/>
        </w:r>
        <w:r w:rsidR="00AB68E0">
          <w:rPr>
            <w:noProof/>
            <w:webHidden/>
          </w:rPr>
          <w:fldChar w:fldCharType="begin"/>
        </w:r>
        <w:r w:rsidR="00AB68E0">
          <w:rPr>
            <w:noProof/>
            <w:webHidden/>
          </w:rPr>
          <w:instrText xml:space="preserve"> PAGEREF _Toc117599152 \h </w:instrText>
        </w:r>
        <w:r w:rsidR="00AB68E0">
          <w:rPr>
            <w:noProof/>
            <w:webHidden/>
          </w:rPr>
        </w:r>
        <w:r w:rsidR="00AB68E0">
          <w:rPr>
            <w:noProof/>
            <w:webHidden/>
          </w:rPr>
          <w:fldChar w:fldCharType="separate"/>
        </w:r>
        <w:r w:rsidR="007E3038">
          <w:rPr>
            <w:noProof/>
            <w:webHidden/>
          </w:rPr>
          <w:t>4</w:t>
        </w:r>
        <w:r w:rsidR="00AB68E0">
          <w:rPr>
            <w:noProof/>
            <w:webHidden/>
          </w:rPr>
          <w:fldChar w:fldCharType="end"/>
        </w:r>
      </w:hyperlink>
    </w:p>
    <w:p w14:paraId="0E8C7664" w14:textId="6C1EA4F0" w:rsidR="00AB68E0" w:rsidRDefault="000B2EA1" w:rsidP="00FB5C19">
      <w:pPr>
        <w:pStyle w:val="Obsah3"/>
        <w:rPr>
          <w:rFonts w:eastAsiaTheme="minorEastAsia"/>
          <w:noProof/>
          <w:sz w:val="22"/>
          <w:szCs w:val="22"/>
          <w:lang w:val="en-GB" w:eastAsia="en-GB"/>
        </w:rPr>
      </w:pPr>
      <w:hyperlink w:anchor="_Toc117599153" w:history="1">
        <w:r w:rsidR="00AB68E0" w:rsidRPr="002051DD">
          <w:rPr>
            <w:rStyle w:val="Hypertextovprepojenie"/>
            <w:rFonts w:cs="Times New Roman"/>
            <w:noProof/>
          </w:rPr>
          <w:t>3</w:t>
        </w:r>
        <w:r w:rsidR="00AB68E0">
          <w:rPr>
            <w:rFonts w:eastAsiaTheme="minorEastAsia"/>
            <w:noProof/>
            <w:sz w:val="22"/>
            <w:szCs w:val="22"/>
            <w:lang w:val="en-GB" w:eastAsia="en-GB"/>
          </w:rPr>
          <w:tab/>
        </w:r>
        <w:r w:rsidR="00AB68E0" w:rsidRPr="002051DD">
          <w:rPr>
            <w:rStyle w:val="Hypertextovprepojenie"/>
            <w:noProof/>
          </w:rPr>
          <w:t>Předmět veřejné zakázky</w:t>
        </w:r>
        <w:r w:rsidR="00AB68E0">
          <w:rPr>
            <w:noProof/>
            <w:webHidden/>
          </w:rPr>
          <w:tab/>
        </w:r>
        <w:r w:rsidR="00AB68E0">
          <w:rPr>
            <w:noProof/>
            <w:webHidden/>
          </w:rPr>
          <w:fldChar w:fldCharType="begin"/>
        </w:r>
        <w:r w:rsidR="00AB68E0">
          <w:rPr>
            <w:noProof/>
            <w:webHidden/>
          </w:rPr>
          <w:instrText xml:space="preserve"> PAGEREF _Toc117599153 \h </w:instrText>
        </w:r>
        <w:r w:rsidR="00AB68E0">
          <w:rPr>
            <w:noProof/>
            <w:webHidden/>
          </w:rPr>
        </w:r>
        <w:r w:rsidR="00AB68E0">
          <w:rPr>
            <w:noProof/>
            <w:webHidden/>
          </w:rPr>
          <w:fldChar w:fldCharType="separate"/>
        </w:r>
        <w:r w:rsidR="007E3038">
          <w:rPr>
            <w:noProof/>
            <w:webHidden/>
          </w:rPr>
          <w:t>5</w:t>
        </w:r>
        <w:r w:rsidR="00AB68E0">
          <w:rPr>
            <w:noProof/>
            <w:webHidden/>
          </w:rPr>
          <w:fldChar w:fldCharType="end"/>
        </w:r>
      </w:hyperlink>
    </w:p>
    <w:p w14:paraId="3DA688B6" w14:textId="1BC9FA15" w:rsidR="00AB68E0" w:rsidRDefault="000B2EA1" w:rsidP="00FB5C19">
      <w:pPr>
        <w:pStyle w:val="Obsah3"/>
        <w:rPr>
          <w:rFonts w:eastAsiaTheme="minorEastAsia"/>
          <w:noProof/>
          <w:sz w:val="22"/>
          <w:szCs w:val="22"/>
          <w:lang w:val="en-GB" w:eastAsia="en-GB"/>
        </w:rPr>
      </w:pPr>
      <w:hyperlink w:anchor="_Toc117599154" w:history="1">
        <w:r w:rsidR="00AB68E0" w:rsidRPr="002051DD">
          <w:rPr>
            <w:rStyle w:val="Hypertextovprepojenie"/>
            <w:rFonts w:cs="Times New Roman"/>
            <w:noProof/>
          </w:rPr>
          <w:t>4</w:t>
        </w:r>
        <w:r w:rsidR="00AB68E0">
          <w:rPr>
            <w:rFonts w:eastAsiaTheme="minorEastAsia"/>
            <w:noProof/>
            <w:sz w:val="22"/>
            <w:szCs w:val="22"/>
            <w:lang w:val="en-GB" w:eastAsia="en-GB"/>
          </w:rPr>
          <w:tab/>
        </w:r>
        <w:r w:rsidR="00AB68E0" w:rsidRPr="002051DD">
          <w:rPr>
            <w:rStyle w:val="Hypertextovprepojenie"/>
            <w:noProof/>
          </w:rPr>
          <w:t>Komplexnost dodávky a její nedělitelnost</w:t>
        </w:r>
        <w:r w:rsidR="00AB68E0">
          <w:rPr>
            <w:noProof/>
            <w:webHidden/>
          </w:rPr>
          <w:tab/>
        </w:r>
        <w:r w:rsidR="00AB68E0">
          <w:rPr>
            <w:noProof/>
            <w:webHidden/>
          </w:rPr>
          <w:fldChar w:fldCharType="begin"/>
        </w:r>
        <w:r w:rsidR="00AB68E0">
          <w:rPr>
            <w:noProof/>
            <w:webHidden/>
          </w:rPr>
          <w:instrText xml:space="preserve"> PAGEREF _Toc117599154 \h </w:instrText>
        </w:r>
        <w:r w:rsidR="00AB68E0">
          <w:rPr>
            <w:noProof/>
            <w:webHidden/>
          </w:rPr>
        </w:r>
        <w:r w:rsidR="00AB68E0">
          <w:rPr>
            <w:noProof/>
            <w:webHidden/>
          </w:rPr>
          <w:fldChar w:fldCharType="separate"/>
        </w:r>
        <w:r w:rsidR="007E3038">
          <w:rPr>
            <w:noProof/>
            <w:webHidden/>
          </w:rPr>
          <w:t>5</w:t>
        </w:r>
        <w:r w:rsidR="00AB68E0">
          <w:rPr>
            <w:noProof/>
            <w:webHidden/>
          </w:rPr>
          <w:fldChar w:fldCharType="end"/>
        </w:r>
      </w:hyperlink>
    </w:p>
    <w:p w14:paraId="38D7724D" w14:textId="426057C1" w:rsidR="00AB68E0" w:rsidRDefault="000B2EA1" w:rsidP="00FB5C19">
      <w:pPr>
        <w:pStyle w:val="Obsah3"/>
        <w:rPr>
          <w:rFonts w:eastAsiaTheme="minorEastAsia"/>
          <w:noProof/>
          <w:sz w:val="22"/>
          <w:szCs w:val="22"/>
          <w:lang w:val="en-GB" w:eastAsia="en-GB"/>
        </w:rPr>
      </w:pPr>
      <w:hyperlink w:anchor="_Toc117599155" w:history="1">
        <w:r w:rsidR="00AB68E0" w:rsidRPr="002051DD">
          <w:rPr>
            <w:rStyle w:val="Hypertextovprepojenie"/>
            <w:rFonts w:cs="Times New Roman"/>
            <w:noProof/>
          </w:rPr>
          <w:t>5</w:t>
        </w:r>
        <w:r w:rsidR="00AB68E0">
          <w:rPr>
            <w:rFonts w:eastAsiaTheme="minorEastAsia"/>
            <w:noProof/>
            <w:sz w:val="22"/>
            <w:szCs w:val="22"/>
            <w:lang w:val="en-GB" w:eastAsia="en-GB"/>
          </w:rPr>
          <w:tab/>
        </w:r>
        <w:r w:rsidR="00AB68E0" w:rsidRPr="002051DD">
          <w:rPr>
            <w:rStyle w:val="Hypertextovprepojenie"/>
            <w:noProof/>
          </w:rPr>
          <w:t>Zdroj finančních prostředků</w:t>
        </w:r>
        <w:r w:rsidR="00AB68E0">
          <w:rPr>
            <w:noProof/>
            <w:webHidden/>
          </w:rPr>
          <w:tab/>
        </w:r>
        <w:r w:rsidR="00AB68E0">
          <w:rPr>
            <w:noProof/>
            <w:webHidden/>
          </w:rPr>
          <w:fldChar w:fldCharType="begin"/>
        </w:r>
        <w:r w:rsidR="00AB68E0">
          <w:rPr>
            <w:noProof/>
            <w:webHidden/>
          </w:rPr>
          <w:instrText xml:space="preserve"> PAGEREF _Toc117599155 \h </w:instrText>
        </w:r>
        <w:r w:rsidR="00AB68E0">
          <w:rPr>
            <w:noProof/>
            <w:webHidden/>
          </w:rPr>
        </w:r>
        <w:r w:rsidR="00AB68E0">
          <w:rPr>
            <w:noProof/>
            <w:webHidden/>
          </w:rPr>
          <w:fldChar w:fldCharType="separate"/>
        </w:r>
        <w:r w:rsidR="007E3038">
          <w:rPr>
            <w:noProof/>
            <w:webHidden/>
          </w:rPr>
          <w:t>5</w:t>
        </w:r>
        <w:r w:rsidR="00AB68E0">
          <w:rPr>
            <w:noProof/>
            <w:webHidden/>
          </w:rPr>
          <w:fldChar w:fldCharType="end"/>
        </w:r>
      </w:hyperlink>
    </w:p>
    <w:p w14:paraId="3C48D90D" w14:textId="507EA4B6" w:rsidR="00AB68E0" w:rsidRDefault="000B2EA1" w:rsidP="00FB5C19">
      <w:pPr>
        <w:pStyle w:val="Obsah3"/>
        <w:rPr>
          <w:rFonts w:eastAsiaTheme="minorEastAsia"/>
          <w:noProof/>
          <w:sz w:val="22"/>
          <w:szCs w:val="22"/>
          <w:lang w:val="en-GB" w:eastAsia="en-GB"/>
        </w:rPr>
      </w:pPr>
      <w:hyperlink w:anchor="_Toc117599156" w:history="1">
        <w:r w:rsidR="00AB68E0" w:rsidRPr="002051DD">
          <w:rPr>
            <w:rStyle w:val="Hypertextovprepojenie"/>
            <w:rFonts w:cs="Times New Roman"/>
            <w:noProof/>
          </w:rPr>
          <w:t>6</w:t>
        </w:r>
        <w:r w:rsidR="00AB68E0">
          <w:rPr>
            <w:rFonts w:eastAsiaTheme="minorEastAsia"/>
            <w:noProof/>
            <w:sz w:val="22"/>
            <w:szCs w:val="22"/>
            <w:lang w:val="en-GB" w:eastAsia="en-GB"/>
          </w:rPr>
          <w:tab/>
        </w:r>
        <w:r w:rsidR="00AB68E0" w:rsidRPr="002051DD">
          <w:rPr>
            <w:rStyle w:val="Hypertextovprepojenie"/>
            <w:noProof/>
          </w:rPr>
          <w:t>Smlouva</w:t>
        </w:r>
        <w:r w:rsidR="00AB68E0">
          <w:rPr>
            <w:noProof/>
            <w:webHidden/>
          </w:rPr>
          <w:tab/>
        </w:r>
        <w:r w:rsidR="00AB68E0">
          <w:rPr>
            <w:noProof/>
            <w:webHidden/>
          </w:rPr>
          <w:fldChar w:fldCharType="begin"/>
        </w:r>
        <w:r w:rsidR="00AB68E0">
          <w:rPr>
            <w:noProof/>
            <w:webHidden/>
          </w:rPr>
          <w:instrText xml:space="preserve"> PAGEREF _Toc117599156 \h </w:instrText>
        </w:r>
        <w:r w:rsidR="00AB68E0">
          <w:rPr>
            <w:noProof/>
            <w:webHidden/>
          </w:rPr>
        </w:r>
        <w:r w:rsidR="00AB68E0">
          <w:rPr>
            <w:noProof/>
            <w:webHidden/>
          </w:rPr>
          <w:fldChar w:fldCharType="separate"/>
        </w:r>
        <w:r w:rsidR="007E3038">
          <w:rPr>
            <w:noProof/>
            <w:webHidden/>
          </w:rPr>
          <w:t>6</w:t>
        </w:r>
        <w:r w:rsidR="00AB68E0">
          <w:rPr>
            <w:noProof/>
            <w:webHidden/>
          </w:rPr>
          <w:fldChar w:fldCharType="end"/>
        </w:r>
      </w:hyperlink>
    </w:p>
    <w:p w14:paraId="51BBA2D6" w14:textId="7F1D6A6D" w:rsidR="00AB68E0" w:rsidRDefault="000B2EA1" w:rsidP="00FB5C19">
      <w:pPr>
        <w:pStyle w:val="Obsah3"/>
        <w:rPr>
          <w:rFonts w:eastAsiaTheme="minorEastAsia"/>
          <w:noProof/>
          <w:sz w:val="22"/>
          <w:szCs w:val="22"/>
          <w:lang w:val="en-GB" w:eastAsia="en-GB"/>
        </w:rPr>
      </w:pPr>
      <w:hyperlink w:anchor="_Toc117599157" w:history="1">
        <w:r w:rsidR="00AB68E0" w:rsidRPr="002051DD">
          <w:rPr>
            <w:rStyle w:val="Hypertextovprepojenie"/>
            <w:rFonts w:cs="Times New Roman"/>
            <w:noProof/>
          </w:rPr>
          <w:t>7</w:t>
        </w:r>
        <w:r w:rsidR="00AB68E0">
          <w:rPr>
            <w:rFonts w:eastAsiaTheme="minorEastAsia"/>
            <w:noProof/>
            <w:sz w:val="22"/>
            <w:szCs w:val="22"/>
            <w:lang w:val="en-GB" w:eastAsia="en-GB"/>
          </w:rPr>
          <w:tab/>
        </w:r>
        <w:r w:rsidR="00AB68E0" w:rsidRPr="002051DD">
          <w:rPr>
            <w:rStyle w:val="Hypertextovprepojenie"/>
            <w:noProof/>
          </w:rPr>
          <w:t>Dodavatelé a účastníci zadávacího řízení</w:t>
        </w:r>
        <w:r w:rsidR="00AB68E0">
          <w:rPr>
            <w:noProof/>
            <w:webHidden/>
          </w:rPr>
          <w:tab/>
        </w:r>
        <w:r w:rsidR="00AB68E0">
          <w:rPr>
            <w:noProof/>
            <w:webHidden/>
          </w:rPr>
          <w:fldChar w:fldCharType="begin"/>
        </w:r>
        <w:r w:rsidR="00AB68E0">
          <w:rPr>
            <w:noProof/>
            <w:webHidden/>
          </w:rPr>
          <w:instrText xml:space="preserve"> PAGEREF _Toc117599157 \h </w:instrText>
        </w:r>
        <w:r w:rsidR="00AB68E0">
          <w:rPr>
            <w:noProof/>
            <w:webHidden/>
          </w:rPr>
        </w:r>
        <w:r w:rsidR="00AB68E0">
          <w:rPr>
            <w:noProof/>
            <w:webHidden/>
          </w:rPr>
          <w:fldChar w:fldCharType="separate"/>
        </w:r>
        <w:r w:rsidR="007E3038">
          <w:rPr>
            <w:noProof/>
            <w:webHidden/>
          </w:rPr>
          <w:t>6</w:t>
        </w:r>
        <w:r w:rsidR="00AB68E0">
          <w:rPr>
            <w:noProof/>
            <w:webHidden/>
          </w:rPr>
          <w:fldChar w:fldCharType="end"/>
        </w:r>
      </w:hyperlink>
    </w:p>
    <w:p w14:paraId="2662C0CA" w14:textId="6B1661DB" w:rsidR="00AB68E0" w:rsidRDefault="000B2EA1" w:rsidP="00FB5C19">
      <w:pPr>
        <w:pStyle w:val="Obsah3"/>
        <w:rPr>
          <w:rFonts w:eastAsiaTheme="minorEastAsia"/>
          <w:noProof/>
          <w:sz w:val="22"/>
          <w:szCs w:val="22"/>
          <w:lang w:val="en-GB" w:eastAsia="en-GB"/>
        </w:rPr>
      </w:pPr>
      <w:hyperlink w:anchor="_Toc117599158" w:history="1">
        <w:r w:rsidR="00AB68E0" w:rsidRPr="002051DD">
          <w:rPr>
            <w:rStyle w:val="Hypertextovprepojenie"/>
            <w:rFonts w:cs="Times New Roman"/>
            <w:noProof/>
          </w:rPr>
          <w:t>8</w:t>
        </w:r>
        <w:r w:rsidR="00AB68E0">
          <w:rPr>
            <w:rFonts w:eastAsiaTheme="minorEastAsia"/>
            <w:noProof/>
            <w:sz w:val="22"/>
            <w:szCs w:val="22"/>
            <w:lang w:val="en-GB" w:eastAsia="en-GB"/>
          </w:rPr>
          <w:tab/>
        </w:r>
        <w:r w:rsidR="00AB68E0" w:rsidRPr="002051DD">
          <w:rPr>
            <w:rStyle w:val="Hypertextovprepojenie"/>
            <w:noProof/>
          </w:rPr>
          <w:t>Podávání žádostí o účast</w:t>
        </w:r>
        <w:r w:rsidR="00AB68E0">
          <w:rPr>
            <w:noProof/>
            <w:webHidden/>
          </w:rPr>
          <w:tab/>
        </w:r>
        <w:r w:rsidR="00AB68E0">
          <w:rPr>
            <w:noProof/>
            <w:webHidden/>
          </w:rPr>
          <w:fldChar w:fldCharType="begin"/>
        </w:r>
        <w:r w:rsidR="00AB68E0">
          <w:rPr>
            <w:noProof/>
            <w:webHidden/>
          </w:rPr>
          <w:instrText xml:space="preserve"> PAGEREF _Toc117599158 \h </w:instrText>
        </w:r>
        <w:r w:rsidR="00AB68E0">
          <w:rPr>
            <w:noProof/>
            <w:webHidden/>
          </w:rPr>
        </w:r>
        <w:r w:rsidR="00AB68E0">
          <w:rPr>
            <w:noProof/>
            <w:webHidden/>
          </w:rPr>
          <w:fldChar w:fldCharType="separate"/>
        </w:r>
        <w:r w:rsidR="007E3038">
          <w:rPr>
            <w:noProof/>
            <w:webHidden/>
          </w:rPr>
          <w:t>6</w:t>
        </w:r>
        <w:r w:rsidR="00AB68E0">
          <w:rPr>
            <w:noProof/>
            <w:webHidden/>
          </w:rPr>
          <w:fldChar w:fldCharType="end"/>
        </w:r>
      </w:hyperlink>
    </w:p>
    <w:p w14:paraId="358ABF14" w14:textId="209701D4" w:rsidR="00AB68E0" w:rsidRDefault="000B2EA1" w:rsidP="00FB5C19">
      <w:pPr>
        <w:pStyle w:val="Obsah3"/>
        <w:rPr>
          <w:rFonts w:eastAsiaTheme="minorEastAsia"/>
          <w:noProof/>
          <w:sz w:val="22"/>
          <w:szCs w:val="22"/>
          <w:lang w:val="en-GB" w:eastAsia="en-GB"/>
        </w:rPr>
      </w:pPr>
      <w:hyperlink w:anchor="_Toc117599159" w:history="1">
        <w:r w:rsidR="00AB68E0" w:rsidRPr="002051DD">
          <w:rPr>
            <w:rStyle w:val="Hypertextovprepojenie"/>
            <w:rFonts w:cs="Times New Roman"/>
            <w:noProof/>
          </w:rPr>
          <w:t>9</w:t>
        </w:r>
        <w:r w:rsidR="00AB68E0">
          <w:rPr>
            <w:rFonts w:eastAsiaTheme="minorEastAsia"/>
            <w:noProof/>
            <w:sz w:val="22"/>
            <w:szCs w:val="22"/>
            <w:lang w:val="en-GB" w:eastAsia="en-GB"/>
          </w:rPr>
          <w:tab/>
        </w:r>
        <w:r w:rsidR="00AB68E0" w:rsidRPr="002051DD">
          <w:rPr>
            <w:rStyle w:val="Hypertextovprepojenie"/>
            <w:noProof/>
          </w:rPr>
          <w:t>Závazný obsah předběžné nabídky a (konečné) nabídky</w:t>
        </w:r>
        <w:r w:rsidR="00AB68E0">
          <w:rPr>
            <w:noProof/>
            <w:webHidden/>
          </w:rPr>
          <w:tab/>
        </w:r>
        <w:r w:rsidR="00AB68E0">
          <w:rPr>
            <w:noProof/>
            <w:webHidden/>
          </w:rPr>
          <w:fldChar w:fldCharType="begin"/>
        </w:r>
        <w:r w:rsidR="00AB68E0">
          <w:rPr>
            <w:noProof/>
            <w:webHidden/>
          </w:rPr>
          <w:instrText xml:space="preserve"> PAGEREF _Toc117599159 \h </w:instrText>
        </w:r>
        <w:r w:rsidR="00AB68E0">
          <w:rPr>
            <w:noProof/>
            <w:webHidden/>
          </w:rPr>
        </w:r>
        <w:r w:rsidR="00AB68E0">
          <w:rPr>
            <w:noProof/>
            <w:webHidden/>
          </w:rPr>
          <w:fldChar w:fldCharType="separate"/>
        </w:r>
        <w:r w:rsidR="007E3038">
          <w:rPr>
            <w:noProof/>
            <w:webHidden/>
          </w:rPr>
          <w:t>7</w:t>
        </w:r>
        <w:r w:rsidR="00AB68E0">
          <w:rPr>
            <w:noProof/>
            <w:webHidden/>
          </w:rPr>
          <w:fldChar w:fldCharType="end"/>
        </w:r>
      </w:hyperlink>
    </w:p>
    <w:p w14:paraId="26D136DD" w14:textId="23DFECBA" w:rsidR="00AB68E0" w:rsidRDefault="000B2EA1" w:rsidP="00FB5C19">
      <w:pPr>
        <w:pStyle w:val="Obsah3"/>
        <w:rPr>
          <w:rFonts w:eastAsiaTheme="minorEastAsia"/>
          <w:noProof/>
          <w:sz w:val="22"/>
          <w:szCs w:val="22"/>
          <w:lang w:val="en-GB" w:eastAsia="en-GB"/>
        </w:rPr>
      </w:pPr>
      <w:hyperlink w:anchor="_Toc117599160" w:history="1">
        <w:r w:rsidR="00AB68E0" w:rsidRPr="002051DD">
          <w:rPr>
            <w:rStyle w:val="Hypertextovprepojenie"/>
            <w:rFonts w:cs="Times New Roman"/>
            <w:noProof/>
          </w:rPr>
          <w:t>10</w:t>
        </w:r>
        <w:r w:rsidR="00AB68E0">
          <w:rPr>
            <w:rFonts w:eastAsiaTheme="minorEastAsia"/>
            <w:noProof/>
            <w:sz w:val="22"/>
            <w:szCs w:val="22"/>
            <w:lang w:val="en-GB" w:eastAsia="en-GB"/>
          </w:rPr>
          <w:tab/>
        </w:r>
        <w:r w:rsidR="00AB68E0" w:rsidRPr="002051DD">
          <w:rPr>
            <w:rStyle w:val="Hypertextovprepojenie"/>
            <w:noProof/>
          </w:rPr>
          <w:t>Varianty řešení</w:t>
        </w:r>
        <w:r w:rsidR="00AB68E0">
          <w:rPr>
            <w:noProof/>
            <w:webHidden/>
          </w:rPr>
          <w:tab/>
        </w:r>
        <w:r w:rsidR="00AB68E0">
          <w:rPr>
            <w:noProof/>
            <w:webHidden/>
          </w:rPr>
          <w:fldChar w:fldCharType="begin"/>
        </w:r>
        <w:r w:rsidR="00AB68E0">
          <w:rPr>
            <w:noProof/>
            <w:webHidden/>
          </w:rPr>
          <w:instrText xml:space="preserve"> PAGEREF _Toc117599160 \h </w:instrText>
        </w:r>
        <w:r w:rsidR="00AB68E0">
          <w:rPr>
            <w:noProof/>
            <w:webHidden/>
          </w:rPr>
        </w:r>
        <w:r w:rsidR="00AB68E0">
          <w:rPr>
            <w:noProof/>
            <w:webHidden/>
          </w:rPr>
          <w:fldChar w:fldCharType="separate"/>
        </w:r>
        <w:r w:rsidR="007E3038">
          <w:rPr>
            <w:noProof/>
            <w:webHidden/>
          </w:rPr>
          <w:t>8</w:t>
        </w:r>
        <w:r w:rsidR="00AB68E0">
          <w:rPr>
            <w:noProof/>
            <w:webHidden/>
          </w:rPr>
          <w:fldChar w:fldCharType="end"/>
        </w:r>
      </w:hyperlink>
    </w:p>
    <w:p w14:paraId="43327289" w14:textId="13F15440" w:rsidR="00AB68E0" w:rsidRDefault="000B2EA1" w:rsidP="00FB5C19">
      <w:pPr>
        <w:pStyle w:val="Obsah3"/>
        <w:rPr>
          <w:rFonts w:eastAsiaTheme="minorEastAsia"/>
          <w:noProof/>
          <w:sz w:val="22"/>
          <w:szCs w:val="22"/>
          <w:lang w:val="en-GB" w:eastAsia="en-GB"/>
        </w:rPr>
      </w:pPr>
      <w:hyperlink w:anchor="_Toc117599161" w:history="1">
        <w:r w:rsidR="00AB68E0" w:rsidRPr="002051DD">
          <w:rPr>
            <w:rStyle w:val="Hypertextovprepojenie"/>
            <w:rFonts w:cs="Times New Roman"/>
            <w:noProof/>
          </w:rPr>
          <w:t>11</w:t>
        </w:r>
        <w:r w:rsidR="00AB68E0">
          <w:rPr>
            <w:rFonts w:eastAsiaTheme="minorEastAsia"/>
            <w:noProof/>
            <w:sz w:val="22"/>
            <w:szCs w:val="22"/>
            <w:lang w:val="en-GB" w:eastAsia="en-GB"/>
          </w:rPr>
          <w:tab/>
        </w:r>
        <w:r w:rsidR="00AB68E0" w:rsidRPr="002051DD">
          <w:rPr>
            <w:rStyle w:val="Hypertextovprepojenie"/>
            <w:noProof/>
          </w:rPr>
          <w:t>Zadávací lhůta</w:t>
        </w:r>
        <w:r w:rsidR="00AB68E0">
          <w:rPr>
            <w:noProof/>
            <w:webHidden/>
          </w:rPr>
          <w:tab/>
        </w:r>
        <w:r w:rsidR="00AB68E0">
          <w:rPr>
            <w:noProof/>
            <w:webHidden/>
          </w:rPr>
          <w:fldChar w:fldCharType="begin"/>
        </w:r>
        <w:r w:rsidR="00AB68E0">
          <w:rPr>
            <w:noProof/>
            <w:webHidden/>
          </w:rPr>
          <w:instrText xml:space="preserve"> PAGEREF _Toc117599161 \h </w:instrText>
        </w:r>
        <w:r w:rsidR="00AB68E0">
          <w:rPr>
            <w:noProof/>
            <w:webHidden/>
          </w:rPr>
        </w:r>
        <w:r w:rsidR="00AB68E0">
          <w:rPr>
            <w:noProof/>
            <w:webHidden/>
          </w:rPr>
          <w:fldChar w:fldCharType="separate"/>
        </w:r>
        <w:r w:rsidR="007E3038">
          <w:rPr>
            <w:noProof/>
            <w:webHidden/>
          </w:rPr>
          <w:t>8</w:t>
        </w:r>
        <w:r w:rsidR="00AB68E0">
          <w:rPr>
            <w:noProof/>
            <w:webHidden/>
          </w:rPr>
          <w:fldChar w:fldCharType="end"/>
        </w:r>
      </w:hyperlink>
    </w:p>
    <w:p w14:paraId="0160B8BB" w14:textId="439C6623" w:rsidR="00AB68E0" w:rsidRDefault="000B2EA1" w:rsidP="00FB5C19">
      <w:pPr>
        <w:pStyle w:val="Obsah3"/>
        <w:rPr>
          <w:rFonts w:eastAsiaTheme="minorEastAsia"/>
          <w:noProof/>
          <w:sz w:val="22"/>
          <w:szCs w:val="22"/>
          <w:lang w:val="en-GB" w:eastAsia="en-GB"/>
        </w:rPr>
      </w:pPr>
      <w:hyperlink w:anchor="_Toc117599162" w:history="1">
        <w:r w:rsidR="00AB68E0" w:rsidRPr="002051DD">
          <w:rPr>
            <w:rStyle w:val="Hypertextovprepojenie"/>
            <w:rFonts w:cs="Times New Roman"/>
            <w:noProof/>
          </w:rPr>
          <w:t>12</w:t>
        </w:r>
        <w:r w:rsidR="00AB68E0">
          <w:rPr>
            <w:rFonts w:eastAsiaTheme="minorEastAsia"/>
            <w:noProof/>
            <w:sz w:val="22"/>
            <w:szCs w:val="22"/>
            <w:lang w:val="en-GB" w:eastAsia="en-GB"/>
          </w:rPr>
          <w:tab/>
        </w:r>
        <w:r w:rsidR="00AB68E0" w:rsidRPr="002051DD">
          <w:rPr>
            <w:rStyle w:val="Hypertextovprepojenie"/>
            <w:noProof/>
          </w:rPr>
          <w:t>Náklady spojené s účastí v zadávacím řízení</w:t>
        </w:r>
        <w:r w:rsidR="00AB68E0">
          <w:rPr>
            <w:noProof/>
            <w:webHidden/>
          </w:rPr>
          <w:tab/>
        </w:r>
        <w:r w:rsidR="00AB68E0">
          <w:rPr>
            <w:noProof/>
            <w:webHidden/>
          </w:rPr>
          <w:fldChar w:fldCharType="begin"/>
        </w:r>
        <w:r w:rsidR="00AB68E0">
          <w:rPr>
            <w:noProof/>
            <w:webHidden/>
          </w:rPr>
          <w:instrText xml:space="preserve"> PAGEREF _Toc117599162 \h </w:instrText>
        </w:r>
        <w:r w:rsidR="00AB68E0">
          <w:rPr>
            <w:noProof/>
            <w:webHidden/>
          </w:rPr>
        </w:r>
        <w:r w:rsidR="00AB68E0">
          <w:rPr>
            <w:noProof/>
            <w:webHidden/>
          </w:rPr>
          <w:fldChar w:fldCharType="separate"/>
        </w:r>
        <w:r w:rsidR="007E3038">
          <w:rPr>
            <w:noProof/>
            <w:webHidden/>
          </w:rPr>
          <w:t>8</w:t>
        </w:r>
        <w:r w:rsidR="00AB68E0">
          <w:rPr>
            <w:noProof/>
            <w:webHidden/>
          </w:rPr>
          <w:fldChar w:fldCharType="end"/>
        </w:r>
      </w:hyperlink>
    </w:p>
    <w:p w14:paraId="769B91EE" w14:textId="446DC924" w:rsidR="00AB68E0" w:rsidRDefault="000B2EA1" w:rsidP="00FB5C19">
      <w:pPr>
        <w:pStyle w:val="Obsah3"/>
        <w:rPr>
          <w:rFonts w:eastAsiaTheme="minorEastAsia"/>
          <w:noProof/>
          <w:sz w:val="22"/>
          <w:szCs w:val="22"/>
          <w:lang w:val="en-GB" w:eastAsia="en-GB"/>
        </w:rPr>
      </w:pPr>
      <w:hyperlink w:anchor="_Toc117599163" w:history="1">
        <w:r w:rsidR="00AB68E0" w:rsidRPr="002051DD">
          <w:rPr>
            <w:rStyle w:val="Hypertextovprepojenie"/>
            <w:rFonts w:cs="Times New Roman"/>
            <w:noProof/>
          </w:rPr>
          <w:t>13</w:t>
        </w:r>
        <w:r w:rsidR="00AB68E0">
          <w:rPr>
            <w:rFonts w:eastAsiaTheme="minorEastAsia"/>
            <w:noProof/>
            <w:sz w:val="22"/>
            <w:szCs w:val="22"/>
            <w:lang w:val="en-GB" w:eastAsia="en-GB"/>
          </w:rPr>
          <w:tab/>
        </w:r>
        <w:r w:rsidR="00AB68E0" w:rsidRPr="002051DD">
          <w:rPr>
            <w:rStyle w:val="Hypertextovprepojenie"/>
            <w:noProof/>
          </w:rPr>
          <w:t>Informace o zpracování osobních údajů</w:t>
        </w:r>
        <w:r w:rsidR="00AB68E0">
          <w:rPr>
            <w:noProof/>
            <w:webHidden/>
          </w:rPr>
          <w:tab/>
        </w:r>
        <w:r w:rsidR="00AB68E0">
          <w:rPr>
            <w:noProof/>
            <w:webHidden/>
          </w:rPr>
          <w:fldChar w:fldCharType="begin"/>
        </w:r>
        <w:r w:rsidR="00AB68E0">
          <w:rPr>
            <w:noProof/>
            <w:webHidden/>
          </w:rPr>
          <w:instrText xml:space="preserve"> PAGEREF _Toc117599163 \h </w:instrText>
        </w:r>
        <w:r w:rsidR="00AB68E0">
          <w:rPr>
            <w:noProof/>
            <w:webHidden/>
          </w:rPr>
        </w:r>
        <w:r w:rsidR="00AB68E0">
          <w:rPr>
            <w:noProof/>
            <w:webHidden/>
          </w:rPr>
          <w:fldChar w:fldCharType="separate"/>
        </w:r>
        <w:r w:rsidR="007E3038">
          <w:rPr>
            <w:noProof/>
            <w:webHidden/>
          </w:rPr>
          <w:t>8</w:t>
        </w:r>
        <w:r w:rsidR="00AB68E0">
          <w:rPr>
            <w:noProof/>
            <w:webHidden/>
          </w:rPr>
          <w:fldChar w:fldCharType="end"/>
        </w:r>
      </w:hyperlink>
    </w:p>
    <w:p w14:paraId="493A59E9" w14:textId="681544BA" w:rsidR="00AB68E0" w:rsidRDefault="000B2EA1">
      <w:pPr>
        <w:pStyle w:val="Obsah2"/>
        <w:rPr>
          <w:rFonts w:asciiTheme="minorHAnsi" w:eastAsiaTheme="minorEastAsia" w:hAnsiTheme="minorHAnsi" w:cstheme="minorBidi"/>
          <w:b w:val="0"/>
          <w:smallCaps w:val="0"/>
          <w:sz w:val="22"/>
          <w:szCs w:val="22"/>
          <w:lang w:val="en-GB" w:eastAsia="en-GB"/>
        </w:rPr>
      </w:pPr>
      <w:hyperlink w:anchor="_Toc117599164" w:history="1">
        <w:r w:rsidR="00AB68E0" w:rsidRPr="002051DD">
          <w:rPr>
            <w:rStyle w:val="Hypertextovprepojenie"/>
            <w:lang w:val="cs-CZ"/>
          </w:rPr>
          <w:t>ODDÍL II</w:t>
        </w:r>
        <w:r w:rsidR="00AB68E0">
          <w:rPr>
            <w:rFonts w:asciiTheme="minorHAnsi" w:eastAsiaTheme="minorEastAsia" w:hAnsiTheme="minorHAnsi" w:cstheme="minorBidi"/>
            <w:b w:val="0"/>
            <w:smallCaps w:val="0"/>
            <w:sz w:val="22"/>
            <w:szCs w:val="22"/>
            <w:lang w:val="en-GB" w:eastAsia="en-GB"/>
          </w:rPr>
          <w:tab/>
        </w:r>
        <w:r w:rsidR="00AB68E0" w:rsidRPr="002051DD">
          <w:rPr>
            <w:rStyle w:val="Hypertextovprepojenie"/>
            <w:lang w:val="cs-CZ"/>
          </w:rPr>
          <w:t>Komunikace v zadávacím řízení</w:t>
        </w:r>
        <w:r w:rsidR="00AB68E0">
          <w:rPr>
            <w:webHidden/>
          </w:rPr>
          <w:tab/>
        </w:r>
        <w:r w:rsidR="00AB68E0">
          <w:rPr>
            <w:webHidden/>
          </w:rPr>
          <w:fldChar w:fldCharType="begin"/>
        </w:r>
        <w:r w:rsidR="00AB68E0">
          <w:rPr>
            <w:webHidden/>
          </w:rPr>
          <w:instrText xml:space="preserve"> PAGEREF _Toc117599164 \h </w:instrText>
        </w:r>
        <w:r w:rsidR="00AB68E0">
          <w:rPr>
            <w:webHidden/>
          </w:rPr>
        </w:r>
        <w:r w:rsidR="00AB68E0">
          <w:rPr>
            <w:webHidden/>
          </w:rPr>
          <w:fldChar w:fldCharType="separate"/>
        </w:r>
        <w:r w:rsidR="007E3038">
          <w:rPr>
            <w:webHidden/>
          </w:rPr>
          <w:t>9</w:t>
        </w:r>
        <w:r w:rsidR="00AB68E0">
          <w:rPr>
            <w:webHidden/>
          </w:rPr>
          <w:fldChar w:fldCharType="end"/>
        </w:r>
      </w:hyperlink>
    </w:p>
    <w:p w14:paraId="5E982E2A" w14:textId="12FA9460" w:rsidR="00AB68E0" w:rsidRDefault="000B2EA1" w:rsidP="00FB5C19">
      <w:pPr>
        <w:pStyle w:val="Obsah3"/>
        <w:rPr>
          <w:rFonts w:eastAsiaTheme="minorEastAsia"/>
          <w:noProof/>
          <w:sz w:val="22"/>
          <w:szCs w:val="22"/>
          <w:lang w:val="en-GB" w:eastAsia="en-GB"/>
        </w:rPr>
      </w:pPr>
      <w:hyperlink w:anchor="_Toc117599165" w:history="1">
        <w:r w:rsidR="00AB68E0" w:rsidRPr="002051DD">
          <w:rPr>
            <w:rStyle w:val="Hypertextovprepojenie"/>
            <w:rFonts w:cs="Times New Roman"/>
            <w:noProof/>
          </w:rPr>
          <w:t>14</w:t>
        </w:r>
        <w:r w:rsidR="00AB68E0">
          <w:rPr>
            <w:rFonts w:eastAsiaTheme="minorEastAsia"/>
            <w:noProof/>
            <w:sz w:val="22"/>
            <w:szCs w:val="22"/>
            <w:lang w:val="en-GB" w:eastAsia="en-GB"/>
          </w:rPr>
          <w:tab/>
        </w:r>
        <w:r w:rsidR="00AB68E0" w:rsidRPr="002051DD">
          <w:rPr>
            <w:rStyle w:val="Hypertextovprepojenie"/>
            <w:noProof/>
          </w:rPr>
          <w:t xml:space="preserve">Komunikace mezi zadavatelem a </w:t>
        </w:r>
        <w:r w:rsidR="00AB68E0" w:rsidRPr="002051DD">
          <w:rPr>
            <w:rStyle w:val="Hypertextovprepojenie"/>
            <w:bCs/>
            <w:noProof/>
          </w:rPr>
          <w:t>dodavateli</w:t>
        </w:r>
        <w:r w:rsidR="00AB68E0">
          <w:rPr>
            <w:noProof/>
            <w:webHidden/>
          </w:rPr>
          <w:tab/>
        </w:r>
        <w:r w:rsidR="00AB68E0">
          <w:rPr>
            <w:noProof/>
            <w:webHidden/>
          </w:rPr>
          <w:fldChar w:fldCharType="begin"/>
        </w:r>
        <w:r w:rsidR="00AB68E0">
          <w:rPr>
            <w:noProof/>
            <w:webHidden/>
          </w:rPr>
          <w:instrText xml:space="preserve"> PAGEREF _Toc117599165 \h </w:instrText>
        </w:r>
        <w:r w:rsidR="00AB68E0">
          <w:rPr>
            <w:noProof/>
            <w:webHidden/>
          </w:rPr>
        </w:r>
        <w:r w:rsidR="00AB68E0">
          <w:rPr>
            <w:noProof/>
            <w:webHidden/>
          </w:rPr>
          <w:fldChar w:fldCharType="separate"/>
        </w:r>
        <w:r w:rsidR="007E3038">
          <w:rPr>
            <w:noProof/>
            <w:webHidden/>
          </w:rPr>
          <w:t>9</w:t>
        </w:r>
        <w:r w:rsidR="00AB68E0">
          <w:rPr>
            <w:noProof/>
            <w:webHidden/>
          </w:rPr>
          <w:fldChar w:fldCharType="end"/>
        </w:r>
      </w:hyperlink>
    </w:p>
    <w:p w14:paraId="0F2FD807" w14:textId="4C612F33" w:rsidR="00AB68E0" w:rsidRDefault="000B2EA1" w:rsidP="00FB5C19">
      <w:pPr>
        <w:pStyle w:val="Obsah3"/>
        <w:rPr>
          <w:rFonts w:eastAsiaTheme="minorEastAsia"/>
          <w:noProof/>
          <w:sz w:val="22"/>
          <w:szCs w:val="22"/>
          <w:lang w:val="en-GB" w:eastAsia="en-GB"/>
        </w:rPr>
      </w:pPr>
      <w:hyperlink w:anchor="_Toc117599166" w:history="1">
        <w:r w:rsidR="00AB68E0" w:rsidRPr="002051DD">
          <w:rPr>
            <w:rStyle w:val="Hypertextovprepojenie"/>
            <w:rFonts w:cs="Times New Roman"/>
            <w:noProof/>
          </w:rPr>
          <w:t>15</w:t>
        </w:r>
        <w:r w:rsidR="00AB68E0">
          <w:rPr>
            <w:rFonts w:eastAsiaTheme="minorEastAsia"/>
            <w:noProof/>
            <w:sz w:val="22"/>
            <w:szCs w:val="22"/>
            <w:lang w:val="en-GB" w:eastAsia="en-GB"/>
          </w:rPr>
          <w:tab/>
        </w:r>
        <w:r w:rsidR="00AB68E0" w:rsidRPr="002051DD">
          <w:rPr>
            <w:rStyle w:val="Hypertextovprepojenie"/>
            <w:noProof/>
          </w:rPr>
          <w:t>Vysvětlení, změna nebo doplnění zadávací dokumentace</w:t>
        </w:r>
        <w:r w:rsidR="00AB68E0">
          <w:rPr>
            <w:noProof/>
            <w:webHidden/>
          </w:rPr>
          <w:tab/>
        </w:r>
        <w:r w:rsidR="00AB68E0">
          <w:rPr>
            <w:noProof/>
            <w:webHidden/>
          </w:rPr>
          <w:fldChar w:fldCharType="begin"/>
        </w:r>
        <w:r w:rsidR="00AB68E0">
          <w:rPr>
            <w:noProof/>
            <w:webHidden/>
          </w:rPr>
          <w:instrText xml:space="preserve"> PAGEREF _Toc117599166 \h </w:instrText>
        </w:r>
        <w:r w:rsidR="00AB68E0">
          <w:rPr>
            <w:noProof/>
            <w:webHidden/>
          </w:rPr>
        </w:r>
        <w:r w:rsidR="00AB68E0">
          <w:rPr>
            <w:noProof/>
            <w:webHidden/>
          </w:rPr>
          <w:fldChar w:fldCharType="separate"/>
        </w:r>
        <w:r w:rsidR="007E3038">
          <w:rPr>
            <w:noProof/>
            <w:webHidden/>
          </w:rPr>
          <w:t>9</w:t>
        </w:r>
        <w:r w:rsidR="00AB68E0">
          <w:rPr>
            <w:noProof/>
            <w:webHidden/>
          </w:rPr>
          <w:fldChar w:fldCharType="end"/>
        </w:r>
      </w:hyperlink>
    </w:p>
    <w:p w14:paraId="397F450F" w14:textId="321AE391" w:rsidR="00AB68E0" w:rsidRDefault="000B2EA1" w:rsidP="00FB5C19">
      <w:pPr>
        <w:pStyle w:val="Obsah3"/>
        <w:rPr>
          <w:rFonts w:eastAsiaTheme="minorEastAsia"/>
          <w:noProof/>
          <w:sz w:val="22"/>
          <w:szCs w:val="22"/>
          <w:lang w:val="en-GB" w:eastAsia="en-GB"/>
        </w:rPr>
      </w:pPr>
      <w:hyperlink w:anchor="_Toc117599167" w:history="1">
        <w:r w:rsidR="00AB68E0" w:rsidRPr="002051DD">
          <w:rPr>
            <w:rStyle w:val="Hypertextovprepojenie"/>
            <w:rFonts w:cs="Times New Roman"/>
            <w:noProof/>
          </w:rPr>
          <w:t>16</w:t>
        </w:r>
        <w:r w:rsidR="00AB68E0">
          <w:rPr>
            <w:rFonts w:eastAsiaTheme="minorEastAsia"/>
            <w:noProof/>
            <w:sz w:val="22"/>
            <w:szCs w:val="22"/>
            <w:lang w:val="en-GB" w:eastAsia="en-GB"/>
          </w:rPr>
          <w:tab/>
        </w:r>
        <w:r w:rsidR="00AB68E0" w:rsidRPr="002051DD">
          <w:rPr>
            <w:rStyle w:val="Hypertextovprepojenie"/>
            <w:noProof/>
          </w:rPr>
          <w:t>Prohlídka místa plnění</w:t>
        </w:r>
        <w:r w:rsidR="00AB68E0">
          <w:rPr>
            <w:noProof/>
            <w:webHidden/>
          </w:rPr>
          <w:tab/>
        </w:r>
        <w:r w:rsidR="00AB68E0">
          <w:rPr>
            <w:noProof/>
            <w:webHidden/>
          </w:rPr>
          <w:fldChar w:fldCharType="begin"/>
        </w:r>
        <w:r w:rsidR="00AB68E0">
          <w:rPr>
            <w:noProof/>
            <w:webHidden/>
          </w:rPr>
          <w:instrText xml:space="preserve"> PAGEREF _Toc117599167 \h </w:instrText>
        </w:r>
        <w:r w:rsidR="00AB68E0">
          <w:rPr>
            <w:noProof/>
            <w:webHidden/>
          </w:rPr>
        </w:r>
        <w:r w:rsidR="00AB68E0">
          <w:rPr>
            <w:noProof/>
            <w:webHidden/>
          </w:rPr>
          <w:fldChar w:fldCharType="separate"/>
        </w:r>
        <w:r w:rsidR="007E3038">
          <w:rPr>
            <w:noProof/>
            <w:webHidden/>
          </w:rPr>
          <w:t>10</w:t>
        </w:r>
        <w:r w:rsidR="00AB68E0">
          <w:rPr>
            <w:noProof/>
            <w:webHidden/>
          </w:rPr>
          <w:fldChar w:fldCharType="end"/>
        </w:r>
      </w:hyperlink>
    </w:p>
    <w:p w14:paraId="628912FC" w14:textId="17F056C1" w:rsidR="00AB68E0" w:rsidRDefault="000B2EA1">
      <w:pPr>
        <w:pStyle w:val="Obsah2"/>
        <w:rPr>
          <w:rFonts w:asciiTheme="minorHAnsi" w:eastAsiaTheme="minorEastAsia" w:hAnsiTheme="minorHAnsi" w:cstheme="minorBidi"/>
          <w:b w:val="0"/>
          <w:smallCaps w:val="0"/>
          <w:sz w:val="22"/>
          <w:szCs w:val="22"/>
          <w:lang w:val="en-GB" w:eastAsia="en-GB"/>
        </w:rPr>
      </w:pPr>
      <w:hyperlink w:anchor="_Toc117599168" w:history="1">
        <w:r w:rsidR="00AB68E0" w:rsidRPr="002051DD">
          <w:rPr>
            <w:rStyle w:val="Hypertextovprepojenie"/>
            <w:lang w:val="cs-CZ"/>
          </w:rPr>
          <w:t>ODDÍL III</w:t>
        </w:r>
        <w:r w:rsidR="00AB68E0">
          <w:rPr>
            <w:rFonts w:asciiTheme="minorHAnsi" w:eastAsiaTheme="minorEastAsia" w:hAnsiTheme="minorHAnsi" w:cstheme="minorBidi"/>
            <w:b w:val="0"/>
            <w:smallCaps w:val="0"/>
            <w:sz w:val="22"/>
            <w:szCs w:val="22"/>
            <w:lang w:val="en-GB" w:eastAsia="en-GB"/>
          </w:rPr>
          <w:tab/>
        </w:r>
        <w:r w:rsidR="00AB68E0" w:rsidRPr="002051DD">
          <w:rPr>
            <w:rStyle w:val="Hypertextovprepojenie"/>
            <w:lang w:val="cs-CZ"/>
          </w:rPr>
          <w:t>Příprava žádosti o účast, předběžné nabídky a nabídky</w:t>
        </w:r>
        <w:r w:rsidR="00AB68E0">
          <w:rPr>
            <w:webHidden/>
          </w:rPr>
          <w:tab/>
        </w:r>
        <w:r w:rsidR="00AB68E0">
          <w:rPr>
            <w:webHidden/>
          </w:rPr>
          <w:fldChar w:fldCharType="begin"/>
        </w:r>
        <w:r w:rsidR="00AB68E0">
          <w:rPr>
            <w:webHidden/>
          </w:rPr>
          <w:instrText xml:space="preserve"> PAGEREF _Toc117599168 \h </w:instrText>
        </w:r>
        <w:r w:rsidR="00AB68E0">
          <w:rPr>
            <w:webHidden/>
          </w:rPr>
        </w:r>
        <w:r w:rsidR="00AB68E0">
          <w:rPr>
            <w:webHidden/>
          </w:rPr>
          <w:fldChar w:fldCharType="separate"/>
        </w:r>
        <w:r w:rsidR="007E3038">
          <w:rPr>
            <w:webHidden/>
          </w:rPr>
          <w:t>10</w:t>
        </w:r>
        <w:r w:rsidR="00AB68E0">
          <w:rPr>
            <w:webHidden/>
          </w:rPr>
          <w:fldChar w:fldCharType="end"/>
        </w:r>
      </w:hyperlink>
    </w:p>
    <w:p w14:paraId="3FAA32C6" w14:textId="0BC2FEE5" w:rsidR="00AB68E0" w:rsidRDefault="000B2EA1" w:rsidP="00FB5C19">
      <w:pPr>
        <w:pStyle w:val="Obsah3"/>
        <w:rPr>
          <w:rFonts w:eastAsiaTheme="minorEastAsia"/>
          <w:noProof/>
          <w:sz w:val="22"/>
          <w:szCs w:val="22"/>
          <w:lang w:val="en-GB" w:eastAsia="en-GB"/>
        </w:rPr>
      </w:pPr>
      <w:hyperlink w:anchor="_Toc117599169" w:history="1">
        <w:r w:rsidR="00AB68E0" w:rsidRPr="002051DD">
          <w:rPr>
            <w:rStyle w:val="Hypertextovprepojenie"/>
            <w:rFonts w:cs="Times New Roman"/>
            <w:noProof/>
          </w:rPr>
          <w:t>17</w:t>
        </w:r>
        <w:r w:rsidR="00AB68E0">
          <w:rPr>
            <w:rFonts w:eastAsiaTheme="minorEastAsia"/>
            <w:noProof/>
            <w:sz w:val="22"/>
            <w:szCs w:val="22"/>
            <w:lang w:val="en-GB" w:eastAsia="en-GB"/>
          </w:rPr>
          <w:tab/>
        </w:r>
        <w:r w:rsidR="00AB68E0" w:rsidRPr="002051DD">
          <w:rPr>
            <w:rStyle w:val="Hypertextovprepojenie"/>
            <w:noProof/>
          </w:rPr>
          <w:t>Jazyk předložených dokladů a dokumentů</w:t>
        </w:r>
        <w:r w:rsidR="00AB68E0">
          <w:rPr>
            <w:noProof/>
            <w:webHidden/>
          </w:rPr>
          <w:tab/>
        </w:r>
        <w:r w:rsidR="00AB68E0">
          <w:rPr>
            <w:noProof/>
            <w:webHidden/>
          </w:rPr>
          <w:fldChar w:fldCharType="begin"/>
        </w:r>
        <w:r w:rsidR="00AB68E0">
          <w:rPr>
            <w:noProof/>
            <w:webHidden/>
          </w:rPr>
          <w:instrText xml:space="preserve"> PAGEREF _Toc117599169 \h </w:instrText>
        </w:r>
        <w:r w:rsidR="00AB68E0">
          <w:rPr>
            <w:noProof/>
            <w:webHidden/>
          </w:rPr>
        </w:r>
        <w:r w:rsidR="00AB68E0">
          <w:rPr>
            <w:noProof/>
            <w:webHidden/>
          </w:rPr>
          <w:fldChar w:fldCharType="separate"/>
        </w:r>
        <w:r w:rsidR="007E3038">
          <w:rPr>
            <w:noProof/>
            <w:webHidden/>
          </w:rPr>
          <w:t>10</w:t>
        </w:r>
        <w:r w:rsidR="00AB68E0">
          <w:rPr>
            <w:noProof/>
            <w:webHidden/>
          </w:rPr>
          <w:fldChar w:fldCharType="end"/>
        </w:r>
      </w:hyperlink>
    </w:p>
    <w:p w14:paraId="7F6ABEFA" w14:textId="28306247" w:rsidR="00AB68E0" w:rsidRDefault="000B2EA1" w:rsidP="00FB5C19">
      <w:pPr>
        <w:pStyle w:val="Obsah3"/>
        <w:rPr>
          <w:rFonts w:eastAsiaTheme="minorEastAsia"/>
          <w:noProof/>
          <w:sz w:val="22"/>
          <w:szCs w:val="22"/>
          <w:lang w:val="en-GB" w:eastAsia="en-GB"/>
        </w:rPr>
      </w:pPr>
      <w:hyperlink w:anchor="_Toc117599170" w:history="1">
        <w:r w:rsidR="00AB68E0" w:rsidRPr="002051DD">
          <w:rPr>
            <w:rStyle w:val="Hypertextovprepojenie"/>
            <w:rFonts w:cs="Times New Roman"/>
            <w:noProof/>
          </w:rPr>
          <w:t>18</w:t>
        </w:r>
        <w:r w:rsidR="00AB68E0">
          <w:rPr>
            <w:rFonts w:eastAsiaTheme="minorEastAsia"/>
            <w:noProof/>
            <w:sz w:val="22"/>
            <w:szCs w:val="22"/>
            <w:lang w:val="en-GB" w:eastAsia="en-GB"/>
          </w:rPr>
          <w:tab/>
        </w:r>
        <w:r w:rsidR="00AB68E0" w:rsidRPr="002051DD">
          <w:rPr>
            <w:rStyle w:val="Hypertextovprepojenie"/>
            <w:noProof/>
          </w:rPr>
          <w:t>Požadavek na poskytnutí jistoty</w:t>
        </w:r>
        <w:r w:rsidR="00AB68E0">
          <w:rPr>
            <w:noProof/>
            <w:webHidden/>
          </w:rPr>
          <w:tab/>
        </w:r>
        <w:r w:rsidR="00AB68E0">
          <w:rPr>
            <w:noProof/>
            <w:webHidden/>
          </w:rPr>
          <w:fldChar w:fldCharType="begin"/>
        </w:r>
        <w:r w:rsidR="00AB68E0">
          <w:rPr>
            <w:noProof/>
            <w:webHidden/>
          </w:rPr>
          <w:instrText xml:space="preserve"> PAGEREF _Toc117599170 \h </w:instrText>
        </w:r>
        <w:r w:rsidR="00AB68E0">
          <w:rPr>
            <w:noProof/>
            <w:webHidden/>
          </w:rPr>
        </w:r>
        <w:r w:rsidR="00AB68E0">
          <w:rPr>
            <w:noProof/>
            <w:webHidden/>
          </w:rPr>
          <w:fldChar w:fldCharType="separate"/>
        </w:r>
        <w:r w:rsidR="007E3038">
          <w:rPr>
            <w:noProof/>
            <w:webHidden/>
          </w:rPr>
          <w:t>10</w:t>
        </w:r>
        <w:r w:rsidR="00AB68E0">
          <w:rPr>
            <w:noProof/>
            <w:webHidden/>
          </w:rPr>
          <w:fldChar w:fldCharType="end"/>
        </w:r>
      </w:hyperlink>
    </w:p>
    <w:p w14:paraId="3D2D6FFC" w14:textId="53AF323B" w:rsidR="00AB68E0" w:rsidRDefault="000B2EA1" w:rsidP="00FB5C19">
      <w:pPr>
        <w:pStyle w:val="Obsah3"/>
        <w:rPr>
          <w:rFonts w:eastAsiaTheme="minorEastAsia"/>
          <w:noProof/>
          <w:sz w:val="22"/>
          <w:szCs w:val="22"/>
          <w:lang w:val="en-GB" w:eastAsia="en-GB"/>
        </w:rPr>
      </w:pPr>
      <w:hyperlink w:anchor="_Toc117599171" w:history="1">
        <w:r w:rsidR="00AB68E0" w:rsidRPr="002051DD">
          <w:rPr>
            <w:rStyle w:val="Hypertextovprepojenie"/>
            <w:rFonts w:cs="Times New Roman"/>
            <w:noProof/>
          </w:rPr>
          <w:t>19</w:t>
        </w:r>
        <w:r w:rsidR="00AB68E0">
          <w:rPr>
            <w:rFonts w:eastAsiaTheme="minorEastAsia"/>
            <w:noProof/>
            <w:sz w:val="22"/>
            <w:szCs w:val="22"/>
            <w:lang w:val="en-GB" w:eastAsia="en-GB"/>
          </w:rPr>
          <w:tab/>
        </w:r>
        <w:r w:rsidR="00AB68E0" w:rsidRPr="002051DD">
          <w:rPr>
            <w:rStyle w:val="Hypertextovprepojenie"/>
            <w:noProof/>
          </w:rPr>
          <w:t>Měna a nabídková cena</w:t>
        </w:r>
        <w:r w:rsidR="00AB68E0">
          <w:rPr>
            <w:noProof/>
            <w:webHidden/>
          </w:rPr>
          <w:tab/>
        </w:r>
        <w:r w:rsidR="00AB68E0">
          <w:rPr>
            <w:noProof/>
            <w:webHidden/>
          </w:rPr>
          <w:fldChar w:fldCharType="begin"/>
        </w:r>
        <w:r w:rsidR="00AB68E0">
          <w:rPr>
            <w:noProof/>
            <w:webHidden/>
          </w:rPr>
          <w:instrText xml:space="preserve"> PAGEREF _Toc117599171 \h </w:instrText>
        </w:r>
        <w:r w:rsidR="00AB68E0">
          <w:rPr>
            <w:noProof/>
            <w:webHidden/>
          </w:rPr>
        </w:r>
        <w:r w:rsidR="00AB68E0">
          <w:rPr>
            <w:noProof/>
            <w:webHidden/>
          </w:rPr>
          <w:fldChar w:fldCharType="separate"/>
        </w:r>
        <w:r w:rsidR="007E3038">
          <w:rPr>
            <w:noProof/>
            <w:webHidden/>
          </w:rPr>
          <w:t>10</w:t>
        </w:r>
        <w:r w:rsidR="00AB68E0">
          <w:rPr>
            <w:noProof/>
            <w:webHidden/>
          </w:rPr>
          <w:fldChar w:fldCharType="end"/>
        </w:r>
      </w:hyperlink>
    </w:p>
    <w:p w14:paraId="132DF76F" w14:textId="043863CC" w:rsidR="00AB68E0" w:rsidRDefault="000B2EA1" w:rsidP="00FB5C19">
      <w:pPr>
        <w:pStyle w:val="Obsah3"/>
        <w:rPr>
          <w:rFonts w:eastAsiaTheme="minorEastAsia"/>
          <w:noProof/>
          <w:sz w:val="22"/>
          <w:szCs w:val="22"/>
          <w:lang w:val="en-GB" w:eastAsia="en-GB"/>
        </w:rPr>
      </w:pPr>
      <w:hyperlink w:anchor="_Toc117599172" w:history="1">
        <w:r w:rsidR="00AB68E0" w:rsidRPr="002051DD">
          <w:rPr>
            <w:rStyle w:val="Hypertextovprepojenie"/>
            <w:rFonts w:cs="Times New Roman"/>
            <w:noProof/>
          </w:rPr>
          <w:t>20</w:t>
        </w:r>
        <w:r w:rsidR="00AB68E0">
          <w:rPr>
            <w:rFonts w:eastAsiaTheme="minorEastAsia"/>
            <w:noProof/>
            <w:sz w:val="22"/>
            <w:szCs w:val="22"/>
            <w:lang w:val="en-GB" w:eastAsia="en-GB"/>
          </w:rPr>
          <w:tab/>
        </w:r>
        <w:r w:rsidR="00AB68E0" w:rsidRPr="002051DD">
          <w:rPr>
            <w:rStyle w:val="Hypertextovprepojenie"/>
            <w:noProof/>
          </w:rPr>
          <w:t>Vyhotovení a předložení žádosti o účast / nabídky</w:t>
        </w:r>
        <w:r w:rsidR="00AB68E0">
          <w:rPr>
            <w:noProof/>
            <w:webHidden/>
          </w:rPr>
          <w:tab/>
        </w:r>
        <w:r w:rsidR="00AB68E0">
          <w:rPr>
            <w:noProof/>
            <w:webHidden/>
          </w:rPr>
          <w:fldChar w:fldCharType="begin"/>
        </w:r>
        <w:r w:rsidR="00AB68E0">
          <w:rPr>
            <w:noProof/>
            <w:webHidden/>
          </w:rPr>
          <w:instrText xml:space="preserve"> PAGEREF _Toc117599172 \h </w:instrText>
        </w:r>
        <w:r w:rsidR="00AB68E0">
          <w:rPr>
            <w:noProof/>
            <w:webHidden/>
          </w:rPr>
        </w:r>
        <w:r w:rsidR="00AB68E0">
          <w:rPr>
            <w:noProof/>
            <w:webHidden/>
          </w:rPr>
          <w:fldChar w:fldCharType="separate"/>
        </w:r>
        <w:r w:rsidR="007E3038">
          <w:rPr>
            <w:noProof/>
            <w:webHidden/>
          </w:rPr>
          <w:t>10</w:t>
        </w:r>
        <w:r w:rsidR="00AB68E0">
          <w:rPr>
            <w:noProof/>
            <w:webHidden/>
          </w:rPr>
          <w:fldChar w:fldCharType="end"/>
        </w:r>
      </w:hyperlink>
    </w:p>
    <w:p w14:paraId="657A0B7A" w14:textId="4C991076" w:rsidR="00AB68E0" w:rsidRDefault="000B2EA1" w:rsidP="00FB5C19">
      <w:pPr>
        <w:pStyle w:val="Obsah3"/>
        <w:rPr>
          <w:rFonts w:eastAsiaTheme="minorEastAsia"/>
          <w:noProof/>
          <w:sz w:val="22"/>
          <w:szCs w:val="22"/>
          <w:lang w:val="en-GB" w:eastAsia="en-GB"/>
        </w:rPr>
      </w:pPr>
      <w:hyperlink w:anchor="_Toc117599173" w:history="1">
        <w:r w:rsidR="00AB68E0" w:rsidRPr="002051DD">
          <w:rPr>
            <w:rStyle w:val="Hypertextovprepojenie"/>
            <w:rFonts w:cs="Times New Roman"/>
            <w:noProof/>
          </w:rPr>
          <w:t>21</w:t>
        </w:r>
        <w:r w:rsidR="00AB68E0">
          <w:rPr>
            <w:rFonts w:eastAsiaTheme="minorEastAsia"/>
            <w:noProof/>
            <w:sz w:val="22"/>
            <w:szCs w:val="22"/>
            <w:lang w:val="en-GB" w:eastAsia="en-GB"/>
          </w:rPr>
          <w:tab/>
        </w:r>
        <w:r w:rsidR="00AB68E0" w:rsidRPr="002051DD">
          <w:rPr>
            <w:rStyle w:val="Hypertextovprepojenie"/>
            <w:noProof/>
          </w:rPr>
          <w:t>Střet zájmů</w:t>
        </w:r>
        <w:r w:rsidR="00AB68E0">
          <w:rPr>
            <w:noProof/>
            <w:webHidden/>
          </w:rPr>
          <w:tab/>
        </w:r>
        <w:r w:rsidR="00AB68E0">
          <w:rPr>
            <w:noProof/>
            <w:webHidden/>
          </w:rPr>
          <w:fldChar w:fldCharType="begin"/>
        </w:r>
        <w:r w:rsidR="00AB68E0">
          <w:rPr>
            <w:noProof/>
            <w:webHidden/>
          </w:rPr>
          <w:instrText xml:space="preserve"> PAGEREF _Toc117599173 \h </w:instrText>
        </w:r>
        <w:r w:rsidR="00AB68E0">
          <w:rPr>
            <w:noProof/>
            <w:webHidden/>
          </w:rPr>
        </w:r>
        <w:r w:rsidR="00AB68E0">
          <w:rPr>
            <w:noProof/>
            <w:webHidden/>
          </w:rPr>
          <w:fldChar w:fldCharType="separate"/>
        </w:r>
        <w:r w:rsidR="007E3038">
          <w:rPr>
            <w:noProof/>
            <w:webHidden/>
          </w:rPr>
          <w:t>11</w:t>
        </w:r>
        <w:r w:rsidR="00AB68E0">
          <w:rPr>
            <w:noProof/>
            <w:webHidden/>
          </w:rPr>
          <w:fldChar w:fldCharType="end"/>
        </w:r>
      </w:hyperlink>
    </w:p>
    <w:p w14:paraId="16174354" w14:textId="60052322" w:rsidR="00AB68E0" w:rsidRDefault="000B2EA1" w:rsidP="00FB5C19">
      <w:pPr>
        <w:pStyle w:val="Obsah3"/>
        <w:rPr>
          <w:rFonts w:eastAsiaTheme="minorEastAsia"/>
          <w:noProof/>
          <w:sz w:val="22"/>
          <w:szCs w:val="22"/>
          <w:lang w:val="en-GB" w:eastAsia="en-GB"/>
        </w:rPr>
      </w:pPr>
      <w:hyperlink w:anchor="_Toc117599174" w:history="1">
        <w:r w:rsidR="00AB68E0" w:rsidRPr="002051DD">
          <w:rPr>
            <w:rStyle w:val="Hypertextovprepojenie"/>
            <w:rFonts w:cs="Times New Roman"/>
            <w:noProof/>
          </w:rPr>
          <w:t>22</w:t>
        </w:r>
        <w:r w:rsidR="00AB68E0">
          <w:rPr>
            <w:rFonts w:eastAsiaTheme="minorEastAsia"/>
            <w:noProof/>
            <w:sz w:val="22"/>
            <w:szCs w:val="22"/>
            <w:lang w:val="en-GB" w:eastAsia="en-GB"/>
          </w:rPr>
          <w:tab/>
        </w:r>
        <w:r w:rsidR="00AB68E0" w:rsidRPr="002051DD">
          <w:rPr>
            <w:rStyle w:val="Hypertextovprepojenie"/>
            <w:noProof/>
          </w:rPr>
          <w:t>Důvěrnost procesu jednacího řízení</w:t>
        </w:r>
        <w:r w:rsidR="00AB68E0">
          <w:rPr>
            <w:noProof/>
            <w:webHidden/>
          </w:rPr>
          <w:tab/>
        </w:r>
        <w:r w:rsidR="00AB68E0">
          <w:rPr>
            <w:noProof/>
            <w:webHidden/>
          </w:rPr>
          <w:fldChar w:fldCharType="begin"/>
        </w:r>
        <w:r w:rsidR="00AB68E0">
          <w:rPr>
            <w:noProof/>
            <w:webHidden/>
          </w:rPr>
          <w:instrText xml:space="preserve"> PAGEREF _Toc117599174 \h </w:instrText>
        </w:r>
        <w:r w:rsidR="00AB68E0">
          <w:rPr>
            <w:noProof/>
            <w:webHidden/>
          </w:rPr>
        </w:r>
        <w:r w:rsidR="00AB68E0">
          <w:rPr>
            <w:noProof/>
            <w:webHidden/>
          </w:rPr>
          <w:fldChar w:fldCharType="separate"/>
        </w:r>
        <w:r w:rsidR="007E3038">
          <w:rPr>
            <w:noProof/>
            <w:webHidden/>
          </w:rPr>
          <w:t>11</w:t>
        </w:r>
        <w:r w:rsidR="00AB68E0">
          <w:rPr>
            <w:noProof/>
            <w:webHidden/>
          </w:rPr>
          <w:fldChar w:fldCharType="end"/>
        </w:r>
      </w:hyperlink>
    </w:p>
    <w:p w14:paraId="157EB899" w14:textId="6A61008F" w:rsidR="00AB68E0" w:rsidRDefault="000B2EA1">
      <w:pPr>
        <w:pStyle w:val="Obsah2"/>
        <w:rPr>
          <w:rFonts w:asciiTheme="minorHAnsi" w:eastAsiaTheme="minorEastAsia" w:hAnsiTheme="minorHAnsi" w:cstheme="minorBidi"/>
          <w:b w:val="0"/>
          <w:smallCaps w:val="0"/>
          <w:sz w:val="22"/>
          <w:szCs w:val="22"/>
          <w:lang w:val="en-GB" w:eastAsia="en-GB"/>
        </w:rPr>
      </w:pPr>
      <w:hyperlink w:anchor="_Toc117599175" w:history="1">
        <w:r w:rsidR="00AB68E0" w:rsidRPr="002051DD">
          <w:rPr>
            <w:rStyle w:val="Hypertextovprepojenie"/>
            <w:lang w:val="cs-CZ"/>
          </w:rPr>
          <w:t>ODDÍL IV</w:t>
        </w:r>
        <w:r w:rsidR="00AB68E0">
          <w:rPr>
            <w:rFonts w:asciiTheme="minorHAnsi" w:eastAsiaTheme="minorEastAsia" w:hAnsiTheme="minorHAnsi" w:cstheme="minorBidi"/>
            <w:b w:val="0"/>
            <w:smallCaps w:val="0"/>
            <w:sz w:val="22"/>
            <w:szCs w:val="22"/>
            <w:lang w:val="en-GB" w:eastAsia="en-GB"/>
          </w:rPr>
          <w:tab/>
        </w:r>
        <w:r w:rsidR="00AB68E0" w:rsidRPr="002051DD">
          <w:rPr>
            <w:rStyle w:val="Hypertextovprepojenie"/>
            <w:lang w:val="cs-CZ"/>
          </w:rPr>
          <w:t>Informace k zadávacímu řízení</w:t>
        </w:r>
        <w:r w:rsidR="00AB68E0">
          <w:rPr>
            <w:webHidden/>
          </w:rPr>
          <w:tab/>
        </w:r>
        <w:r w:rsidR="00AB68E0">
          <w:rPr>
            <w:webHidden/>
          </w:rPr>
          <w:fldChar w:fldCharType="begin"/>
        </w:r>
        <w:r w:rsidR="00AB68E0">
          <w:rPr>
            <w:webHidden/>
          </w:rPr>
          <w:instrText xml:space="preserve"> PAGEREF _Toc117599175 \h </w:instrText>
        </w:r>
        <w:r w:rsidR="00AB68E0">
          <w:rPr>
            <w:webHidden/>
          </w:rPr>
        </w:r>
        <w:r w:rsidR="00AB68E0">
          <w:rPr>
            <w:webHidden/>
          </w:rPr>
          <w:fldChar w:fldCharType="separate"/>
        </w:r>
        <w:r w:rsidR="007E3038">
          <w:rPr>
            <w:webHidden/>
          </w:rPr>
          <w:t>11</w:t>
        </w:r>
        <w:r w:rsidR="00AB68E0">
          <w:rPr>
            <w:webHidden/>
          </w:rPr>
          <w:fldChar w:fldCharType="end"/>
        </w:r>
      </w:hyperlink>
    </w:p>
    <w:p w14:paraId="397C7935" w14:textId="353A098A" w:rsidR="00AB68E0" w:rsidRDefault="000B2EA1" w:rsidP="00FB5C19">
      <w:pPr>
        <w:pStyle w:val="Obsah3"/>
        <w:rPr>
          <w:rFonts w:eastAsiaTheme="minorEastAsia"/>
          <w:noProof/>
          <w:sz w:val="22"/>
          <w:szCs w:val="22"/>
          <w:lang w:val="en-GB" w:eastAsia="en-GB"/>
        </w:rPr>
      </w:pPr>
      <w:hyperlink w:anchor="_Toc117599176" w:history="1">
        <w:r w:rsidR="00AB68E0" w:rsidRPr="002051DD">
          <w:rPr>
            <w:rStyle w:val="Hypertextovprepojenie"/>
            <w:rFonts w:cs="Times New Roman"/>
            <w:noProof/>
          </w:rPr>
          <w:t>23</w:t>
        </w:r>
        <w:r w:rsidR="00AB68E0">
          <w:rPr>
            <w:rFonts w:eastAsiaTheme="minorEastAsia"/>
            <w:noProof/>
            <w:sz w:val="22"/>
            <w:szCs w:val="22"/>
            <w:lang w:val="en-GB" w:eastAsia="en-GB"/>
          </w:rPr>
          <w:tab/>
        </w:r>
        <w:r w:rsidR="00AB68E0" w:rsidRPr="002051DD">
          <w:rPr>
            <w:rStyle w:val="Hypertextovprepojenie"/>
            <w:noProof/>
          </w:rPr>
          <w:t>Jednací řízení s uveřejněním</w:t>
        </w:r>
        <w:r w:rsidR="00AB68E0">
          <w:rPr>
            <w:noProof/>
            <w:webHidden/>
          </w:rPr>
          <w:tab/>
        </w:r>
        <w:r w:rsidR="00AB68E0">
          <w:rPr>
            <w:noProof/>
            <w:webHidden/>
          </w:rPr>
          <w:fldChar w:fldCharType="begin"/>
        </w:r>
        <w:r w:rsidR="00AB68E0">
          <w:rPr>
            <w:noProof/>
            <w:webHidden/>
          </w:rPr>
          <w:instrText xml:space="preserve"> PAGEREF _Toc117599176 \h </w:instrText>
        </w:r>
        <w:r w:rsidR="00AB68E0">
          <w:rPr>
            <w:noProof/>
            <w:webHidden/>
          </w:rPr>
        </w:r>
        <w:r w:rsidR="00AB68E0">
          <w:rPr>
            <w:noProof/>
            <w:webHidden/>
          </w:rPr>
          <w:fldChar w:fldCharType="separate"/>
        </w:r>
        <w:r w:rsidR="007E3038">
          <w:rPr>
            <w:noProof/>
            <w:webHidden/>
          </w:rPr>
          <w:t>11</w:t>
        </w:r>
        <w:r w:rsidR="00AB68E0">
          <w:rPr>
            <w:noProof/>
            <w:webHidden/>
          </w:rPr>
          <w:fldChar w:fldCharType="end"/>
        </w:r>
      </w:hyperlink>
    </w:p>
    <w:p w14:paraId="7742C5DC" w14:textId="4AE25B27" w:rsidR="00AB68E0" w:rsidRDefault="000B2EA1" w:rsidP="00FB5C19">
      <w:pPr>
        <w:pStyle w:val="Obsah3"/>
        <w:rPr>
          <w:rFonts w:eastAsiaTheme="minorEastAsia"/>
          <w:noProof/>
          <w:sz w:val="22"/>
          <w:szCs w:val="22"/>
          <w:lang w:val="en-GB" w:eastAsia="en-GB"/>
        </w:rPr>
      </w:pPr>
      <w:hyperlink w:anchor="_Toc117599177" w:history="1">
        <w:r w:rsidR="00AB68E0" w:rsidRPr="002051DD">
          <w:rPr>
            <w:rStyle w:val="Hypertextovprepojenie"/>
            <w:rFonts w:cs="Times New Roman"/>
            <w:noProof/>
          </w:rPr>
          <w:t>24</w:t>
        </w:r>
        <w:r w:rsidR="00AB68E0">
          <w:rPr>
            <w:rFonts w:eastAsiaTheme="minorEastAsia"/>
            <w:noProof/>
            <w:sz w:val="22"/>
            <w:szCs w:val="22"/>
            <w:lang w:val="en-GB" w:eastAsia="en-GB"/>
          </w:rPr>
          <w:tab/>
        </w:r>
        <w:r w:rsidR="00AB68E0" w:rsidRPr="002051DD">
          <w:rPr>
            <w:rStyle w:val="Hypertextovprepojenie"/>
            <w:noProof/>
          </w:rPr>
          <w:t>Výzva k podání žádosti o účast</w:t>
        </w:r>
        <w:r w:rsidR="00AB68E0">
          <w:rPr>
            <w:noProof/>
            <w:webHidden/>
          </w:rPr>
          <w:tab/>
        </w:r>
        <w:r w:rsidR="00AB68E0">
          <w:rPr>
            <w:noProof/>
            <w:webHidden/>
          </w:rPr>
          <w:fldChar w:fldCharType="begin"/>
        </w:r>
        <w:r w:rsidR="00AB68E0">
          <w:rPr>
            <w:noProof/>
            <w:webHidden/>
          </w:rPr>
          <w:instrText xml:space="preserve"> PAGEREF _Toc117599177 \h </w:instrText>
        </w:r>
        <w:r w:rsidR="00AB68E0">
          <w:rPr>
            <w:noProof/>
            <w:webHidden/>
          </w:rPr>
        </w:r>
        <w:r w:rsidR="00AB68E0">
          <w:rPr>
            <w:noProof/>
            <w:webHidden/>
          </w:rPr>
          <w:fldChar w:fldCharType="separate"/>
        </w:r>
        <w:r w:rsidR="007E3038">
          <w:rPr>
            <w:noProof/>
            <w:webHidden/>
          </w:rPr>
          <w:t>11</w:t>
        </w:r>
        <w:r w:rsidR="00AB68E0">
          <w:rPr>
            <w:noProof/>
            <w:webHidden/>
          </w:rPr>
          <w:fldChar w:fldCharType="end"/>
        </w:r>
      </w:hyperlink>
    </w:p>
    <w:p w14:paraId="57AD806E" w14:textId="27195017" w:rsidR="00AB68E0" w:rsidRDefault="000B2EA1" w:rsidP="00FB5C19">
      <w:pPr>
        <w:pStyle w:val="Obsah3"/>
        <w:rPr>
          <w:rFonts w:eastAsiaTheme="minorEastAsia"/>
          <w:noProof/>
          <w:sz w:val="22"/>
          <w:szCs w:val="22"/>
          <w:lang w:val="en-GB" w:eastAsia="en-GB"/>
        </w:rPr>
      </w:pPr>
      <w:hyperlink w:anchor="_Toc117599178" w:history="1">
        <w:r w:rsidR="00AB68E0" w:rsidRPr="002051DD">
          <w:rPr>
            <w:rStyle w:val="Hypertextovprepojenie"/>
            <w:rFonts w:cs="Times New Roman"/>
            <w:noProof/>
          </w:rPr>
          <w:t>25</w:t>
        </w:r>
        <w:r w:rsidR="00AB68E0">
          <w:rPr>
            <w:rFonts w:eastAsiaTheme="minorEastAsia"/>
            <w:noProof/>
            <w:sz w:val="22"/>
            <w:szCs w:val="22"/>
            <w:lang w:val="en-GB" w:eastAsia="en-GB"/>
          </w:rPr>
          <w:tab/>
        </w:r>
        <w:r w:rsidR="00AB68E0" w:rsidRPr="002051DD">
          <w:rPr>
            <w:rStyle w:val="Hypertextovprepojenie"/>
            <w:noProof/>
          </w:rPr>
          <w:t>Výzva k podání předběžných nabídek</w:t>
        </w:r>
        <w:r w:rsidR="00AB68E0">
          <w:rPr>
            <w:noProof/>
            <w:webHidden/>
          </w:rPr>
          <w:tab/>
        </w:r>
        <w:r w:rsidR="00AB68E0">
          <w:rPr>
            <w:noProof/>
            <w:webHidden/>
          </w:rPr>
          <w:fldChar w:fldCharType="begin"/>
        </w:r>
        <w:r w:rsidR="00AB68E0">
          <w:rPr>
            <w:noProof/>
            <w:webHidden/>
          </w:rPr>
          <w:instrText xml:space="preserve"> PAGEREF _Toc117599178 \h </w:instrText>
        </w:r>
        <w:r w:rsidR="00AB68E0">
          <w:rPr>
            <w:noProof/>
            <w:webHidden/>
          </w:rPr>
        </w:r>
        <w:r w:rsidR="00AB68E0">
          <w:rPr>
            <w:noProof/>
            <w:webHidden/>
          </w:rPr>
          <w:fldChar w:fldCharType="separate"/>
        </w:r>
        <w:r w:rsidR="007E3038">
          <w:rPr>
            <w:noProof/>
            <w:webHidden/>
          </w:rPr>
          <w:t>12</w:t>
        </w:r>
        <w:r w:rsidR="00AB68E0">
          <w:rPr>
            <w:noProof/>
            <w:webHidden/>
          </w:rPr>
          <w:fldChar w:fldCharType="end"/>
        </w:r>
      </w:hyperlink>
    </w:p>
    <w:p w14:paraId="3624F160" w14:textId="47AA965F" w:rsidR="00AB68E0" w:rsidRDefault="000B2EA1" w:rsidP="00FB5C19">
      <w:pPr>
        <w:pStyle w:val="Obsah3"/>
        <w:rPr>
          <w:rFonts w:eastAsiaTheme="minorEastAsia"/>
          <w:noProof/>
          <w:sz w:val="22"/>
          <w:szCs w:val="22"/>
          <w:lang w:val="en-GB" w:eastAsia="en-GB"/>
        </w:rPr>
      </w:pPr>
      <w:hyperlink w:anchor="_Toc117599179" w:history="1">
        <w:r w:rsidR="00AB68E0" w:rsidRPr="002051DD">
          <w:rPr>
            <w:rStyle w:val="Hypertextovprepojenie"/>
            <w:rFonts w:cs="Times New Roman"/>
            <w:noProof/>
          </w:rPr>
          <w:t>26</w:t>
        </w:r>
        <w:r w:rsidR="00AB68E0">
          <w:rPr>
            <w:rFonts w:eastAsiaTheme="minorEastAsia"/>
            <w:noProof/>
            <w:sz w:val="22"/>
            <w:szCs w:val="22"/>
            <w:lang w:val="en-GB" w:eastAsia="en-GB"/>
          </w:rPr>
          <w:tab/>
        </w:r>
        <w:r w:rsidR="00AB68E0" w:rsidRPr="002051DD">
          <w:rPr>
            <w:rStyle w:val="Hypertextovprepojenie"/>
            <w:noProof/>
          </w:rPr>
          <w:t>Podání předběžných nabídek</w:t>
        </w:r>
        <w:r w:rsidR="00AB68E0">
          <w:rPr>
            <w:noProof/>
            <w:webHidden/>
          </w:rPr>
          <w:tab/>
        </w:r>
        <w:r w:rsidR="00AB68E0">
          <w:rPr>
            <w:noProof/>
            <w:webHidden/>
          </w:rPr>
          <w:fldChar w:fldCharType="begin"/>
        </w:r>
        <w:r w:rsidR="00AB68E0">
          <w:rPr>
            <w:noProof/>
            <w:webHidden/>
          </w:rPr>
          <w:instrText xml:space="preserve"> PAGEREF _Toc117599179 \h </w:instrText>
        </w:r>
        <w:r w:rsidR="00AB68E0">
          <w:rPr>
            <w:noProof/>
            <w:webHidden/>
          </w:rPr>
        </w:r>
        <w:r w:rsidR="00AB68E0">
          <w:rPr>
            <w:noProof/>
            <w:webHidden/>
          </w:rPr>
          <w:fldChar w:fldCharType="separate"/>
        </w:r>
        <w:r w:rsidR="007E3038">
          <w:rPr>
            <w:noProof/>
            <w:webHidden/>
          </w:rPr>
          <w:t>12</w:t>
        </w:r>
        <w:r w:rsidR="00AB68E0">
          <w:rPr>
            <w:noProof/>
            <w:webHidden/>
          </w:rPr>
          <w:fldChar w:fldCharType="end"/>
        </w:r>
      </w:hyperlink>
    </w:p>
    <w:p w14:paraId="424CBB8E" w14:textId="1AA65E11" w:rsidR="00AB68E0" w:rsidRDefault="000B2EA1" w:rsidP="00FB5C19">
      <w:pPr>
        <w:pStyle w:val="Obsah3"/>
        <w:rPr>
          <w:rFonts w:eastAsiaTheme="minorEastAsia"/>
          <w:noProof/>
          <w:sz w:val="22"/>
          <w:szCs w:val="22"/>
          <w:lang w:val="en-GB" w:eastAsia="en-GB"/>
        </w:rPr>
      </w:pPr>
      <w:hyperlink w:anchor="_Toc117599180" w:history="1">
        <w:r w:rsidR="00AB68E0" w:rsidRPr="002051DD">
          <w:rPr>
            <w:rStyle w:val="Hypertextovprepojenie"/>
            <w:rFonts w:cs="Times New Roman"/>
            <w:noProof/>
          </w:rPr>
          <w:t>27</w:t>
        </w:r>
        <w:r w:rsidR="00AB68E0">
          <w:rPr>
            <w:rFonts w:eastAsiaTheme="minorEastAsia"/>
            <w:noProof/>
            <w:sz w:val="22"/>
            <w:szCs w:val="22"/>
            <w:lang w:val="en-GB" w:eastAsia="en-GB"/>
          </w:rPr>
          <w:tab/>
        </w:r>
        <w:r w:rsidR="00AB68E0" w:rsidRPr="002051DD">
          <w:rPr>
            <w:rStyle w:val="Hypertextovprepojenie"/>
            <w:noProof/>
          </w:rPr>
          <w:t>Způsob a zásady jednání s účastníky o předběžných nabídkách</w:t>
        </w:r>
        <w:r w:rsidR="00AB68E0">
          <w:rPr>
            <w:noProof/>
            <w:webHidden/>
          </w:rPr>
          <w:tab/>
        </w:r>
        <w:r w:rsidR="00AB68E0">
          <w:rPr>
            <w:noProof/>
            <w:webHidden/>
          </w:rPr>
          <w:fldChar w:fldCharType="begin"/>
        </w:r>
        <w:r w:rsidR="00AB68E0">
          <w:rPr>
            <w:noProof/>
            <w:webHidden/>
          </w:rPr>
          <w:instrText xml:space="preserve"> PAGEREF _Toc117599180 \h </w:instrText>
        </w:r>
        <w:r w:rsidR="00AB68E0">
          <w:rPr>
            <w:noProof/>
            <w:webHidden/>
          </w:rPr>
        </w:r>
        <w:r w:rsidR="00AB68E0">
          <w:rPr>
            <w:noProof/>
            <w:webHidden/>
          </w:rPr>
          <w:fldChar w:fldCharType="separate"/>
        </w:r>
        <w:r w:rsidR="007E3038">
          <w:rPr>
            <w:noProof/>
            <w:webHidden/>
          </w:rPr>
          <w:t>12</w:t>
        </w:r>
        <w:r w:rsidR="00AB68E0">
          <w:rPr>
            <w:noProof/>
            <w:webHidden/>
          </w:rPr>
          <w:fldChar w:fldCharType="end"/>
        </w:r>
      </w:hyperlink>
    </w:p>
    <w:p w14:paraId="14C3FB99" w14:textId="15C78111" w:rsidR="00AB68E0" w:rsidRDefault="000B2EA1" w:rsidP="00FB5C19">
      <w:pPr>
        <w:pStyle w:val="Obsah3"/>
        <w:rPr>
          <w:rFonts w:eastAsiaTheme="minorEastAsia"/>
          <w:noProof/>
          <w:sz w:val="22"/>
          <w:szCs w:val="22"/>
          <w:lang w:val="en-GB" w:eastAsia="en-GB"/>
        </w:rPr>
      </w:pPr>
      <w:hyperlink w:anchor="_Toc117599181" w:history="1">
        <w:r w:rsidR="00AB68E0" w:rsidRPr="002051DD">
          <w:rPr>
            <w:rStyle w:val="Hypertextovprepojenie"/>
            <w:rFonts w:cs="Times New Roman"/>
            <w:noProof/>
          </w:rPr>
          <w:t>28</w:t>
        </w:r>
        <w:r w:rsidR="00AB68E0">
          <w:rPr>
            <w:rFonts w:eastAsiaTheme="minorEastAsia"/>
            <w:noProof/>
            <w:sz w:val="22"/>
            <w:szCs w:val="22"/>
            <w:lang w:val="en-GB" w:eastAsia="en-GB"/>
          </w:rPr>
          <w:tab/>
        </w:r>
        <w:r w:rsidR="00AB68E0" w:rsidRPr="002051DD">
          <w:rPr>
            <w:rStyle w:val="Hypertextovprepojenie"/>
            <w:noProof/>
          </w:rPr>
          <w:t>Podání nabídek</w:t>
        </w:r>
        <w:r w:rsidR="00AB68E0">
          <w:rPr>
            <w:noProof/>
            <w:webHidden/>
          </w:rPr>
          <w:tab/>
        </w:r>
        <w:r w:rsidR="00AB68E0">
          <w:rPr>
            <w:noProof/>
            <w:webHidden/>
          </w:rPr>
          <w:fldChar w:fldCharType="begin"/>
        </w:r>
        <w:r w:rsidR="00AB68E0">
          <w:rPr>
            <w:noProof/>
            <w:webHidden/>
          </w:rPr>
          <w:instrText xml:space="preserve"> PAGEREF _Toc117599181 \h </w:instrText>
        </w:r>
        <w:r w:rsidR="00AB68E0">
          <w:rPr>
            <w:noProof/>
            <w:webHidden/>
          </w:rPr>
        </w:r>
        <w:r w:rsidR="00AB68E0">
          <w:rPr>
            <w:noProof/>
            <w:webHidden/>
          </w:rPr>
          <w:fldChar w:fldCharType="separate"/>
        </w:r>
        <w:r w:rsidR="007E3038">
          <w:rPr>
            <w:noProof/>
            <w:webHidden/>
          </w:rPr>
          <w:t>13</w:t>
        </w:r>
        <w:r w:rsidR="00AB68E0">
          <w:rPr>
            <w:noProof/>
            <w:webHidden/>
          </w:rPr>
          <w:fldChar w:fldCharType="end"/>
        </w:r>
      </w:hyperlink>
    </w:p>
    <w:p w14:paraId="3D97DB39" w14:textId="56977C94" w:rsidR="00AB68E0" w:rsidRDefault="000B2EA1">
      <w:pPr>
        <w:pStyle w:val="Obsah2"/>
        <w:rPr>
          <w:rFonts w:asciiTheme="minorHAnsi" w:eastAsiaTheme="minorEastAsia" w:hAnsiTheme="minorHAnsi" w:cstheme="minorBidi"/>
          <w:b w:val="0"/>
          <w:smallCaps w:val="0"/>
          <w:sz w:val="22"/>
          <w:szCs w:val="22"/>
          <w:lang w:val="en-GB" w:eastAsia="en-GB"/>
        </w:rPr>
      </w:pPr>
      <w:hyperlink w:anchor="_Toc117599182" w:history="1">
        <w:r w:rsidR="00AB68E0" w:rsidRPr="002051DD">
          <w:rPr>
            <w:rStyle w:val="Hypertextovprepojenie"/>
            <w:lang w:val="cs-CZ"/>
          </w:rPr>
          <w:t>ODDÍL V</w:t>
        </w:r>
        <w:r w:rsidR="00AB68E0">
          <w:rPr>
            <w:rFonts w:asciiTheme="minorHAnsi" w:eastAsiaTheme="minorEastAsia" w:hAnsiTheme="minorHAnsi" w:cstheme="minorBidi"/>
            <w:b w:val="0"/>
            <w:smallCaps w:val="0"/>
            <w:sz w:val="22"/>
            <w:szCs w:val="22"/>
            <w:lang w:val="en-GB" w:eastAsia="en-GB"/>
          </w:rPr>
          <w:tab/>
        </w:r>
        <w:r w:rsidR="00AB68E0" w:rsidRPr="002051DD">
          <w:rPr>
            <w:rStyle w:val="Hypertextovprepojenie"/>
            <w:lang w:val="cs-CZ"/>
          </w:rPr>
          <w:t>Výběr dodavatele a</w:t>
        </w:r>
        <w:r w:rsidR="00AB68E0" w:rsidRPr="002051DD">
          <w:rPr>
            <w:rStyle w:val="Hypertextovprepojenie"/>
            <w:rFonts w:cs="Calibri"/>
            <w:lang w:val="cs-CZ"/>
          </w:rPr>
          <w:t xml:space="preserve"> uzavření</w:t>
        </w:r>
        <w:r w:rsidR="00AB68E0" w:rsidRPr="002051DD">
          <w:rPr>
            <w:rStyle w:val="Hypertextovprepojenie"/>
            <w:lang w:val="cs-CZ"/>
          </w:rPr>
          <w:t xml:space="preserve"> smlouvy</w:t>
        </w:r>
        <w:r w:rsidR="00AB68E0">
          <w:rPr>
            <w:webHidden/>
          </w:rPr>
          <w:tab/>
        </w:r>
        <w:r w:rsidR="00AB68E0">
          <w:rPr>
            <w:webHidden/>
          </w:rPr>
          <w:fldChar w:fldCharType="begin"/>
        </w:r>
        <w:r w:rsidR="00AB68E0">
          <w:rPr>
            <w:webHidden/>
          </w:rPr>
          <w:instrText xml:space="preserve"> PAGEREF _Toc117599182 \h </w:instrText>
        </w:r>
        <w:r w:rsidR="00AB68E0">
          <w:rPr>
            <w:webHidden/>
          </w:rPr>
        </w:r>
        <w:r w:rsidR="00AB68E0">
          <w:rPr>
            <w:webHidden/>
          </w:rPr>
          <w:fldChar w:fldCharType="separate"/>
        </w:r>
        <w:r w:rsidR="007E3038">
          <w:rPr>
            <w:webHidden/>
          </w:rPr>
          <w:t>13</w:t>
        </w:r>
        <w:r w:rsidR="00AB68E0">
          <w:rPr>
            <w:webHidden/>
          </w:rPr>
          <w:fldChar w:fldCharType="end"/>
        </w:r>
      </w:hyperlink>
    </w:p>
    <w:p w14:paraId="05C1EDDB" w14:textId="04830F08" w:rsidR="00AB68E0" w:rsidRDefault="000B2EA1" w:rsidP="00FB5C19">
      <w:pPr>
        <w:pStyle w:val="Obsah3"/>
        <w:rPr>
          <w:rFonts w:eastAsiaTheme="minorEastAsia"/>
          <w:noProof/>
          <w:sz w:val="22"/>
          <w:szCs w:val="22"/>
          <w:lang w:val="en-GB" w:eastAsia="en-GB"/>
        </w:rPr>
      </w:pPr>
      <w:hyperlink w:anchor="_Toc117599183" w:history="1">
        <w:r w:rsidR="00AB68E0" w:rsidRPr="002051DD">
          <w:rPr>
            <w:rStyle w:val="Hypertextovprepojenie"/>
            <w:rFonts w:cs="Times New Roman"/>
            <w:noProof/>
          </w:rPr>
          <w:t>29</w:t>
        </w:r>
        <w:r w:rsidR="00AB68E0">
          <w:rPr>
            <w:rFonts w:eastAsiaTheme="minorEastAsia"/>
            <w:noProof/>
            <w:sz w:val="22"/>
            <w:szCs w:val="22"/>
            <w:lang w:val="en-GB" w:eastAsia="en-GB"/>
          </w:rPr>
          <w:tab/>
        </w:r>
        <w:r w:rsidR="00AB68E0" w:rsidRPr="002051DD">
          <w:rPr>
            <w:rStyle w:val="Hypertextovprepojenie"/>
            <w:noProof/>
          </w:rPr>
          <w:t>Výběr dodavatele</w:t>
        </w:r>
        <w:r w:rsidR="00AB68E0">
          <w:rPr>
            <w:noProof/>
            <w:webHidden/>
          </w:rPr>
          <w:tab/>
        </w:r>
        <w:r w:rsidR="00AB68E0">
          <w:rPr>
            <w:noProof/>
            <w:webHidden/>
          </w:rPr>
          <w:fldChar w:fldCharType="begin"/>
        </w:r>
        <w:r w:rsidR="00AB68E0">
          <w:rPr>
            <w:noProof/>
            <w:webHidden/>
          </w:rPr>
          <w:instrText xml:space="preserve"> PAGEREF _Toc117599183 \h </w:instrText>
        </w:r>
        <w:r w:rsidR="00AB68E0">
          <w:rPr>
            <w:noProof/>
            <w:webHidden/>
          </w:rPr>
        </w:r>
        <w:r w:rsidR="00AB68E0">
          <w:rPr>
            <w:noProof/>
            <w:webHidden/>
          </w:rPr>
          <w:fldChar w:fldCharType="separate"/>
        </w:r>
        <w:r w:rsidR="007E3038">
          <w:rPr>
            <w:noProof/>
            <w:webHidden/>
          </w:rPr>
          <w:t>13</w:t>
        </w:r>
        <w:r w:rsidR="00AB68E0">
          <w:rPr>
            <w:noProof/>
            <w:webHidden/>
          </w:rPr>
          <w:fldChar w:fldCharType="end"/>
        </w:r>
      </w:hyperlink>
    </w:p>
    <w:p w14:paraId="7BCE9D5B" w14:textId="7DFDCDFE" w:rsidR="00AB68E0" w:rsidRDefault="000B2EA1" w:rsidP="00FB5C19">
      <w:pPr>
        <w:pStyle w:val="Obsah3"/>
        <w:rPr>
          <w:rFonts w:eastAsiaTheme="minorEastAsia"/>
          <w:noProof/>
          <w:sz w:val="22"/>
          <w:szCs w:val="22"/>
          <w:lang w:val="en-GB" w:eastAsia="en-GB"/>
        </w:rPr>
      </w:pPr>
      <w:hyperlink w:anchor="_Toc117599184" w:history="1">
        <w:r w:rsidR="00AB68E0" w:rsidRPr="002051DD">
          <w:rPr>
            <w:rStyle w:val="Hypertextovprepojenie"/>
            <w:rFonts w:cs="Times New Roman"/>
            <w:noProof/>
          </w:rPr>
          <w:t>30</w:t>
        </w:r>
        <w:r w:rsidR="00AB68E0">
          <w:rPr>
            <w:rFonts w:eastAsiaTheme="minorEastAsia"/>
            <w:noProof/>
            <w:sz w:val="22"/>
            <w:szCs w:val="22"/>
            <w:lang w:val="en-GB" w:eastAsia="en-GB"/>
          </w:rPr>
          <w:tab/>
        </w:r>
        <w:r w:rsidR="00AB68E0" w:rsidRPr="002051DD">
          <w:rPr>
            <w:rStyle w:val="Hypertextovprepojenie"/>
            <w:noProof/>
          </w:rPr>
          <w:t>Uzavření smlouvy</w:t>
        </w:r>
        <w:r w:rsidR="00AB68E0">
          <w:rPr>
            <w:noProof/>
            <w:webHidden/>
          </w:rPr>
          <w:tab/>
        </w:r>
        <w:r w:rsidR="00AB68E0">
          <w:rPr>
            <w:noProof/>
            <w:webHidden/>
          </w:rPr>
          <w:fldChar w:fldCharType="begin"/>
        </w:r>
        <w:r w:rsidR="00AB68E0">
          <w:rPr>
            <w:noProof/>
            <w:webHidden/>
          </w:rPr>
          <w:instrText xml:space="preserve"> PAGEREF _Toc117599184 \h </w:instrText>
        </w:r>
        <w:r w:rsidR="00AB68E0">
          <w:rPr>
            <w:noProof/>
            <w:webHidden/>
          </w:rPr>
        </w:r>
        <w:r w:rsidR="00AB68E0">
          <w:rPr>
            <w:noProof/>
            <w:webHidden/>
          </w:rPr>
          <w:fldChar w:fldCharType="separate"/>
        </w:r>
        <w:r w:rsidR="007E3038">
          <w:rPr>
            <w:noProof/>
            <w:webHidden/>
          </w:rPr>
          <w:t>14</w:t>
        </w:r>
        <w:r w:rsidR="00AB68E0">
          <w:rPr>
            <w:noProof/>
            <w:webHidden/>
          </w:rPr>
          <w:fldChar w:fldCharType="end"/>
        </w:r>
      </w:hyperlink>
    </w:p>
    <w:p w14:paraId="4077B21B" w14:textId="51519791" w:rsidR="00AB68E0" w:rsidRDefault="000B2EA1">
      <w:pPr>
        <w:pStyle w:val="Obsah1"/>
        <w:rPr>
          <w:rFonts w:asciiTheme="minorHAnsi" w:eastAsiaTheme="minorEastAsia" w:hAnsiTheme="minorHAnsi" w:cstheme="minorBidi"/>
          <w:b w:val="0"/>
          <w:bCs w:val="0"/>
          <w:caps w:val="0"/>
          <w:sz w:val="22"/>
          <w:szCs w:val="22"/>
          <w:lang w:val="en-GB" w:eastAsia="en-GB"/>
        </w:rPr>
      </w:pPr>
      <w:hyperlink w:anchor="_Toc117599185" w:history="1">
        <w:r w:rsidR="00AB68E0" w:rsidRPr="002051DD">
          <w:rPr>
            <w:rStyle w:val="Hypertextovprepojenie"/>
            <w14:scene3d>
              <w14:camera w14:prst="orthographicFront"/>
              <w14:lightRig w14:rig="threePt" w14:dir="t">
                <w14:rot w14:lat="0" w14:lon="0" w14:rev="0"/>
              </w14:lightRig>
            </w14:scene3d>
          </w:rPr>
          <w:t>ČÁST B</w:t>
        </w:r>
        <w:r w:rsidR="00AB68E0">
          <w:rPr>
            <w:rFonts w:asciiTheme="minorHAnsi" w:eastAsiaTheme="minorEastAsia" w:hAnsiTheme="minorHAnsi" w:cstheme="minorBidi"/>
            <w:b w:val="0"/>
            <w:bCs w:val="0"/>
            <w:caps w:val="0"/>
            <w:sz w:val="22"/>
            <w:szCs w:val="22"/>
            <w:lang w:val="en-GB" w:eastAsia="en-GB"/>
          </w:rPr>
          <w:tab/>
        </w:r>
        <w:r w:rsidR="00AB68E0" w:rsidRPr="002051DD">
          <w:rPr>
            <w:rStyle w:val="Hypertextovprepojenie"/>
          </w:rPr>
          <w:t>Popis předmětu plnění veřejné zakázky</w:t>
        </w:r>
        <w:r w:rsidR="00AB68E0">
          <w:rPr>
            <w:webHidden/>
          </w:rPr>
          <w:tab/>
        </w:r>
        <w:r w:rsidR="00AB68E0">
          <w:rPr>
            <w:webHidden/>
          </w:rPr>
          <w:fldChar w:fldCharType="begin"/>
        </w:r>
        <w:r w:rsidR="00AB68E0">
          <w:rPr>
            <w:webHidden/>
          </w:rPr>
          <w:instrText xml:space="preserve"> PAGEREF _Toc117599185 \h </w:instrText>
        </w:r>
        <w:r w:rsidR="00AB68E0">
          <w:rPr>
            <w:webHidden/>
          </w:rPr>
        </w:r>
        <w:r w:rsidR="00AB68E0">
          <w:rPr>
            <w:webHidden/>
          </w:rPr>
          <w:fldChar w:fldCharType="separate"/>
        </w:r>
        <w:r w:rsidR="007E3038">
          <w:rPr>
            <w:webHidden/>
          </w:rPr>
          <w:t>15</w:t>
        </w:r>
        <w:r w:rsidR="00AB68E0">
          <w:rPr>
            <w:webHidden/>
          </w:rPr>
          <w:fldChar w:fldCharType="end"/>
        </w:r>
      </w:hyperlink>
    </w:p>
    <w:p w14:paraId="4AF88E00" w14:textId="56D9D0A2" w:rsidR="00AB68E0" w:rsidRDefault="000B2EA1" w:rsidP="00FB5C19">
      <w:pPr>
        <w:pStyle w:val="Obsah3"/>
        <w:rPr>
          <w:rFonts w:eastAsiaTheme="minorEastAsia"/>
          <w:noProof/>
          <w:sz w:val="22"/>
          <w:szCs w:val="22"/>
          <w:lang w:val="en-GB" w:eastAsia="en-GB"/>
        </w:rPr>
      </w:pPr>
      <w:hyperlink w:anchor="_Toc117599186" w:history="1">
        <w:r w:rsidR="00AB68E0" w:rsidRPr="002051DD">
          <w:rPr>
            <w:rStyle w:val="Hypertextovprepojenie"/>
            <w:rFonts w:cs="Times New Roman"/>
            <w:noProof/>
          </w:rPr>
          <w:t>1</w:t>
        </w:r>
        <w:r w:rsidR="00AB68E0">
          <w:rPr>
            <w:rFonts w:eastAsiaTheme="minorEastAsia"/>
            <w:noProof/>
            <w:sz w:val="22"/>
            <w:szCs w:val="22"/>
            <w:lang w:val="en-GB" w:eastAsia="en-GB"/>
          </w:rPr>
          <w:tab/>
        </w:r>
        <w:r w:rsidR="00AB68E0" w:rsidRPr="002051DD">
          <w:rPr>
            <w:rStyle w:val="Hypertextovprepojenie"/>
            <w:noProof/>
          </w:rPr>
          <w:t>Předmět veřejné zakázky</w:t>
        </w:r>
        <w:r w:rsidR="00AB68E0">
          <w:rPr>
            <w:noProof/>
            <w:webHidden/>
          </w:rPr>
          <w:tab/>
        </w:r>
        <w:r w:rsidR="00AB68E0">
          <w:rPr>
            <w:noProof/>
            <w:webHidden/>
          </w:rPr>
          <w:fldChar w:fldCharType="begin"/>
        </w:r>
        <w:r w:rsidR="00AB68E0">
          <w:rPr>
            <w:noProof/>
            <w:webHidden/>
          </w:rPr>
          <w:instrText xml:space="preserve"> PAGEREF _Toc117599186 \h </w:instrText>
        </w:r>
        <w:r w:rsidR="00AB68E0">
          <w:rPr>
            <w:noProof/>
            <w:webHidden/>
          </w:rPr>
        </w:r>
        <w:r w:rsidR="00AB68E0">
          <w:rPr>
            <w:noProof/>
            <w:webHidden/>
          </w:rPr>
          <w:fldChar w:fldCharType="separate"/>
        </w:r>
        <w:r w:rsidR="007E3038">
          <w:rPr>
            <w:noProof/>
            <w:webHidden/>
          </w:rPr>
          <w:t>15</w:t>
        </w:r>
        <w:r w:rsidR="00AB68E0">
          <w:rPr>
            <w:noProof/>
            <w:webHidden/>
          </w:rPr>
          <w:fldChar w:fldCharType="end"/>
        </w:r>
      </w:hyperlink>
    </w:p>
    <w:p w14:paraId="3C6C67D2" w14:textId="2BCCD2E5" w:rsidR="00AB68E0" w:rsidRDefault="000B2EA1" w:rsidP="00FB5C19">
      <w:pPr>
        <w:pStyle w:val="Obsah3"/>
        <w:rPr>
          <w:rFonts w:eastAsiaTheme="minorEastAsia"/>
          <w:noProof/>
          <w:sz w:val="22"/>
          <w:szCs w:val="22"/>
          <w:lang w:val="en-GB" w:eastAsia="en-GB"/>
        </w:rPr>
      </w:pPr>
      <w:hyperlink w:anchor="_Toc117599187" w:history="1">
        <w:r w:rsidR="00AB68E0" w:rsidRPr="002051DD">
          <w:rPr>
            <w:rStyle w:val="Hypertextovprepojenie"/>
            <w:rFonts w:cs="Times New Roman"/>
            <w:noProof/>
          </w:rPr>
          <w:t>2</w:t>
        </w:r>
        <w:r w:rsidR="00AB68E0">
          <w:rPr>
            <w:rFonts w:eastAsiaTheme="minorEastAsia"/>
            <w:noProof/>
            <w:sz w:val="22"/>
            <w:szCs w:val="22"/>
            <w:lang w:val="en-GB" w:eastAsia="en-GB"/>
          </w:rPr>
          <w:tab/>
        </w:r>
        <w:r w:rsidR="00AB68E0" w:rsidRPr="002051DD">
          <w:rPr>
            <w:rStyle w:val="Hypertextovprepojenie"/>
            <w:noProof/>
          </w:rPr>
          <w:t>Charakteristika současného stavu budov a infrastruktury</w:t>
        </w:r>
        <w:r w:rsidR="00AB68E0">
          <w:rPr>
            <w:noProof/>
            <w:webHidden/>
          </w:rPr>
          <w:tab/>
        </w:r>
        <w:r w:rsidR="00AB68E0">
          <w:rPr>
            <w:noProof/>
            <w:webHidden/>
          </w:rPr>
          <w:fldChar w:fldCharType="begin"/>
        </w:r>
        <w:r w:rsidR="00AB68E0">
          <w:rPr>
            <w:noProof/>
            <w:webHidden/>
          </w:rPr>
          <w:instrText xml:space="preserve"> PAGEREF _Toc117599187 \h </w:instrText>
        </w:r>
        <w:r w:rsidR="00AB68E0">
          <w:rPr>
            <w:noProof/>
            <w:webHidden/>
          </w:rPr>
        </w:r>
        <w:r w:rsidR="00AB68E0">
          <w:rPr>
            <w:noProof/>
            <w:webHidden/>
          </w:rPr>
          <w:fldChar w:fldCharType="separate"/>
        </w:r>
        <w:r w:rsidR="007E3038">
          <w:rPr>
            <w:noProof/>
            <w:webHidden/>
          </w:rPr>
          <w:t>16</w:t>
        </w:r>
        <w:r w:rsidR="00AB68E0">
          <w:rPr>
            <w:noProof/>
            <w:webHidden/>
          </w:rPr>
          <w:fldChar w:fldCharType="end"/>
        </w:r>
      </w:hyperlink>
    </w:p>
    <w:p w14:paraId="25D7CA9E" w14:textId="4170E7FB" w:rsidR="00AB68E0" w:rsidRDefault="000B2EA1" w:rsidP="00FB5C19">
      <w:pPr>
        <w:pStyle w:val="Obsah3"/>
        <w:rPr>
          <w:rFonts w:eastAsiaTheme="minorEastAsia"/>
          <w:noProof/>
          <w:sz w:val="22"/>
          <w:szCs w:val="22"/>
          <w:lang w:val="en-GB" w:eastAsia="en-GB"/>
        </w:rPr>
      </w:pPr>
      <w:hyperlink w:anchor="_Toc117599188" w:history="1">
        <w:r w:rsidR="00AB68E0" w:rsidRPr="002051DD">
          <w:rPr>
            <w:rStyle w:val="Hypertextovprepojenie"/>
            <w:rFonts w:cs="Times New Roman"/>
            <w:noProof/>
          </w:rPr>
          <w:t>3</w:t>
        </w:r>
        <w:r w:rsidR="00AB68E0">
          <w:rPr>
            <w:rFonts w:eastAsiaTheme="minorEastAsia"/>
            <w:noProof/>
            <w:sz w:val="22"/>
            <w:szCs w:val="22"/>
            <w:lang w:val="en-GB" w:eastAsia="en-GB"/>
          </w:rPr>
          <w:tab/>
        </w:r>
        <w:r w:rsidR="00AB68E0" w:rsidRPr="002051DD">
          <w:rPr>
            <w:rStyle w:val="Hypertextovprepojenie"/>
            <w:noProof/>
          </w:rPr>
          <w:t>Minimální technické podmínky, které musí nabídka splňovat</w:t>
        </w:r>
        <w:r w:rsidR="00AB68E0">
          <w:rPr>
            <w:noProof/>
            <w:webHidden/>
          </w:rPr>
          <w:tab/>
        </w:r>
        <w:r w:rsidR="00AB68E0">
          <w:rPr>
            <w:noProof/>
            <w:webHidden/>
          </w:rPr>
          <w:fldChar w:fldCharType="begin"/>
        </w:r>
        <w:r w:rsidR="00AB68E0">
          <w:rPr>
            <w:noProof/>
            <w:webHidden/>
          </w:rPr>
          <w:instrText xml:space="preserve"> PAGEREF _Toc117599188 \h </w:instrText>
        </w:r>
        <w:r w:rsidR="00AB68E0">
          <w:rPr>
            <w:noProof/>
            <w:webHidden/>
          </w:rPr>
        </w:r>
        <w:r w:rsidR="00AB68E0">
          <w:rPr>
            <w:noProof/>
            <w:webHidden/>
          </w:rPr>
          <w:fldChar w:fldCharType="separate"/>
        </w:r>
        <w:r w:rsidR="007E3038">
          <w:rPr>
            <w:noProof/>
            <w:webHidden/>
          </w:rPr>
          <w:t>16</w:t>
        </w:r>
        <w:r w:rsidR="00AB68E0">
          <w:rPr>
            <w:noProof/>
            <w:webHidden/>
          </w:rPr>
          <w:fldChar w:fldCharType="end"/>
        </w:r>
      </w:hyperlink>
    </w:p>
    <w:p w14:paraId="6284D561" w14:textId="0CB96ED3" w:rsidR="00AB68E0" w:rsidRDefault="000B2EA1" w:rsidP="00FB5C19">
      <w:pPr>
        <w:pStyle w:val="Obsah3"/>
        <w:rPr>
          <w:rFonts w:eastAsiaTheme="minorEastAsia"/>
          <w:noProof/>
          <w:sz w:val="22"/>
          <w:szCs w:val="22"/>
          <w:lang w:val="en-GB" w:eastAsia="en-GB"/>
        </w:rPr>
      </w:pPr>
      <w:hyperlink w:anchor="_Toc117599189" w:history="1">
        <w:r w:rsidR="00AB68E0" w:rsidRPr="002051DD">
          <w:rPr>
            <w:rStyle w:val="Hypertextovprepojenie"/>
            <w:rFonts w:cs="Times New Roman"/>
            <w:noProof/>
          </w:rPr>
          <w:t>4</w:t>
        </w:r>
        <w:r w:rsidR="00AB68E0">
          <w:rPr>
            <w:rFonts w:eastAsiaTheme="minorEastAsia"/>
            <w:noProof/>
            <w:sz w:val="22"/>
            <w:szCs w:val="22"/>
            <w:lang w:val="en-GB" w:eastAsia="en-GB"/>
          </w:rPr>
          <w:tab/>
        </w:r>
        <w:r w:rsidR="00AB68E0" w:rsidRPr="002051DD">
          <w:rPr>
            <w:rStyle w:val="Hypertextovprepojenie"/>
            <w:noProof/>
          </w:rPr>
          <w:t>Povinná opatření</w:t>
        </w:r>
        <w:r w:rsidR="00AB68E0">
          <w:rPr>
            <w:noProof/>
            <w:webHidden/>
          </w:rPr>
          <w:tab/>
        </w:r>
        <w:r w:rsidR="00AB68E0">
          <w:rPr>
            <w:noProof/>
            <w:webHidden/>
          </w:rPr>
          <w:fldChar w:fldCharType="begin"/>
        </w:r>
        <w:r w:rsidR="00AB68E0">
          <w:rPr>
            <w:noProof/>
            <w:webHidden/>
          </w:rPr>
          <w:instrText xml:space="preserve"> PAGEREF _Toc117599189 \h </w:instrText>
        </w:r>
        <w:r w:rsidR="00AB68E0">
          <w:rPr>
            <w:noProof/>
            <w:webHidden/>
          </w:rPr>
        </w:r>
        <w:r w:rsidR="00AB68E0">
          <w:rPr>
            <w:noProof/>
            <w:webHidden/>
          </w:rPr>
          <w:fldChar w:fldCharType="separate"/>
        </w:r>
        <w:r w:rsidR="007E3038">
          <w:rPr>
            <w:noProof/>
            <w:webHidden/>
          </w:rPr>
          <w:t>16</w:t>
        </w:r>
        <w:r w:rsidR="00AB68E0">
          <w:rPr>
            <w:noProof/>
            <w:webHidden/>
          </w:rPr>
          <w:fldChar w:fldCharType="end"/>
        </w:r>
      </w:hyperlink>
    </w:p>
    <w:p w14:paraId="1CFADD1B" w14:textId="046FA84D" w:rsidR="00AB68E0" w:rsidRDefault="000B2EA1" w:rsidP="00FB5C19">
      <w:pPr>
        <w:pStyle w:val="Obsah3"/>
        <w:rPr>
          <w:rFonts w:eastAsiaTheme="minorEastAsia"/>
          <w:noProof/>
          <w:sz w:val="22"/>
          <w:szCs w:val="22"/>
          <w:lang w:val="en-GB" w:eastAsia="en-GB"/>
        </w:rPr>
      </w:pPr>
      <w:hyperlink w:anchor="_Toc117599190" w:history="1">
        <w:r w:rsidR="00AB68E0" w:rsidRPr="002051DD">
          <w:rPr>
            <w:rStyle w:val="Hypertextovprepojenie"/>
            <w:rFonts w:cs="Times New Roman"/>
            <w:noProof/>
          </w:rPr>
          <w:t>5</w:t>
        </w:r>
        <w:r w:rsidR="00AB68E0">
          <w:rPr>
            <w:rFonts w:eastAsiaTheme="minorEastAsia"/>
            <w:noProof/>
            <w:sz w:val="22"/>
            <w:szCs w:val="22"/>
            <w:lang w:val="en-GB" w:eastAsia="en-GB"/>
          </w:rPr>
          <w:tab/>
        </w:r>
        <w:r w:rsidR="00AB68E0" w:rsidRPr="002051DD">
          <w:rPr>
            <w:rStyle w:val="Hypertextovprepojenie"/>
            <w:noProof/>
          </w:rPr>
          <w:t>Místo plnění veřejné zakázky a termín její realizace</w:t>
        </w:r>
        <w:r w:rsidR="00AB68E0">
          <w:rPr>
            <w:noProof/>
            <w:webHidden/>
          </w:rPr>
          <w:tab/>
        </w:r>
        <w:r w:rsidR="00AB68E0">
          <w:rPr>
            <w:noProof/>
            <w:webHidden/>
          </w:rPr>
          <w:fldChar w:fldCharType="begin"/>
        </w:r>
        <w:r w:rsidR="00AB68E0">
          <w:rPr>
            <w:noProof/>
            <w:webHidden/>
          </w:rPr>
          <w:instrText xml:space="preserve"> PAGEREF _Toc117599190 \h </w:instrText>
        </w:r>
        <w:r w:rsidR="00AB68E0">
          <w:rPr>
            <w:noProof/>
            <w:webHidden/>
          </w:rPr>
        </w:r>
        <w:r w:rsidR="00AB68E0">
          <w:rPr>
            <w:noProof/>
            <w:webHidden/>
          </w:rPr>
          <w:fldChar w:fldCharType="separate"/>
        </w:r>
        <w:r w:rsidR="007E3038">
          <w:rPr>
            <w:noProof/>
            <w:webHidden/>
          </w:rPr>
          <w:t>16</w:t>
        </w:r>
        <w:r w:rsidR="00AB68E0">
          <w:rPr>
            <w:noProof/>
            <w:webHidden/>
          </w:rPr>
          <w:fldChar w:fldCharType="end"/>
        </w:r>
      </w:hyperlink>
    </w:p>
    <w:p w14:paraId="5F0119BE" w14:textId="4FCC9184" w:rsidR="00AB68E0" w:rsidRDefault="000B2EA1" w:rsidP="00FB5C19">
      <w:pPr>
        <w:pStyle w:val="Obsah3"/>
        <w:rPr>
          <w:rFonts w:eastAsiaTheme="minorEastAsia"/>
          <w:noProof/>
          <w:sz w:val="22"/>
          <w:szCs w:val="22"/>
          <w:lang w:val="en-GB" w:eastAsia="en-GB"/>
        </w:rPr>
      </w:pPr>
      <w:hyperlink w:anchor="_Toc117599191" w:history="1">
        <w:r w:rsidR="00AB68E0" w:rsidRPr="002051DD">
          <w:rPr>
            <w:rStyle w:val="Hypertextovprepojenie"/>
            <w:rFonts w:cs="Times New Roman"/>
            <w:noProof/>
          </w:rPr>
          <w:t>6</w:t>
        </w:r>
        <w:r w:rsidR="00AB68E0">
          <w:rPr>
            <w:rFonts w:eastAsiaTheme="minorEastAsia"/>
            <w:noProof/>
            <w:sz w:val="22"/>
            <w:szCs w:val="22"/>
            <w:lang w:val="en-GB" w:eastAsia="en-GB"/>
          </w:rPr>
          <w:tab/>
        </w:r>
        <w:r w:rsidR="00AB68E0" w:rsidRPr="002051DD">
          <w:rPr>
            <w:rStyle w:val="Hypertextovprepojenie"/>
            <w:noProof/>
          </w:rPr>
          <w:t>Další požadavky na realizaci předmětu veřejné zakázky</w:t>
        </w:r>
        <w:r w:rsidR="00AB68E0">
          <w:rPr>
            <w:noProof/>
            <w:webHidden/>
          </w:rPr>
          <w:tab/>
        </w:r>
        <w:r w:rsidR="00AB68E0">
          <w:rPr>
            <w:noProof/>
            <w:webHidden/>
          </w:rPr>
          <w:fldChar w:fldCharType="begin"/>
        </w:r>
        <w:r w:rsidR="00AB68E0">
          <w:rPr>
            <w:noProof/>
            <w:webHidden/>
          </w:rPr>
          <w:instrText xml:space="preserve"> PAGEREF _Toc117599191 \h </w:instrText>
        </w:r>
        <w:r w:rsidR="00AB68E0">
          <w:rPr>
            <w:noProof/>
            <w:webHidden/>
          </w:rPr>
        </w:r>
        <w:r w:rsidR="00AB68E0">
          <w:rPr>
            <w:noProof/>
            <w:webHidden/>
          </w:rPr>
          <w:fldChar w:fldCharType="separate"/>
        </w:r>
        <w:r w:rsidR="007E3038">
          <w:rPr>
            <w:noProof/>
            <w:webHidden/>
          </w:rPr>
          <w:t>17</w:t>
        </w:r>
        <w:r w:rsidR="00AB68E0">
          <w:rPr>
            <w:noProof/>
            <w:webHidden/>
          </w:rPr>
          <w:fldChar w:fldCharType="end"/>
        </w:r>
      </w:hyperlink>
    </w:p>
    <w:p w14:paraId="48456C0F" w14:textId="2D00C320" w:rsidR="00AB68E0" w:rsidRDefault="000B2EA1">
      <w:pPr>
        <w:pStyle w:val="Obsah1"/>
        <w:rPr>
          <w:rFonts w:asciiTheme="minorHAnsi" w:eastAsiaTheme="minorEastAsia" w:hAnsiTheme="minorHAnsi" w:cstheme="minorBidi"/>
          <w:b w:val="0"/>
          <w:bCs w:val="0"/>
          <w:caps w:val="0"/>
          <w:sz w:val="22"/>
          <w:szCs w:val="22"/>
          <w:lang w:val="en-GB" w:eastAsia="en-GB"/>
        </w:rPr>
      </w:pPr>
      <w:hyperlink w:anchor="_Toc117599192" w:history="1">
        <w:r w:rsidR="00AB68E0" w:rsidRPr="002051DD">
          <w:rPr>
            <w:rStyle w:val="Hypertextovprepojenie"/>
            <w14:scene3d>
              <w14:camera w14:prst="orthographicFront"/>
              <w14:lightRig w14:rig="threePt" w14:dir="t">
                <w14:rot w14:lat="0" w14:lon="0" w14:rev="0"/>
              </w14:lightRig>
            </w14:scene3d>
          </w:rPr>
          <w:t>ČÁST C</w:t>
        </w:r>
        <w:r w:rsidR="00AB68E0">
          <w:rPr>
            <w:rFonts w:asciiTheme="minorHAnsi" w:eastAsiaTheme="minorEastAsia" w:hAnsiTheme="minorHAnsi" w:cstheme="minorBidi"/>
            <w:b w:val="0"/>
            <w:bCs w:val="0"/>
            <w:caps w:val="0"/>
            <w:sz w:val="22"/>
            <w:szCs w:val="22"/>
            <w:lang w:val="en-GB" w:eastAsia="en-GB"/>
          </w:rPr>
          <w:tab/>
        </w:r>
        <w:r w:rsidR="00AB68E0" w:rsidRPr="002051DD">
          <w:rPr>
            <w:rStyle w:val="Hypertextovprepojenie"/>
          </w:rPr>
          <w:t>Způsob určení ceny</w:t>
        </w:r>
        <w:r w:rsidR="00AB68E0">
          <w:rPr>
            <w:webHidden/>
          </w:rPr>
          <w:tab/>
        </w:r>
        <w:r w:rsidR="00AB68E0">
          <w:rPr>
            <w:webHidden/>
          </w:rPr>
          <w:fldChar w:fldCharType="begin"/>
        </w:r>
        <w:r w:rsidR="00AB68E0">
          <w:rPr>
            <w:webHidden/>
          </w:rPr>
          <w:instrText xml:space="preserve"> PAGEREF _Toc117599192 \h </w:instrText>
        </w:r>
        <w:r w:rsidR="00AB68E0">
          <w:rPr>
            <w:webHidden/>
          </w:rPr>
        </w:r>
        <w:r w:rsidR="00AB68E0">
          <w:rPr>
            <w:webHidden/>
          </w:rPr>
          <w:fldChar w:fldCharType="separate"/>
        </w:r>
        <w:r w:rsidR="007E3038">
          <w:rPr>
            <w:webHidden/>
          </w:rPr>
          <w:t>19</w:t>
        </w:r>
        <w:r w:rsidR="00AB68E0">
          <w:rPr>
            <w:webHidden/>
          </w:rPr>
          <w:fldChar w:fldCharType="end"/>
        </w:r>
      </w:hyperlink>
    </w:p>
    <w:p w14:paraId="2A4F53B7" w14:textId="6E70D71C" w:rsidR="00AB68E0" w:rsidRDefault="000B2EA1" w:rsidP="00FB5C19">
      <w:pPr>
        <w:pStyle w:val="Obsah3"/>
        <w:rPr>
          <w:rFonts w:eastAsiaTheme="minorEastAsia"/>
          <w:noProof/>
          <w:sz w:val="22"/>
          <w:szCs w:val="22"/>
          <w:lang w:val="en-GB" w:eastAsia="en-GB"/>
        </w:rPr>
      </w:pPr>
      <w:hyperlink w:anchor="_Toc117599193" w:history="1">
        <w:r w:rsidR="00AB68E0" w:rsidRPr="002051DD">
          <w:rPr>
            <w:rStyle w:val="Hypertextovprepojenie"/>
            <w:rFonts w:cs="Times New Roman"/>
            <w:noProof/>
          </w:rPr>
          <w:t>1</w:t>
        </w:r>
        <w:r w:rsidR="00AB68E0">
          <w:rPr>
            <w:rFonts w:eastAsiaTheme="minorEastAsia"/>
            <w:noProof/>
            <w:sz w:val="22"/>
            <w:szCs w:val="22"/>
            <w:lang w:val="en-GB" w:eastAsia="en-GB"/>
          </w:rPr>
          <w:tab/>
        </w:r>
        <w:r w:rsidR="00AB68E0" w:rsidRPr="002051DD">
          <w:rPr>
            <w:rStyle w:val="Hypertextovprepojenie"/>
            <w:noProof/>
          </w:rPr>
          <w:t>Požadavky na zpracování nabídkové ceny</w:t>
        </w:r>
        <w:r w:rsidR="00AB68E0">
          <w:rPr>
            <w:noProof/>
            <w:webHidden/>
          </w:rPr>
          <w:tab/>
        </w:r>
        <w:r w:rsidR="00AB68E0">
          <w:rPr>
            <w:noProof/>
            <w:webHidden/>
          </w:rPr>
          <w:fldChar w:fldCharType="begin"/>
        </w:r>
        <w:r w:rsidR="00AB68E0">
          <w:rPr>
            <w:noProof/>
            <w:webHidden/>
          </w:rPr>
          <w:instrText xml:space="preserve"> PAGEREF _Toc117599193 \h </w:instrText>
        </w:r>
        <w:r w:rsidR="00AB68E0">
          <w:rPr>
            <w:noProof/>
            <w:webHidden/>
          </w:rPr>
        </w:r>
        <w:r w:rsidR="00AB68E0">
          <w:rPr>
            <w:noProof/>
            <w:webHidden/>
          </w:rPr>
          <w:fldChar w:fldCharType="separate"/>
        </w:r>
        <w:r w:rsidR="007E3038">
          <w:rPr>
            <w:noProof/>
            <w:webHidden/>
          </w:rPr>
          <w:t>19</w:t>
        </w:r>
        <w:r w:rsidR="00AB68E0">
          <w:rPr>
            <w:noProof/>
            <w:webHidden/>
          </w:rPr>
          <w:fldChar w:fldCharType="end"/>
        </w:r>
      </w:hyperlink>
    </w:p>
    <w:p w14:paraId="404B6C45" w14:textId="6C7BE939" w:rsidR="00AB68E0" w:rsidRDefault="000B2EA1" w:rsidP="00FB5C19">
      <w:pPr>
        <w:pStyle w:val="Obsah3"/>
        <w:rPr>
          <w:rFonts w:eastAsiaTheme="minorEastAsia"/>
          <w:noProof/>
          <w:sz w:val="22"/>
          <w:szCs w:val="22"/>
          <w:lang w:val="en-GB" w:eastAsia="en-GB"/>
        </w:rPr>
      </w:pPr>
      <w:hyperlink w:anchor="_Toc117599194" w:history="1">
        <w:r w:rsidR="00AB68E0" w:rsidRPr="002051DD">
          <w:rPr>
            <w:rStyle w:val="Hypertextovprepojenie"/>
            <w:rFonts w:cs="Times New Roman"/>
            <w:noProof/>
          </w:rPr>
          <w:t>2</w:t>
        </w:r>
        <w:r w:rsidR="00AB68E0">
          <w:rPr>
            <w:rFonts w:eastAsiaTheme="minorEastAsia"/>
            <w:noProof/>
            <w:sz w:val="22"/>
            <w:szCs w:val="22"/>
            <w:lang w:val="en-GB" w:eastAsia="en-GB"/>
          </w:rPr>
          <w:tab/>
        </w:r>
        <w:r w:rsidR="00AB68E0" w:rsidRPr="002051DD">
          <w:rPr>
            <w:rStyle w:val="Hypertextovprepojenie"/>
            <w:noProof/>
          </w:rPr>
          <w:t>Financování veřejné zakázky</w:t>
        </w:r>
        <w:r w:rsidR="00AB68E0">
          <w:rPr>
            <w:noProof/>
            <w:webHidden/>
          </w:rPr>
          <w:tab/>
        </w:r>
        <w:r w:rsidR="00AB68E0">
          <w:rPr>
            <w:noProof/>
            <w:webHidden/>
          </w:rPr>
          <w:fldChar w:fldCharType="begin"/>
        </w:r>
        <w:r w:rsidR="00AB68E0">
          <w:rPr>
            <w:noProof/>
            <w:webHidden/>
          </w:rPr>
          <w:instrText xml:space="preserve"> PAGEREF _Toc117599194 \h </w:instrText>
        </w:r>
        <w:r w:rsidR="00AB68E0">
          <w:rPr>
            <w:noProof/>
            <w:webHidden/>
          </w:rPr>
        </w:r>
        <w:r w:rsidR="00AB68E0">
          <w:rPr>
            <w:noProof/>
            <w:webHidden/>
          </w:rPr>
          <w:fldChar w:fldCharType="separate"/>
        </w:r>
        <w:r w:rsidR="007E3038">
          <w:rPr>
            <w:noProof/>
            <w:webHidden/>
          </w:rPr>
          <w:t>19</w:t>
        </w:r>
        <w:r w:rsidR="00AB68E0">
          <w:rPr>
            <w:noProof/>
            <w:webHidden/>
          </w:rPr>
          <w:fldChar w:fldCharType="end"/>
        </w:r>
      </w:hyperlink>
    </w:p>
    <w:p w14:paraId="28857646" w14:textId="210AAF35" w:rsidR="00AB68E0" w:rsidRDefault="000B2EA1" w:rsidP="00FB5C19">
      <w:pPr>
        <w:pStyle w:val="Obsah3"/>
        <w:rPr>
          <w:rFonts w:eastAsiaTheme="minorEastAsia"/>
          <w:noProof/>
          <w:sz w:val="22"/>
          <w:szCs w:val="22"/>
          <w:lang w:val="en-GB" w:eastAsia="en-GB"/>
        </w:rPr>
      </w:pPr>
      <w:hyperlink w:anchor="_Toc117599195" w:history="1">
        <w:r w:rsidR="00AB68E0" w:rsidRPr="002051DD">
          <w:rPr>
            <w:rStyle w:val="Hypertextovprepojenie"/>
            <w:rFonts w:cs="Times New Roman"/>
            <w:noProof/>
          </w:rPr>
          <w:t>3</w:t>
        </w:r>
        <w:r w:rsidR="00AB68E0">
          <w:rPr>
            <w:rFonts w:eastAsiaTheme="minorEastAsia"/>
            <w:noProof/>
            <w:sz w:val="22"/>
            <w:szCs w:val="22"/>
            <w:lang w:val="en-GB" w:eastAsia="en-GB"/>
          </w:rPr>
          <w:tab/>
        </w:r>
        <w:r w:rsidR="00AB68E0" w:rsidRPr="002051DD">
          <w:rPr>
            <w:rStyle w:val="Hypertextovprepojenie"/>
            <w:noProof/>
          </w:rPr>
          <w:t>Předložení ceny za předmět veřejné zakázky</w:t>
        </w:r>
        <w:r w:rsidR="00AB68E0">
          <w:rPr>
            <w:noProof/>
            <w:webHidden/>
          </w:rPr>
          <w:tab/>
        </w:r>
        <w:r w:rsidR="00AB68E0">
          <w:rPr>
            <w:noProof/>
            <w:webHidden/>
          </w:rPr>
          <w:fldChar w:fldCharType="begin"/>
        </w:r>
        <w:r w:rsidR="00AB68E0">
          <w:rPr>
            <w:noProof/>
            <w:webHidden/>
          </w:rPr>
          <w:instrText xml:space="preserve"> PAGEREF _Toc117599195 \h </w:instrText>
        </w:r>
        <w:r w:rsidR="00AB68E0">
          <w:rPr>
            <w:noProof/>
            <w:webHidden/>
          </w:rPr>
        </w:r>
        <w:r w:rsidR="00AB68E0">
          <w:rPr>
            <w:noProof/>
            <w:webHidden/>
          </w:rPr>
          <w:fldChar w:fldCharType="separate"/>
        </w:r>
        <w:r w:rsidR="007E3038">
          <w:rPr>
            <w:noProof/>
            <w:webHidden/>
          </w:rPr>
          <w:t>19</w:t>
        </w:r>
        <w:r w:rsidR="00AB68E0">
          <w:rPr>
            <w:noProof/>
            <w:webHidden/>
          </w:rPr>
          <w:fldChar w:fldCharType="end"/>
        </w:r>
      </w:hyperlink>
    </w:p>
    <w:p w14:paraId="231721CA" w14:textId="6B038B29" w:rsidR="00AB68E0" w:rsidRDefault="000B2EA1">
      <w:pPr>
        <w:pStyle w:val="Obsah1"/>
        <w:rPr>
          <w:rFonts w:asciiTheme="minorHAnsi" w:eastAsiaTheme="minorEastAsia" w:hAnsiTheme="minorHAnsi" w:cstheme="minorBidi"/>
          <w:b w:val="0"/>
          <w:bCs w:val="0"/>
          <w:caps w:val="0"/>
          <w:sz w:val="22"/>
          <w:szCs w:val="22"/>
          <w:lang w:val="en-GB" w:eastAsia="en-GB"/>
        </w:rPr>
      </w:pPr>
      <w:hyperlink w:anchor="_Toc117599196" w:history="1">
        <w:r w:rsidR="00AB68E0" w:rsidRPr="002051DD">
          <w:rPr>
            <w:rStyle w:val="Hypertextovprepojenie"/>
            <w14:scene3d>
              <w14:camera w14:prst="orthographicFront"/>
              <w14:lightRig w14:rig="threePt" w14:dir="t">
                <w14:rot w14:lat="0" w14:lon="0" w14:rev="0"/>
              </w14:lightRig>
            </w14:scene3d>
          </w:rPr>
          <w:t>ČÁST D</w:t>
        </w:r>
        <w:r w:rsidR="00AB68E0">
          <w:rPr>
            <w:rFonts w:asciiTheme="minorHAnsi" w:eastAsiaTheme="minorEastAsia" w:hAnsiTheme="minorHAnsi" w:cstheme="minorBidi"/>
            <w:b w:val="0"/>
            <w:bCs w:val="0"/>
            <w:caps w:val="0"/>
            <w:sz w:val="22"/>
            <w:szCs w:val="22"/>
            <w:lang w:val="en-GB" w:eastAsia="en-GB"/>
          </w:rPr>
          <w:tab/>
        </w:r>
        <w:r w:rsidR="00AB68E0" w:rsidRPr="002051DD">
          <w:rPr>
            <w:rStyle w:val="Hypertextovprepojenie"/>
          </w:rPr>
          <w:t>Obchodní podmínky</w:t>
        </w:r>
        <w:r w:rsidR="00AB68E0">
          <w:rPr>
            <w:webHidden/>
          </w:rPr>
          <w:tab/>
        </w:r>
        <w:r w:rsidR="00AB68E0">
          <w:rPr>
            <w:webHidden/>
          </w:rPr>
          <w:fldChar w:fldCharType="begin"/>
        </w:r>
        <w:r w:rsidR="00AB68E0">
          <w:rPr>
            <w:webHidden/>
          </w:rPr>
          <w:instrText xml:space="preserve"> PAGEREF _Toc117599196 \h </w:instrText>
        </w:r>
        <w:r w:rsidR="00AB68E0">
          <w:rPr>
            <w:webHidden/>
          </w:rPr>
        </w:r>
        <w:r w:rsidR="00AB68E0">
          <w:rPr>
            <w:webHidden/>
          </w:rPr>
          <w:fldChar w:fldCharType="separate"/>
        </w:r>
        <w:r w:rsidR="007E3038">
          <w:rPr>
            <w:webHidden/>
          </w:rPr>
          <w:t>21</w:t>
        </w:r>
        <w:r w:rsidR="00AB68E0">
          <w:rPr>
            <w:webHidden/>
          </w:rPr>
          <w:fldChar w:fldCharType="end"/>
        </w:r>
      </w:hyperlink>
    </w:p>
    <w:p w14:paraId="49780B5D" w14:textId="1C74F840" w:rsidR="00AB68E0" w:rsidRDefault="000B2EA1" w:rsidP="00FB5C19">
      <w:pPr>
        <w:pStyle w:val="Obsah3"/>
        <w:rPr>
          <w:rFonts w:eastAsiaTheme="minorEastAsia"/>
          <w:noProof/>
          <w:sz w:val="22"/>
          <w:szCs w:val="22"/>
          <w:lang w:val="en-GB" w:eastAsia="en-GB"/>
        </w:rPr>
      </w:pPr>
      <w:hyperlink w:anchor="_Toc117599197" w:history="1">
        <w:r w:rsidR="00AB68E0" w:rsidRPr="002051DD">
          <w:rPr>
            <w:rStyle w:val="Hypertextovprepojenie"/>
            <w:rFonts w:cs="Times New Roman"/>
            <w:noProof/>
          </w:rPr>
          <w:t>1</w:t>
        </w:r>
        <w:r w:rsidR="00AB68E0">
          <w:rPr>
            <w:rFonts w:eastAsiaTheme="minorEastAsia"/>
            <w:noProof/>
            <w:sz w:val="22"/>
            <w:szCs w:val="22"/>
            <w:lang w:val="en-GB" w:eastAsia="en-GB"/>
          </w:rPr>
          <w:tab/>
        </w:r>
        <w:r w:rsidR="00AB68E0" w:rsidRPr="002051DD">
          <w:rPr>
            <w:rStyle w:val="Hypertextovprepojenie"/>
            <w:noProof/>
          </w:rPr>
          <w:t>Podmínky uzavření smlouvy</w:t>
        </w:r>
        <w:r w:rsidR="00AB68E0">
          <w:rPr>
            <w:noProof/>
            <w:webHidden/>
          </w:rPr>
          <w:tab/>
        </w:r>
        <w:r w:rsidR="00AB68E0">
          <w:rPr>
            <w:noProof/>
            <w:webHidden/>
          </w:rPr>
          <w:fldChar w:fldCharType="begin"/>
        </w:r>
        <w:r w:rsidR="00AB68E0">
          <w:rPr>
            <w:noProof/>
            <w:webHidden/>
          </w:rPr>
          <w:instrText xml:space="preserve"> PAGEREF _Toc117599197 \h </w:instrText>
        </w:r>
        <w:r w:rsidR="00AB68E0">
          <w:rPr>
            <w:noProof/>
            <w:webHidden/>
          </w:rPr>
        </w:r>
        <w:r w:rsidR="00AB68E0">
          <w:rPr>
            <w:noProof/>
            <w:webHidden/>
          </w:rPr>
          <w:fldChar w:fldCharType="separate"/>
        </w:r>
        <w:r w:rsidR="007E3038">
          <w:rPr>
            <w:noProof/>
            <w:webHidden/>
          </w:rPr>
          <w:t>21</w:t>
        </w:r>
        <w:r w:rsidR="00AB68E0">
          <w:rPr>
            <w:noProof/>
            <w:webHidden/>
          </w:rPr>
          <w:fldChar w:fldCharType="end"/>
        </w:r>
      </w:hyperlink>
    </w:p>
    <w:p w14:paraId="1D58C57B" w14:textId="7C29825F" w:rsidR="00AB68E0" w:rsidRDefault="000B2EA1">
      <w:pPr>
        <w:pStyle w:val="Obsah1"/>
        <w:rPr>
          <w:rFonts w:asciiTheme="minorHAnsi" w:eastAsiaTheme="minorEastAsia" w:hAnsiTheme="minorHAnsi" w:cstheme="minorBidi"/>
          <w:b w:val="0"/>
          <w:bCs w:val="0"/>
          <w:caps w:val="0"/>
          <w:sz w:val="22"/>
          <w:szCs w:val="22"/>
          <w:lang w:val="en-GB" w:eastAsia="en-GB"/>
        </w:rPr>
      </w:pPr>
      <w:hyperlink w:anchor="_Toc117599198" w:history="1">
        <w:r w:rsidR="00AB68E0" w:rsidRPr="002051DD">
          <w:rPr>
            <w:rStyle w:val="Hypertextovprepojenie"/>
            <w14:scene3d>
              <w14:camera w14:prst="orthographicFront"/>
              <w14:lightRig w14:rig="threePt" w14:dir="t">
                <w14:rot w14:lat="0" w14:lon="0" w14:rev="0"/>
              </w14:lightRig>
            </w14:scene3d>
          </w:rPr>
          <w:t>ČÁST E</w:t>
        </w:r>
        <w:r w:rsidR="00AB68E0">
          <w:rPr>
            <w:rFonts w:asciiTheme="minorHAnsi" w:eastAsiaTheme="minorEastAsia" w:hAnsiTheme="minorHAnsi" w:cstheme="minorBidi"/>
            <w:b w:val="0"/>
            <w:bCs w:val="0"/>
            <w:caps w:val="0"/>
            <w:sz w:val="22"/>
            <w:szCs w:val="22"/>
            <w:lang w:val="en-GB" w:eastAsia="en-GB"/>
          </w:rPr>
          <w:tab/>
        </w:r>
        <w:r w:rsidR="00AB68E0" w:rsidRPr="002051DD">
          <w:rPr>
            <w:rStyle w:val="Hypertextovprepojenie"/>
          </w:rPr>
          <w:t>Způsob hodnocení nabídek</w:t>
        </w:r>
        <w:r w:rsidR="00AB68E0">
          <w:rPr>
            <w:webHidden/>
          </w:rPr>
          <w:tab/>
        </w:r>
        <w:r w:rsidR="00AB68E0">
          <w:rPr>
            <w:webHidden/>
          </w:rPr>
          <w:fldChar w:fldCharType="begin"/>
        </w:r>
        <w:r w:rsidR="00AB68E0">
          <w:rPr>
            <w:webHidden/>
          </w:rPr>
          <w:instrText xml:space="preserve"> PAGEREF _Toc117599198 \h </w:instrText>
        </w:r>
        <w:r w:rsidR="00AB68E0">
          <w:rPr>
            <w:webHidden/>
          </w:rPr>
        </w:r>
        <w:r w:rsidR="00AB68E0">
          <w:rPr>
            <w:webHidden/>
          </w:rPr>
          <w:fldChar w:fldCharType="separate"/>
        </w:r>
        <w:r w:rsidR="007E3038">
          <w:rPr>
            <w:webHidden/>
          </w:rPr>
          <w:t>22</w:t>
        </w:r>
        <w:r w:rsidR="00AB68E0">
          <w:rPr>
            <w:webHidden/>
          </w:rPr>
          <w:fldChar w:fldCharType="end"/>
        </w:r>
      </w:hyperlink>
    </w:p>
    <w:p w14:paraId="719CB93A" w14:textId="1DB7258B" w:rsidR="00AB68E0" w:rsidRDefault="000B2EA1" w:rsidP="00FB5C19">
      <w:pPr>
        <w:pStyle w:val="Obsah3"/>
        <w:rPr>
          <w:rFonts w:eastAsiaTheme="minorEastAsia"/>
          <w:noProof/>
          <w:sz w:val="22"/>
          <w:szCs w:val="22"/>
          <w:lang w:val="en-GB" w:eastAsia="en-GB"/>
        </w:rPr>
      </w:pPr>
      <w:hyperlink w:anchor="_Toc117599199" w:history="1">
        <w:r w:rsidR="00AB68E0" w:rsidRPr="002051DD">
          <w:rPr>
            <w:rStyle w:val="Hypertextovprepojenie"/>
            <w:rFonts w:cs="Times New Roman"/>
            <w:noProof/>
          </w:rPr>
          <w:t>1</w:t>
        </w:r>
        <w:r w:rsidR="00AB68E0">
          <w:rPr>
            <w:rFonts w:eastAsiaTheme="minorEastAsia"/>
            <w:noProof/>
            <w:sz w:val="22"/>
            <w:szCs w:val="22"/>
            <w:lang w:val="en-GB" w:eastAsia="en-GB"/>
          </w:rPr>
          <w:tab/>
        </w:r>
        <w:r w:rsidR="00AB68E0" w:rsidRPr="002051DD">
          <w:rPr>
            <w:rStyle w:val="Hypertextovprepojenie"/>
            <w:noProof/>
          </w:rPr>
          <w:t>Kritéria hodnocení</w:t>
        </w:r>
        <w:r w:rsidR="00AB68E0">
          <w:rPr>
            <w:noProof/>
            <w:webHidden/>
          </w:rPr>
          <w:tab/>
        </w:r>
        <w:r w:rsidR="00AB68E0">
          <w:rPr>
            <w:noProof/>
            <w:webHidden/>
          </w:rPr>
          <w:fldChar w:fldCharType="begin"/>
        </w:r>
        <w:r w:rsidR="00AB68E0">
          <w:rPr>
            <w:noProof/>
            <w:webHidden/>
          </w:rPr>
          <w:instrText xml:space="preserve"> PAGEREF _Toc117599199 \h </w:instrText>
        </w:r>
        <w:r w:rsidR="00AB68E0">
          <w:rPr>
            <w:noProof/>
            <w:webHidden/>
          </w:rPr>
        </w:r>
        <w:r w:rsidR="00AB68E0">
          <w:rPr>
            <w:noProof/>
            <w:webHidden/>
          </w:rPr>
          <w:fldChar w:fldCharType="separate"/>
        </w:r>
        <w:r w:rsidR="007E3038">
          <w:rPr>
            <w:noProof/>
            <w:webHidden/>
          </w:rPr>
          <w:t>22</w:t>
        </w:r>
        <w:r w:rsidR="00AB68E0">
          <w:rPr>
            <w:noProof/>
            <w:webHidden/>
          </w:rPr>
          <w:fldChar w:fldCharType="end"/>
        </w:r>
      </w:hyperlink>
    </w:p>
    <w:p w14:paraId="247AD318" w14:textId="15FA6078" w:rsidR="00AB68E0" w:rsidRDefault="000B2EA1" w:rsidP="00FB5C19">
      <w:pPr>
        <w:pStyle w:val="Obsah3"/>
        <w:rPr>
          <w:rFonts w:eastAsiaTheme="minorEastAsia"/>
          <w:noProof/>
          <w:sz w:val="22"/>
          <w:szCs w:val="22"/>
          <w:lang w:val="en-GB" w:eastAsia="en-GB"/>
        </w:rPr>
      </w:pPr>
      <w:hyperlink w:anchor="_Toc117599200" w:history="1">
        <w:r w:rsidR="00AB68E0" w:rsidRPr="002051DD">
          <w:rPr>
            <w:rStyle w:val="Hypertextovprepojenie"/>
            <w:rFonts w:cs="Times New Roman"/>
            <w:noProof/>
          </w:rPr>
          <w:t>2</w:t>
        </w:r>
        <w:r w:rsidR="00AB68E0">
          <w:rPr>
            <w:rFonts w:eastAsiaTheme="minorEastAsia"/>
            <w:noProof/>
            <w:sz w:val="22"/>
            <w:szCs w:val="22"/>
            <w:lang w:val="en-GB" w:eastAsia="en-GB"/>
          </w:rPr>
          <w:tab/>
        </w:r>
        <w:r w:rsidR="00AB68E0" w:rsidRPr="002051DD">
          <w:rPr>
            <w:rStyle w:val="Hypertextovprepojenie"/>
            <w:noProof/>
          </w:rPr>
          <w:t>Způsob výpočtu jednotlivých dílčích kritérií</w:t>
        </w:r>
        <w:r w:rsidR="00AB68E0">
          <w:rPr>
            <w:noProof/>
            <w:webHidden/>
          </w:rPr>
          <w:tab/>
        </w:r>
        <w:r w:rsidR="00AB68E0">
          <w:rPr>
            <w:noProof/>
            <w:webHidden/>
          </w:rPr>
          <w:fldChar w:fldCharType="begin"/>
        </w:r>
        <w:r w:rsidR="00AB68E0">
          <w:rPr>
            <w:noProof/>
            <w:webHidden/>
          </w:rPr>
          <w:instrText xml:space="preserve"> PAGEREF _Toc117599200 \h </w:instrText>
        </w:r>
        <w:r w:rsidR="00AB68E0">
          <w:rPr>
            <w:noProof/>
            <w:webHidden/>
          </w:rPr>
        </w:r>
        <w:r w:rsidR="00AB68E0">
          <w:rPr>
            <w:noProof/>
            <w:webHidden/>
          </w:rPr>
          <w:fldChar w:fldCharType="separate"/>
        </w:r>
        <w:r w:rsidR="007E3038">
          <w:rPr>
            <w:noProof/>
            <w:webHidden/>
          </w:rPr>
          <w:t>22</w:t>
        </w:r>
        <w:r w:rsidR="00AB68E0">
          <w:rPr>
            <w:noProof/>
            <w:webHidden/>
          </w:rPr>
          <w:fldChar w:fldCharType="end"/>
        </w:r>
      </w:hyperlink>
    </w:p>
    <w:p w14:paraId="1700FE49" w14:textId="3F174687" w:rsidR="00AB68E0" w:rsidRDefault="000B2EA1" w:rsidP="00FB5C19">
      <w:pPr>
        <w:pStyle w:val="Obsah3"/>
        <w:rPr>
          <w:rFonts w:eastAsiaTheme="minorEastAsia"/>
          <w:noProof/>
          <w:sz w:val="22"/>
          <w:szCs w:val="22"/>
          <w:lang w:val="en-GB" w:eastAsia="en-GB"/>
        </w:rPr>
      </w:pPr>
      <w:hyperlink w:anchor="_Toc117599201" w:history="1">
        <w:r w:rsidR="00AB68E0" w:rsidRPr="002051DD">
          <w:rPr>
            <w:rStyle w:val="Hypertextovprepojenie"/>
            <w:rFonts w:cs="Times New Roman"/>
            <w:noProof/>
          </w:rPr>
          <w:t>3</w:t>
        </w:r>
        <w:r w:rsidR="00AB68E0">
          <w:rPr>
            <w:rFonts w:eastAsiaTheme="minorEastAsia"/>
            <w:noProof/>
            <w:sz w:val="22"/>
            <w:szCs w:val="22"/>
            <w:lang w:val="en-GB" w:eastAsia="en-GB"/>
          </w:rPr>
          <w:tab/>
        </w:r>
        <w:r w:rsidR="00AB68E0" w:rsidRPr="002051DD">
          <w:rPr>
            <w:rStyle w:val="Hypertextovprepojenie"/>
            <w:noProof/>
          </w:rPr>
          <w:t>Způsob vyhodnocení nabídek</w:t>
        </w:r>
        <w:r w:rsidR="00AB68E0">
          <w:rPr>
            <w:noProof/>
            <w:webHidden/>
          </w:rPr>
          <w:tab/>
        </w:r>
        <w:r w:rsidR="00AB68E0">
          <w:rPr>
            <w:noProof/>
            <w:webHidden/>
          </w:rPr>
          <w:fldChar w:fldCharType="begin"/>
        </w:r>
        <w:r w:rsidR="00AB68E0">
          <w:rPr>
            <w:noProof/>
            <w:webHidden/>
          </w:rPr>
          <w:instrText xml:space="preserve"> PAGEREF _Toc117599201 \h </w:instrText>
        </w:r>
        <w:r w:rsidR="00AB68E0">
          <w:rPr>
            <w:noProof/>
            <w:webHidden/>
          </w:rPr>
        </w:r>
        <w:r w:rsidR="00AB68E0">
          <w:rPr>
            <w:noProof/>
            <w:webHidden/>
          </w:rPr>
          <w:fldChar w:fldCharType="separate"/>
        </w:r>
        <w:r w:rsidR="007E3038">
          <w:rPr>
            <w:noProof/>
            <w:webHidden/>
          </w:rPr>
          <w:t>22</w:t>
        </w:r>
        <w:r w:rsidR="00AB68E0">
          <w:rPr>
            <w:noProof/>
            <w:webHidden/>
          </w:rPr>
          <w:fldChar w:fldCharType="end"/>
        </w:r>
      </w:hyperlink>
    </w:p>
    <w:p w14:paraId="1C2803B3" w14:textId="51DF811C" w:rsidR="00AB68E0" w:rsidRDefault="000B2EA1">
      <w:pPr>
        <w:pStyle w:val="Obsah1"/>
        <w:rPr>
          <w:rFonts w:asciiTheme="minorHAnsi" w:eastAsiaTheme="minorEastAsia" w:hAnsiTheme="minorHAnsi" w:cstheme="minorBidi"/>
          <w:b w:val="0"/>
          <w:bCs w:val="0"/>
          <w:caps w:val="0"/>
          <w:sz w:val="22"/>
          <w:szCs w:val="22"/>
          <w:lang w:val="en-GB" w:eastAsia="en-GB"/>
        </w:rPr>
      </w:pPr>
      <w:hyperlink w:anchor="_Toc117599202" w:history="1">
        <w:r w:rsidR="00AB68E0" w:rsidRPr="002051DD">
          <w:rPr>
            <w:rStyle w:val="Hypertextovprepojenie"/>
            <w14:scene3d>
              <w14:camera w14:prst="orthographicFront"/>
              <w14:lightRig w14:rig="threePt" w14:dir="t">
                <w14:rot w14:lat="0" w14:lon="0" w14:rev="0"/>
              </w14:lightRig>
            </w14:scene3d>
          </w:rPr>
          <w:t>ČÁST F</w:t>
        </w:r>
        <w:r w:rsidR="00AB68E0">
          <w:rPr>
            <w:rFonts w:asciiTheme="minorHAnsi" w:eastAsiaTheme="minorEastAsia" w:hAnsiTheme="minorHAnsi" w:cstheme="minorBidi"/>
            <w:b w:val="0"/>
            <w:bCs w:val="0"/>
            <w:caps w:val="0"/>
            <w:sz w:val="22"/>
            <w:szCs w:val="22"/>
            <w:lang w:val="en-GB" w:eastAsia="en-GB"/>
          </w:rPr>
          <w:tab/>
        </w:r>
        <w:r w:rsidR="00AB68E0" w:rsidRPr="002051DD">
          <w:rPr>
            <w:rStyle w:val="Hypertextovprepojenie"/>
          </w:rPr>
          <w:t>Požadavky na prokázaní splnění kvalifikace</w:t>
        </w:r>
        <w:r w:rsidR="00AB68E0">
          <w:rPr>
            <w:webHidden/>
          </w:rPr>
          <w:tab/>
        </w:r>
        <w:r w:rsidR="00AB68E0">
          <w:rPr>
            <w:webHidden/>
          </w:rPr>
          <w:fldChar w:fldCharType="begin"/>
        </w:r>
        <w:r w:rsidR="00AB68E0">
          <w:rPr>
            <w:webHidden/>
          </w:rPr>
          <w:instrText xml:space="preserve"> PAGEREF _Toc117599202 \h </w:instrText>
        </w:r>
        <w:r w:rsidR="00AB68E0">
          <w:rPr>
            <w:webHidden/>
          </w:rPr>
        </w:r>
        <w:r w:rsidR="00AB68E0">
          <w:rPr>
            <w:webHidden/>
          </w:rPr>
          <w:fldChar w:fldCharType="separate"/>
        </w:r>
        <w:r w:rsidR="007E3038">
          <w:rPr>
            <w:webHidden/>
          </w:rPr>
          <w:t>23</w:t>
        </w:r>
        <w:r w:rsidR="00AB68E0">
          <w:rPr>
            <w:webHidden/>
          </w:rPr>
          <w:fldChar w:fldCharType="end"/>
        </w:r>
      </w:hyperlink>
    </w:p>
    <w:p w14:paraId="4622A0F3" w14:textId="008F3779" w:rsidR="00AB68E0" w:rsidRDefault="000B2EA1" w:rsidP="00FB5C19">
      <w:pPr>
        <w:pStyle w:val="Obsah3"/>
        <w:rPr>
          <w:rFonts w:eastAsiaTheme="minorEastAsia"/>
          <w:noProof/>
          <w:sz w:val="22"/>
          <w:szCs w:val="22"/>
          <w:lang w:val="en-GB" w:eastAsia="en-GB"/>
        </w:rPr>
      </w:pPr>
      <w:hyperlink w:anchor="_Toc117599203" w:history="1">
        <w:r w:rsidR="00AB68E0" w:rsidRPr="002051DD">
          <w:rPr>
            <w:rStyle w:val="Hypertextovprepojenie"/>
            <w:rFonts w:cs="Times New Roman"/>
            <w:noProof/>
          </w:rPr>
          <w:t>1</w:t>
        </w:r>
        <w:r w:rsidR="00AB68E0">
          <w:rPr>
            <w:rFonts w:eastAsiaTheme="minorEastAsia"/>
            <w:noProof/>
            <w:sz w:val="22"/>
            <w:szCs w:val="22"/>
            <w:lang w:val="en-GB" w:eastAsia="en-GB"/>
          </w:rPr>
          <w:tab/>
        </w:r>
        <w:r w:rsidR="00AB68E0" w:rsidRPr="002051DD">
          <w:rPr>
            <w:rStyle w:val="Hypertextovprepojenie"/>
            <w:noProof/>
          </w:rPr>
          <w:t>Základní způsobilost</w:t>
        </w:r>
        <w:r w:rsidR="00AB68E0">
          <w:rPr>
            <w:noProof/>
            <w:webHidden/>
          </w:rPr>
          <w:tab/>
        </w:r>
        <w:r w:rsidR="00AB68E0">
          <w:rPr>
            <w:noProof/>
            <w:webHidden/>
          </w:rPr>
          <w:fldChar w:fldCharType="begin"/>
        </w:r>
        <w:r w:rsidR="00AB68E0">
          <w:rPr>
            <w:noProof/>
            <w:webHidden/>
          </w:rPr>
          <w:instrText xml:space="preserve"> PAGEREF _Toc117599203 \h </w:instrText>
        </w:r>
        <w:r w:rsidR="00AB68E0">
          <w:rPr>
            <w:noProof/>
            <w:webHidden/>
          </w:rPr>
        </w:r>
        <w:r w:rsidR="00AB68E0">
          <w:rPr>
            <w:noProof/>
            <w:webHidden/>
          </w:rPr>
          <w:fldChar w:fldCharType="separate"/>
        </w:r>
        <w:r w:rsidR="007E3038">
          <w:rPr>
            <w:noProof/>
            <w:webHidden/>
          </w:rPr>
          <w:t>23</w:t>
        </w:r>
        <w:r w:rsidR="00AB68E0">
          <w:rPr>
            <w:noProof/>
            <w:webHidden/>
          </w:rPr>
          <w:fldChar w:fldCharType="end"/>
        </w:r>
      </w:hyperlink>
    </w:p>
    <w:p w14:paraId="39856996" w14:textId="4023EB2B" w:rsidR="00AB68E0" w:rsidRDefault="000B2EA1" w:rsidP="00FB5C19">
      <w:pPr>
        <w:pStyle w:val="Obsah3"/>
        <w:rPr>
          <w:rFonts w:eastAsiaTheme="minorEastAsia"/>
          <w:noProof/>
          <w:sz w:val="22"/>
          <w:szCs w:val="22"/>
          <w:lang w:val="en-GB" w:eastAsia="en-GB"/>
        </w:rPr>
      </w:pPr>
      <w:hyperlink w:anchor="_Toc117599204" w:history="1">
        <w:r w:rsidR="00AB68E0" w:rsidRPr="002051DD">
          <w:rPr>
            <w:rStyle w:val="Hypertextovprepojenie"/>
            <w:rFonts w:cs="Times New Roman"/>
            <w:noProof/>
          </w:rPr>
          <w:t>2</w:t>
        </w:r>
        <w:r w:rsidR="00AB68E0">
          <w:rPr>
            <w:rFonts w:eastAsiaTheme="minorEastAsia"/>
            <w:noProof/>
            <w:sz w:val="22"/>
            <w:szCs w:val="22"/>
            <w:lang w:val="en-GB" w:eastAsia="en-GB"/>
          </w:rPr>
          <w:tab/>
        </w:r>
        <w:r w:rsidR="00AB68E0" w:rsidRPr="002051DD">
          <w:rPr>
            <w:rStyle w:val="Hypertextovprepojenie"/>
            <w:noProof/>
          </w:rPr>
          <w:t>Profesní způsobilost</w:t>
        </w:r>
        <w:r w:rsidR="00AB68E0">
          <w:rPr>
            <w:noProof/>
            <w:webHidden/>
          </w:rPr>
          <w:tab/>
        </w:r>
        <w:r w:rsidR="00AB68E0">
          <w:rPr>
            <w:noProof/>
            <w:webHidden/>
          </w:rPr>
          <w:fldChar w:fldCharType="begin"/>
        </w:r>
        <w:r w:rsidR="00AB68E0">
          <w:rPr>
            <w:noProof/>
            <w:webHidden/>
          </w:rPr>
          <w:instrText xml:space="preserve"> PAGEREF _Toc117599204 \h </w:instrText>
        </w:r>
        <w:r w:rsidR="00AB68E0">
          <w:rPr>
            <w:noProof/>
            <w:webHidden/>
          </w:rPr>
        </w:r>
        <w:r w:rsidR="00AB68E0">
          <w:rPr>
            <w:noProof/>
            <w:webHidden/>
          </w:rPr>
          <w:fldChar w:fldCharType="separate"/>
        </w:r>
        <w:r w:rsidR="007E3038">
          <w:rPr>
            <w:noProof/>
            <w:webHidden/>
          </w:rPr>
          <w:t>24</w:t>
        </w:r>
        <w:r w:rsidR="00AB68E0">
          <w:rPr>
            <w:noProof/>
            <w:webHidden/>
          </w:rPr>
          <w:fldChar w:fldCharType="end"/>
        </w:r>
      </w:hyperlink>
    </w:p>
    <w:p w14:paraId="4E307B21" w14:textId="020568E4" w:rsidR="00AB68E0" w:rsidRDefault="000B2EA1" w:rsidP="00FB5C19">
      <w:pPr>
        <w:pStyle w:val="Obsah3"/>
        <w:rPr>
          <w:rFonts w:eastAsiaTheme="minorEastAsia"/>
          <w:noProof/>
          <w:sz w:val="22"/>
          <w:szCs w:val="22"/>
          <w:lang w:val="en-GB" w:eastAsia="en-GB"/>
        </w:rPr>
      </w:pPr>
      <w:hyperlink w:anchor="_Toc117599205" w:history="1">
        <w:r w:rsidR="00AB68E0" w:rsidRPr="002051DD">
          <w:rPr>
            <w:rStyle w:val="Hypertextovprepojenie"/>
            <w:rFonts w:cs="Times New Roman"/>
            <w:noProof/>
          </w:rPr>
          <w:t>3</w:t>
        </w:r>
        <w:r w:rsidR="00AB68E0">
          <w:rPr>
            <w:rFonts w:eastAsiaTheme="minorEastAsia"/>
            <w:noProof/>
            <w:sz w:val="22"/>
            <w:szCs w:val="22"/>
            <w:lang w:val="en-GB" w:eastAsia="en-GB"/>
          </w:rPr>
          <w:tab/>
        </w:r>
        <w:r w:rsidR="00AB68E0" w:rsidRPr="002051DD">
          <w:rPr>
            <w:rStyle w:val="Hypertextovprepojenie"/>
            <w:noProof/>
          </w:rPr>
          <w:t>Ekonomická kvalifikace</w:t>
        </w:r>
        <w:r w:rsidR="00AB68E0">
          <w:rPr>
            <w:noProof/>
            <w:webHidden/>
          </w:rPr>
          <w:tab/>
        </w:r>
        <w:r w:rsidR="00AB68E0">
          <w:rPr>
            <w:noProof/>
            <w:webHidden/>
          </w:rPr>
          <w:fldChar w:fldCharType="begin"/>
        </w:r>
        <w:r w:rsidR="00AB68E0">
          <w:rPr>
            <w:noProof/>
            <w:webHidden/>
          </w:rPr>
          <w:instrText xml:space="preserve"> PAGEREF _Toc117599205 \h </w:instrText>
        </w:r>
        <w:r w:rsidR="00AB68E0">
          <w:rPr>
            <w:noProof/>
            <w:webHidden/>
          </w:rPr>
        </w:r>
        <w:r w:rsidR="00AB68E0">
          <w:rPr>
            <w:noProof/>
            <w:webHidden/>
          </w:rPr>
          <w:fldChar w:fldCharType="separate"/>
        </w:r>
        <w:r w:rsidR="007E3038">
          <w:rPr>
            <w:noProof/>
            <w:webHidden/>
          </w:rPr>
          <w:t>24</w:t>
        </w:r>
        <w:r w:rsidR="00AB68E0">
          <w:rPr>
            <w:noProof/>
            <w:webHidden/>
          </w:rPr>
          <w:fldChar w:fldCharType="end"/>
        </w:r>
      </w:hyperlink>
    </w:p>
    <w:p w14:paraId="34F08073" w14:textId="19DAE9E1" w:rsidR="00AB68E0" w:rsidRDefault="000B2EA1" w:rsidP="00FB5C19">
      <w:pPr>
        <w:pStyle w:val="Obsah3"/>
        <w:rPr>
          <w:rFonts w:eastAsiaTheme="minorEastAsia"/>
          <w:noProof/>
          <w:sz w:val="22"/>
          <w:szCs w:val="22"/>
          <w:lang w:val="en-GB" w:eastAsia="en-GB"/>
        </w:rPr>
      </w:pPr>
      <w:hyperlink w:anchor="_Toc117599206" w:history="1">
        <w:r w:rsidR="00AB68E0" w:rsidRPr="002051DD">
          <w:rPr>
            <w:rStyle w:val="Hypertextovprepojenie"/>
            <w:rFonts w:cs="Times New Roman"/>
            <w:noProof/>
          </w:rPr>
          <w:t>4</w:t>
        </w:r>
        <w:r w:rsidR="00AB68E0">
          <w:rPr>
            <w:rFonts w:eastAsiaTheme="minorEastAsia"/>
            <w:noProof/>
            <w:sz w:val="22"/>
            <w:szCs w:val="22"/>
            <w:lang w:val="en-GB" w:eastAsia="en-GB"/>
          </w:rPr>
          <w:tab/>
        </w:r>
        <w:r w:rsidR="00AB68E0" w:rsidRPr="002051DD">
          <w:rPr>
            <w:rStyle w:val="Hypertextovprepojenie"/>
            <w:noProof/>
          </w:rPr>
          <w:t>Technická kvalifikace</w:t>
        </w:r>
        <w:r w:rsidR="00AB68E0">
          <w:rPr>
            <w:noProof/>
            <w:webHidden/>
          </w:rPr>
          <w:tab/>
        </w:r>
        <w:r w:rsidR="00AB68E0">
          <w:rPr>
            <w:noProof/>
            <w:webHidden/>
          </w:rPr>
          <w:fldChar w:fldCharType="begin"/>
        </w:r>
        <w:r w:rsidR="00AB68E0">
          <w:rPr>
            <w:noProof/>
            <w:webHidden/>
          </w:rPr>
          <w:instrText xml:space="preserve"> PAGEREF _Toc117599206 \h </w:instrText>
        </w:r>
        <w:r w:rsidR="00AB68E0">
          <w:rPr>
            <w:noProof/>
            <w:webHidden/>
          </w:rPr>
        </w:r>
        <w:r w:rsidR="00AB68E0">
          <w:rPr>
            <w:noProof/>
            <w:webHidden/>
          </w:rPr>
          <w:fldChar w:fldCharType="separate"/>
        </w:r>
        <w:r w:rsidR="007E3038">
          <w:rPr>
            <w:noProof/>
            <w:webHidden/>
          </w:rPr>
          <w:t>25</w:t>
        </w:r>
        <w:r w:rsidR="00AB68E0">
          <w:rPr>
            <w:noProof/>
            <w:webHidden/>
          </w:rPr>
          <w:fldChar w:fldCharType="end"/>
        </w:r>
      </w:hyperlink>
    </w:p>
    <w:p w14:paraId="097C7EFE" w14:textId="21243ADF" w:rsidR="00AB68E0" w:rsidRDefault="000B2EA1" w:rsidP="00FB5C19">
      <w:pPr>
        <w:pStyle w:val="Obsah3"/>
        <w:rPr>
          <w:rFonts w:eastAsiaTheme="minorEastAsia"/>
          <w:noProof/>
          <w:sz w:val="22"/>
          <w:szCs w:val="22"/>
          <w:lang w:val="en-GB" w:eastAsia="en-GB"/>
        </w:rPr>
      </w:pPr>
      <w:hyperlink w:anchor="_Toc117599207" w:history="1">
        <w:r w:rsidR="00AB68E0" w:rsidRPr="002051DD">
          <w:rPr>
            <w:rStyle w:val="Hypertextovprepojenie"/>
            <w:rFonts w:cs="Times New Roman"/>
            <w:noProof/>
          </w:rPr>
          <w:t>5</w:t>
        </w:r>
        <w:r w:rsidR="00AB68E0">
          <w:rPr>
            <w:rFonts w:eastAsiaTheme="minorEastAsia"/>
            <w:noProof/>
            <w:sz w:val="22"/>
            <w:szCs w:val="22"/>
            <w:lang w:val="en-GB" w:eastAsia="en-GB"/>
          </w:rPr>
          <w:tab/>
        </w:r>
        <w:r w:rsidR="00AB68E0" w:rsidRPr="002051DD">
          <w:rPr>
            <w:rStyle w:val="Hypertextovprepojenie"/>
            <w:noProof/>
          </w:rPr>
          <w:t>Společná ustanovení ke kvalifikaci</w:t>
        </w:r>
        <w:r w:rsidR="00AB68E0">
          <w:rPr>
            <w:noProof/>
            <w:webHidden/>
          </w:rPr>
          <w:tab/>
        </w:r>
        <w:r w:rsidR="00AB68E0">
          <w:rPr>
            <w:noProof/>
            <w:webHidden/>
          </w:rPr>
          <w:fldChar w:fldCharType="begin"/>
        </w:r>
        <w:r w:rsidR="00AB68E0">
          <w:rPr>
            <w:noProof/>
            <w:webHidden/>
          </w:rPr>
          <w:instrText xml:space="preserve"> PAGEREF _Toc117599207 \h </w:instrText>
        </w:r>
        <w:r w:rsidR="00AB68E0">
          <w:rPr>
            <w:noProof/>
            <w:webHidden/>
          </w:rPr>
        </w:r>
        <w:r w:rsidR="00AB68E0">
          <w:rPr>
            <w:noProof/>
            <w:webHidden/>
          </w:rPr>
          <w:fldChar w:fldCharType="separate"/>
        </w:r>
        <w:r w:rsidR="007E3038">
          <w:rPr>
            <w:noProof/>
            <w:webHidden/>
          </w:rPr>
          <w:t>25</w:t>
        </w:r>
        <w:r w:rsidR="00AB68E0">
          <w:rPr>
            <w:noProof/>
            <w:webHidden/>
          </w:rPr>
          <w:fldChar w:fldCharType="end"/>
        </w:r>
      </w:hyperlink>
    </w:p>
    <w:p w14:paraId="08208721" w14:textId="5DAEFC0C" w:rsidR="00AB68E0" w:rsidRDefault="000B2EA1">
      <w:pPr>
        <w:pStyle w:val="Obsah1"/>
        <w:rPr>
          <w:rFonts w:asciiTheme="minorHAnsi" w:eastAsiaTheme="minorEastAsia" w:hAnsiTheme="minorHAnsi" w:cstheme="minorBidi"/>
          <w:b w:val="0"/>
          <w:bCs w:val="0"/>
          <w:caps w:val="0"/>
          <w:sz w:val="22"/>
          <w:szCs w:val="22"/>
          <w:lang w:val="en-GB" w:eastAsia="en-GB"/>
        </w:rPr>
      </w:pPr>
      <w:hyperlink w:anchor="_Toc117599208" w:history="1">
        <w:r w:rsidR="00AB68E0" w:rsidRPr="002051DD">
          <w:rPr>
            <w:rStyle w:val="Hypertextovprepojenie"/>
          </w:rPr>
          <w:t>SHRNUTÍ PŘÍLOH ZADÁVACÍ DOKUMENTACE</w:t>
        </w:r>
        <w:r w:rsidR="00AB68E0">
          <w:rPr>
            <w:webHidden/>
          </w:rPr>
          <w:tab/>
        </w:r>
        <w:r w:rsidR="00AB68E0">
          <w:rPr>
            <w:webHidden/>
          </w:rPr>
          <w:fldChar w:fldCharType="begin"/>
        </w:r>
        <w:r w:rsidR="00AB68E0">
          <w:rPr>
            <w:webHidden/>
          </w:rPr>
          <w:instrText xml:space="preserve"> PAGEREF _Toc117599208 \h </w:instrText>
        </w:r>
        <w:r w:rsidR="00AB68E0">
          <w:rPr>
            <w:webHidden/>
          </w:rPr>
        </w:r>
        <w:r w:rsidR="00AB68E0">
          <w:rPr>
            <w:webHidden/>
          </w:rPr>
          <w:fldChar w:fldCharType="separate"/>
        </w:r>
        <w:r w:rsidR="007E3038">
          <w:rPr>
            <w:webHidden/>
          </w:rPr>
          <w:t>28</w:t>
        </w:r>
        <w:r w:rsidR="00AB68E0">
          <w:rPr>
            <w:webHidden/>
          </w:rPr>
          <w:fldChar w:fldCharType="end"/>
        </w:r>
      </w:hyperlink>
    </w:p>
    <w:p w14:paraId="09548A2E" w14:textId="4E72D936" w:rsidR="003F0C2B" w:rsidRPr="00FA3168" w:rsidRDefault="003F0C2B" w:rsidP="00D3643F">
      <w:pPr>
        <w:pStyle w:val="Nadpis1"/>
        <w:numPr>
          <w:ilvl w:val="0"/>
          <w:numId w:val="0"/>
        </w:numPr>
        <w:rPr>
          <w:rFonts w:cs="Times New Roman"/>
          <w:highlight w:val="lightGray"/>
          <w:u w:val="none"/>
        </w:rPr>
      </w:pPr>
      <w:r w:rsidRPr="009E412F">
        <w:fldChar w:fldCharType="end"/>
      </w:r>
      <w:bookmarkStart w:id="2" w:name="_Toc4416495"/>
      <w:bookmarkStart w:id="3" w:name="_Toc4416602"/>
      <w:bookmarkStart w:id="4" w:name="_Toc4416896"/>
      <w:bookmarkStart w:id="5" w:name="_Toc4416945"/>
    </w:p>
    <w:p w14:paraId="0B45B372" w14:textId="77777777" w:rsidR="003F0C2B" w:rsidRPr="00FA3168" w:rsidRDefault="003F0C2B" w:rsidP="003F0C2B">
      <w:pPr>
        <w:spacing w:after="0" w:line="240" w:lineRule="auto"/>
        <w:jc w:val="left"/>
        <w:rPr>
          <w:rFonts w:eastAsiaTheme="majorEastAsia" w:cs="Times New Roman"/>
          <w:b/>
          <w:sz w:val="28"/>
          <w:szCs w:val="28"/>
          <w:highlight w:val="lightGray"/>
          <w:lang w:val="cs-CZ"/>
        </w:rPr>
      </w:pPr>
      <w:r w:rsidRPr="00FA3168">
        <w:rPr>
          <w:rFonts w:cs="Times New Roman"/>
          <w:highlight w:val="lightGray"/>
          <w:lang w:val="cs-CZ"/>
        </w:rPr>
        <w:br w:type="page"/>
      </w:r>
    </w:p>
    <w:p w14:paraId="0C01E0C1" w14:textId="5A9C155C" w:rsidR="003F0C2B" w:rsidRPr="00FA3168" w:rsidRDefault="003F0C2B" w:rsidP="00D3643F">
      <w:pPr>
        <w:pStyle w:val="Nadpis1"/>
      </w:pPr>
      <w:bookmarkStart w:id="6" w:name="_Toc117599149"/>
      <w:r w:rsidRPr="00FA3168">
        <w:lastRenderedPageBreak/>
        <w:t>Pokyny pr</w:t>
      </w:r>
      <w:bookmarkEnd w:id="1"/>
      <w:bookmarkEnd w:id="2"/>
      <w:bookmarkEnd w:id="3"/>
      <w:bookmarkEnd w:id="4"/>
      <w:bookmarkEnd w:id="5"/>
      <w:r w:rsidR="002A6F5E" w:rsidRPr="00FA3168">
        <w:t xml:space="preserve">o </w:t>
      </w:r>
      <w:r w:rsidR="00767C75" w:rsidRPr="00FA3168">
        <w:t>dodavatele</w:t>
      </w:r>
      <w:bookmarkEnd w:id="6"/>
    </w:p>
    <w:p w14:paraId="3F17F267" w14:textId="7EE7125B" w:rsidR="003F0C2B" w:rsidRPr="00FA3168" w:rsidRDefault="00183FF9" w:rsidP="00B24C1E">
      <w:pPr>
        <w:pStyle w:val="Nadpis2"/>
        <w:numPr>
          <w:ilvl w:val="0"/>
          <w:numId w:val="0"/>
        </w:numPr>
        <w:rPr>
          <w:lang w:val="cs-CZ"/>
        </w:rPr>
      </w:pPr>
      <w:bookmarkStart w:id="7" w:name="_Toc4416496"/>
      <w:bookmarkStart w:id="8" w:name="_Toc4416603"/>
      <w:bookmarkStart w:id="9" w:name="_Toc4416897"/>
      <w:bookmarkStart w:id="10" w:name="_Toc4416946"/>
      <w:bookmarkStart w:id="11" w:name="_Toc117599150"/>
      <w:r w:rsidRPr="00FA3168">
        <w:rPr>
          <w:lang w:val="cs-CZ"/>
        </w:rPr>
        <w:t>ODDÍL 1</w:t>
      </w:r>
      <w:r w:rsidRPr="00FA3168">
        <w:rPr>
          <w:lang w:val="cs-CZ"/>
        </w:rPr>
        <w:tab/>
      </w:r>
      <w:bookmarkEnd w:id="7"/>
      <w:bookmarkEnd w:id="8"/>
      <w:bookmarkEnd w:id="9"/>
      <w:bookmarkEnd w:id="10"/>
      <w:r w:rsidR="002A6F5E" w:rsidRPr="00FA3168">
        <w:rPr>
          <w:lang w:val="cs-CZ"/>
        </w:rPr>
        <w:t>ZÁKLADNÍ INFORMACE</w:t>
      </w:r>
      <w:bookmarkEnd w:id="11"/>
    </w:p>
    <w:p w14:paraId="17CAE0B8" w14:textId="30A11CA0" w:rsidR="00767C75" w:rsidRPr="00FA3168" w:rsidRDefault="00767C75" w:rsidP="00FE0307">
      <w:pPr>
        <w:pStyle w:val="Nadpis3"/>
      </w:pPr>
      <w:bookmarkStart w:id="12" w:name="_Ref69386397"/>
      <w:bookmarkStart w:id="13" w:name="_Toc117599151"/>
      <w:r w:rsidRPr="00FA3168">
        <w:t>Identifikační údaje zadavatele</w:t>
      </w:r>
      <w:bookmarkEnd w:id="12"/>
      <w:bookmarkEnd w:id="13"/>
    </w:p>
    <w:p w14:paraId="6B9EE8AC" w14:textId="11D6EBB2" w:rsidR="003F0C2B" w:rsidRPr="00FA3168" w:rsidRDefault="003F0C2B" w:rsidP="003F0C2B">
      <w:pPr>
        <w:ind w:left="3261" w:hanging="2552"/>
        <w:rPr>
          <w:lang w:val="cs-CZ"/>
        </w:rPr>
      </w:pPr>
      <w:bookmarkStart w:id="14" w:name="_Hlk5992564"/>
      <w:bookmarkStart w:id="15" w:name="_Toc447725746"/>
      <w:r w:rsidRPr="00FA3168">
        <w:rPr>
          <w:lang w:val="cs-CZ"/>
        </w:rPr>
        <w:t>Náz</w:t>
      </w:r>
      <w:r w:rsidR="00767C75" w:rsidRPr="00FA3168">
        <w:rPr>
          <w:lang w:val="cs-CZ"/>
        </w:rPr>
        <w:t>e</w:t>
      </w:r>
      <w:r w:rsidRPr="00FA3168">
        <w:rPr>
          <w:lang w:val="cs-CZ"/>
        </w:rPr>
        <w:t>v:</w:t>
      </w:r>
      <w:r w:rsidRPr="00FA3168">
        <w:rPr>
          <w:lang w:val="cs-CZ"/>
        </w:rPr>
        <w:tab/>
      </w:r>
      <w:bookmarkStart w:id="16" w:name="_Hlk84494197"/>
      <w:r w:rsidR="0078248F" w:rsidRPr="00FA3168">
        <w:rPr>
          <w:b/>
          <w:bCs/>
          <w:lang w:val="cs-CZ"/>
        </w:rPr>
        <w:t>Statutární město Ústí nad Labem</w:t>
      </w:r>
    </w:p>
    <w:bookmarkEnd w:id="16"/>
    <w:p w14:paraId="4A510DDD" w14:textId="779963F6" w:rsidR="003F0C2B" w:rsidRPr="00FA3168" w:rsidRDefault="003F0C2B" w:rsidP="003F0C2B">
      <w:pPr>
        <w:ind w:left="3261" w:hanging="2552"/>
        <w:rPr>
          <w:lang w:val="cs-CZ"/>
        </w:rPr>
      </w:pPr>
      <w:r w:rsidRPr="00FA3168">
        <w:rPr>
          <w:lang w:val="cs-CZ"/>
        </w:rPr>
        <w:t>Sídlo:</w:t>
      </w:r>
      <w:r w:rsidRPr="00FA3168">
        <w:rPr>
          <w:lang w:val="cs-CZ"/>
        </w:rPr>
        <w:tab/>
      </w:r>
      <w:r w:rsidR="0078248F" w:rsidRPr="00FA3168">
        <w:rPr>
          <w:lang w:val="cs-CZ"/>
        </w:rPr>
        <w:t xml:space="preserve">Velká Hradební 2336/8, 401 00 </w:t>
      </w:r>
      <w:r w:rsidR="005D68F9" w:rsidRPr="00FA3168">
        <w:rPr>
          <w:lang w:val="cs-CZ"/>
        </w:rPr>
        <w:t>Ústí nad Labem</w:t>
      </w:r>
    </w:p>
    <w:p w14:paraId="228DA909" w14:textId="0544166F" w:rsidR="003F0C2B" w:rsidRPr="00FA3168" w:rsidRDefault="00767C75" w:rsidP="003F0C2B">
      <w:pPr>
        <w:ind w:left="3261" w:hanging="2552"/>
        <w:rPr>
          <w:lang w:val="cs-CZ"/>
        </w:rPr>
      </w:pPr>
      <w:r w:rsidRPr="00FA3168">
        <w:rPr>
          <w:lang w:val="cs-CZ"/>
        </w:rPr>
        <w:t>Zastoupen</w:t>
      </w:r>
      <w:r w:rsidR="005B2C7E" w:rsidRPr="00FA3168">
        <w:rPr>
          <w:lang w:val="cs-CZ"/>
        </w:rPr>
        <w:t>o</w:t>
      </w:r>
      <w:r w:rsidR="003F0C2B" w:rsidRPr="00FA3168">
        <w:rPr>
          <w:lang w:val="cs-CZ"/>
        </w:rPr>
        <w:t>:</w:t>
      </w:r>
      <w:r w:rsidR="003F0C2B" w:rsidRPr="00FA3168">
        <w:rPr>
          <w:lang w:val="cs-CZ"/>
        </w:rPr>
        <w:tab/>
      </w:r>
      <w:r w:rsidR="005B2C7E" w:rsidRPr="00FA3168">
        <w:rPr>
          <w:lang w:val="cs-CZ"/>
        </w:rPr>
        <w:t>PhDr. Ing. Petrem Nedvědickým, primátorem</w:t>
      </w:r>
    </w:p>
    <w:p w14:paraId="2E5E55B5" w14:textId="7B35517B" w:rsidR="00767C75" w:rsidRPr="00FA3168" w:rsidRDefault="003F0C2B" w:rsidP="003F0C2B">
      <w:pPr>
        <w:ind w:left="3261" w:hanging="2552"/>
        <w:rPr>
          <w:lang w:val="cs-CZ"/>
        </w:rPr>
      </w:pPr>
      <w:r w:rsidRPr="00FA3168">
        <w:rPr>
          <w:lang w:val="cs-CZ"/>
        </w:rPr>
        <w:t>IČO:</w:t>
      </w:r>
      <w:r w:rsidRPr="00FA3168">
        <w:rPr>
          <w:lang w:val="cs-CZ"/>
        </w:rPr>
        <w:tab/>
      </w:r>
      <w:bookmarkEnd w:id="14"/>
      <w:r w:rsidR="005B2C7E" w:rsidRPr="00FA3168">
        <w:rPr>
          <w:lang w:val="cs-CZ"/>
        </w:rPr>
        <w:t>00081531</w:t>
      </w:r>
    </w:p>
    <w:p w14:paraId="540492CE" w14:textId="5F26A802" w:rsidR="003F0C2B" w:rsidRPr="00FA3168" w:rsidRDefault="003F0C2B" w:rsidP="003F0C2B">
      <w:pPr>
        <w:ind w:left="3261" w:hanging="2552"/>
        <w:rPr>
          <w:lang w:val="cs-CZ"/>
        </w:rPr>
      </w:pPr>
      <w:r w:rsidRPr="00FA3168">
        <w:rPr>
          <w:lang w:val="cs-CZ"/>
        </w:rPr>
        <w:t>DIČ:</w:t>
      </w:r>
      <w:r w:rsidRPr="00FA3168">
        <w:rPr>
          <w:lang w:val="cs-CZ"/>
        </w:rPr>
        <w:tab/>
      </w:r>
      <w:bookmarkStart w:id="17" w:name="_Hlk63861731"/>
      <w:r w:rsidR="005B2C7E" w:rsidRPr="00FA3168">
        <w:rPr>
          <w:lang w:val="cs-CZ"/>
        </w:rPr>
        <w:t>CZ00081531</w:t>
      </w:r>
    </w:p>
    <w:bookmarkEnd w:id="17"/>
    <w:p w14:paraId="406AEDF9" w14:textId="4099811B" w:rsidR="003F0C2B" w:rsidRPr="00FA3168" w:rsidRDefault="00A466DA" w:rsidP="005B2C7E">
      <w:pPr>
        <w:ind w:left="3261" w:hanging="2552"/>
        <w:rPr>
          <w:lang w:val="cs-CZ"/>
        </w:rPr>
      </w:pPr>
      <w:r w:rsidRPr="00FA3168">
        <w:rPr>
          <w:lang w:val="cs-CZ"/>
        </w:rPr>
        <w:t>Profil:</w:t>
      </w:r>
      <w:r w:rsidR="003F0C2B" w:rsidRPr="00FA3168">
        <w:rPr>
          <w:lang w:val="cs-CZ"/>
        </w:rPr>
        <w:t xml:space="preserve"> </w:t>
      </w:r>
      <w:r w:rsidR="003F0C2B" w:rsidRPr="00FA3168">
        <w:rPr>
          <w:lang w:val="cs-CZ"/>
        </w:rPr>
        <w:tab/>
      </w:r>
      <w:r w:rsidR="000127E9" w:rsidRPr="00615B0D">
        <w:rPr>
          <w:lang w:val="cs-CZ"/>
        </w:rPr>
        <w:t>https://zakazky.usti nad labem.cz/profile_display_2.html</w:t>
      </w:r>
      <w:r w:rsidR="000127E9" w:rsidRPr="00615B0D" w:rsidDel="000127E9">
        <w:rPr>
          <w:lang w:val="cs-CZ"/>
        </w:rPr>
        <w:t xml:space="preserve"> </w:t>
      </w:r>
    </w:p>
    <w:p w14:paraId="61E43FC2" w14:textId="276737E7" w:rsidR="00767C75" w:rsidRPr="00FA3168" w:rsidRDefault="00767C75" w:rsidP="003F0C2B">
      <w:pPr>
        <w:ind w:left="709"/>
        <w:rPr>
          <w:lang w:val="cs-CZ"/>
        </w:rPr>
      </w:pPr>
      <w:r w:rsidRPr="00FA3168">
        <w:rPr>
          <w:lang w:val="cs-CZ"/>
        </w:rPr>
        <w:t>(dále v textu také jen „</w:t>
      </w:r>
      <w:r w:rsidRPr="004F48D2">
        <w:rPr>
          <w:b/>
          <w:bCs/>
          <w:lang w:val="cs-CZ"/>
        </w:rPr>
        <w:t>Zadavatel</w:t>
      </w:r>
      <w:r w:rsidRPr="00FA3168">
        <w:rPr>
          <w:lang w:val="cs-CZ"/>
        </w:rPr>
        <w:t>“)</w:t>
      </w:r>
    </w:p>
    <w:p w14:paraId="15459056" w14:textId="77777777" w:rsidR="00767C75" w:rsidRPr="00FA3168" w:rsidRDefault="00767C75" w:rsidP="003F0C2B">
      <w:pPr>
        <w:ind w:left="709"/>
        <w:rPr>
          <w:lang w:val="cs-CZ"/>
        </w:rPr>
      </w:pPr>
    </w:p>
    <w:p w14:paraId="447243B0" w14:textId="2C5A8D05" w:rsidR="003F0C2B" w:rsidRPr="00FA3168" w:rsidRDefault="00767C75" w:rsidP="003F0C2B">
      <w:pPr>
        <w:ind w:left="709"/>
        <w:rPr>
          <w:lang w:val="cs-CZ"/>
        </w:rPr>
      </w:pPr>
      <w:r w:rsidRPr="00FA3168">
        <w:rPr>
          <w:lang w:val="cs-CZ"/>
        </w:rPr>
        <w:t xml:space="preserve">Zástupce </w:t>
      </w:r>
      <w:r w:rsidR="00EA09E9" w:rsidRPr="00FA3168">
        <w:rPr>
          <w:lang w:val="cs-CZ"/>
        </w:rPr>
        <w:t xml:space="preserve">zadavatele </w:t>
      </w:r>
      <w:r w:rsidRPr="00FA3168">
        <w:rPr>
          <w:lang w:val="cs-CZ"/>
        </w:rPr>
        <w:t xml:space="preserve">ve věcech zadávacího </w:t>
      </w:r>
      <w:r w:rsidR="00A466DA" w:rsidRPr="00FA3168">
        <w:rPr>
          <w:lang w:val="cs-CZ"/>
        </w:rPr>
        <w:t>řízení:</w:t>
      </w:r>
    </w:p>
    <w:p w14:paraId="6E9BA155" w14:textId="088DBABA" w:rsidR="003F0C2B" w:rsidRPr="00FA3168" w:rsidRDefault="003F0C2B" w:rsidP="003F0C2B">
      <w:pPr>
        <w:ind w:left="3261" w:hanging="2552"/>
        <w:rPr>
          <w:lang w:val="cs-CZ"/>
        </w:rPr>
      </w:pPr>
      <w:r w:rsidRPr="00FA3168">
        <w:rPr>
          <w:lang w:val="cs-CZ"/>
        </w:rPr>
        <w:t>Obchodn</w:t>
      </w:r>
      <w:r w:rsidR="00767C75" w:rsidRPr="00FA3168">
        <w:rPr>
          <w:lang w:val="cs-CZ"/>
        </w:rPr>
        <w:t>í</w:t>
      </w:r>
      <w:r w:rsidRPr="00FA3168">
        <w:rPr>
          <w:lang w:val="cs-CZ"/>
        </w:rPr>
        <w:t xml:space="preserve"> </w:t>
      </w:r>
      <w:r w:rsidR="00767C75" w:rsidRPr="00FA3168">
        <w:rPr>
          <w:lang w:val="cs-CZ"/>
        </w:rPr>
        <w:t>j</w:t>
      </w:r>
      <w:r w:rsidRPr="00FA3168">
        <w:rPr>
          <w:lang w:val="cs-CZ"/>
        </w:rPr>
        <w:t>m</w:t>
      </w:r>
      <w:r w:rsidR="00767C75" w:rsidRPr="00FA3168">
        <w:rPr>
          <w:lang w:val="cs-CZ"/>
        </w:rPr>
        <w:t>é</w:t>
      </w:r>
      <w:r w:rsidRPr="00FA3168">
        <w:rPr>
          <w:lang w:val="cs-CZ"/>
        </w:rPr>
        <w:t xml:space="preserve">no: </w:t>
      </w:r>
      <w:r w:rsidRPr="00FA3168">
        <w:rPr>
          <w:lang w:val="cs-CZ"/>
        </w:rPr>
        <w:tab/>
      </w:r>
      <w:bookmarkStart w:id="18" w:name="_Hlk68728256"/>
      <w:r w:rsidRPr="00FA3168">
        <w:rPr>
          <w:b/>
          <w:bCs/>
          <w:lang w:val="cs-CZ"/>
        </w:rPr>
        <w:t>Tatra Tender s.r.o.</w:t>
      </w:r>
    </w:p>
    <w:p w14:paraId="63893762" w14:textId="77777777" w:rsidR="003F0C2B" w:rsidRPr="00FA3168" w:rsidRDefault="003F0C2B" w:rsidP="003F0C2B">
      <w:pPr>
        <w:ind w:left="3261" w:hanging="2552"/>
        <w:rPr>
          <w:lang w:val="cs-CZ"/>
        </w:rPr>
      </w:pPr>
      <w:r w:rsidRPr="00FA3168">
        <w:rPr>
          <w:lang w:val="cs-CZ"/>
        </w:rPr>
        <w:t>Sídlo:</w:t>
      </w:r>
      <w:r w:rsidRPr="00FA3168">
        <w:rPr>
          <w:lang w:val="cs-CZ"/>
        </w:rPr>
        <w:tab/>
        <w:t>Krčméryho 16, 811 04 Bratislava, Slovenská republika</w:t>
      </w:r>
    </w:p>
    <w:p w14:paraId="221E8E09" w14:textId="4565435D" w:rsidR="003F0C2B" w:rsidRPr="00FA3168" w:rsidRDefault="00767C75" w:rsidP="003F0C2B">
      <w:pPr>
        <w:ind w:left="3261" w:hanging="2552"/>
        <w:rPr>
          <w:lang w:val="cs-CZ"/>
        </w:rPr>
      </w:pPr>
      <w:r w:rsidRPr="00FA3168">
        <w:rPr>
          <w:lang w:val="cs-CZ"/>
        </w:rPr>
        <w:t>Zastoupený</w:t>
      </w:r>
      <w:r w:rsidR="003F0C2B" w:rsidRPr="00FA3168">
        <w:rPr>
          <w:lang w:val="cs-CZ"/>
        </w:rPr>
        <w:t>:</w:t>
      </w:r>
      <w:r w:rsidR="003F0C2B" w:rsidRPr="00FA3168">
        <w:rPr>
          <w:lang w:val="cs-CZ"/>
        </w:rPr>
        <w:tab/>
        <w:t xml:space="preserve">Mgr. Vladimír Oros, </w:t>
      </w:r>
      <w:r w:rsidR="00A466DA" w:rsidRPr="00FA3168">
        <w:rPr>
          <w:lang w:val="cs-CZ"/>
        </w:rPr>
        <w:t>jednatel</w:t>
      </w:r>
    </w:p>
    <w:p w14:paraId="093BA42C" w14:textId="77777777" w:rsidR="003F0C2B" w:rsidRPr="00FA3168" w:rsidRDefault="003F0C2B" w:rsidP="003F0C2B">
      <w:pPr>
        <w:ind w:left="3261" w:hanging="2552"/>
        <w:rPr>
          <w:lang w:val="cs-CZ"/>
        </w:rPr>
      </w:pPr>
      <w:r w:rsidRPr="00FA3168">
        <w:rPr>
          <w:lang w:val="cs-CZ"/>
        </w:rPr>
        <w:t>IČO:</w:t>
      </w:r>
      <w:r w:rsidRPr="00FA3168">
        <w:rPr>
          <w:lang w:val="cs-CZ"/>
        </w:rPr>
        <w:tab/>
        <w:t>44 119 313</w:t>
      </w:r>
    </w:p>
    <w:bookmarkEnd w:id="18"/>
    <w:p w14:paraId="738933C2" w14:textId="552B09C5" w:rsidR="003F0C2B" w:rsidRPr="00FA3168" w:rsidRDefault="003F0C2B" w:rsidP="003F0C2B">
      <w:pPr>
        <w:ind w:left="3261" w:hanging="2552"/>
        <w:rPr>
          <w:lang w:val="cs-CZ"/>
        </w:rPr>
      </w:pPr>
      <w:r w:rsidRPr="00FA3168">
        <w:rPr>
          <w:lang w:val="cs-CZ"/>
        </w:rPr>
        <w:t>Kontaktn</w:t>
      </w:r>
      <w:r w:rsidR="00767C75" w:rsidRPr="00FA3168">
        <w:rPr>
          <w:lang w:val="cs-CZ"/>
        </w:rPr>
        <w:t>í</w:t>
      </w:r>
      <w:r w:rsidRPr="00FA3168">
        <w:rPr>
          <w:lang w:val="cs-CZ"/>
        </w:rPr>
        <w:t xml:space="preserve"> </w:t>
      </w:r>
      <w:r w:rsidR="001B76A2" w:rsidRPr="00FA3168">
        <w:rPr>
          <w:lang w:val="cs-CZ"/>
        </w:rPr>
        <w:t>osoba:</w:t>
      </w:r>
      <w:r w:rsidRPr="00FA3168">
        <w:rPr>
          <w:lang w:val="cs-CZ"/>
        </w:rPr>
        <w:tab/>
      </w:r>
      <w:r w:rsidR="00731322" w:rsidRPr="00FA3168">
        <w:rPr>
          <w:lang w:val="cs-CZ"/>
        </w:rPr>
        <w:t>Mgr. Marta Kresáková</w:t>
      </w:r>
    </w:p>
    <w:p w14:paraId="09CC0009" w14:textId="591B3C8F" w:rsidR="00767C75" w:rsidRPr="00FA3168" w:rsidRDefault="00767C75" w:rsidP="00767C75">
      <w:pPr>
        <w:ind w:left="3261" w:hanging="2552"/>
        <w:rPr>
          <w:lang w:val="cs-CZ"/>
        </w:rPr>
      </w:pPr>
      <w:r w:rsidRPr="00FA3168">
        <w:rPr>
          <w:lang w:val="cs-CZ"/>
        </w:rPr>
        <w:t>Telefon:</w:t>
      </w:r>
      <w:r w:rsidRPr="00FA3168">
        <w:rPr>
          <w:lang w:val="cs-CZ"/>
        </w:rPr>
        <w:tab/>
      </w:r>
      <w:r w:rsidR="00731322" w:rsidRPr="00FA3168">
        <w:rPr>
          <w:lang w:val="cs-CZ"/>
        </w:rPr>
        <w:t>+421 911 226 997</w:t>
      </w:r>
    </w:p>
    <w:p w14:paraId="722A0C5E" w14:textId="52ECB68A" w:rsidR="00767C75" w:rsidRPr="00FA3168" w:rsidRDefault="00767C75" w:rsidP="00767C75">
      <w:pPr>
        <w:ind w:left="3261" w:hanging="2552"/>
        <w:rPr>
          <w:lang w:val="cs-CZ"/>
        </w:rPr>
      </w:pPr>
      <w:r w:rsidRPr="00FA3168">
        <w:rPr>
          <w:lang w:val="cs-CZ"/>
        </w:rPr>
        <w:t>E-mail:</w:t>
      </w:r>
      <w:r w:rsidRPr="00FA3168">
        <w:rPr>
          <w:lang w:val="cs-CZ"/>
        </w:rPr>
        <w:tab/>
      </w:r>
      <w:r w:rsidR="00AB68E0" w:rsidRPr="00AB68E0">
        <w:rPr>
          <w:lang w:val="cs-CZ"/>
        </w:rPr>
        <w:t>marta.kresakova@tatratender.sk</w:t>
      </w:r>
      <w:r w:rsidR="00731322" w:rsidRPr="00FA3168">
        <w:rPr>
          <w:lang w:val="cs-CZ"/>
        </w:rPr>
        <w:t xml:space="preserve">, </w:t>
      </w:r>
      <w:r w:rsidR="00AB68E0" w:rsidRPr="00AB68E0">
        <w:rPr>
          <w:lang w:val="cs-CZ"/>
        </w:rPr>
        <w:t>sp</w:t>
      </w:r>
      <w:r w:rsidR="00AB68E0" w:rsidRPr="00AB68E0">
        <w:rPr>
          <w:rFonts w:cs="Arial"/>
          <w:lang w:val="cs-CZ"/>
        </w:rPr>
        <w:t>@</w:t>
      </w:r>
      <w:r w:rsidR="00AB68E0" w:rsidRPr="00AB68E0">
        <w:rPr>
          <w:lang w:val="cs-CZ"/>
        </w:rPr>
        <w:t>tatratender.sk</w:t>
      </w:r>
      <w:r w:rsidR="00A255EA" w:rsidRPr="00FA3168">
        <w:rPr>
          <w:lang w:val="cs-CZ"/>
        </w:rPr>
        <w:t xml:space="preserve"> </w:t>
      </w:r>
    </w:p>
    <w:p w14:paraId="0BC0DB8C" w14:textId="55A52302" w:rsidR="00767C75" w:rsidRPr="00FA3168" w:rsidRDefault="00767C75" w:rsidP="00767C75">
      <w:pPr>
        <w:ind w:left="3261" w:hanging="2552"/>
        <w:rPr>
          <w:lang w:val="cs-CZ"/>
        </w:rPr>
      </w:pPr>
    </w:p>
    <w:p w14:paraId="2F3BE6D2" w14:textId="6108AC5B" w:rsidR="00767C75" w:rsidRPr="00FA3168" w:rsidRDefault="00767C75" w:rsidP="00FE0307">
      <w:pPr>
        <w:pStyle w:val="Nadpis3"/>
      </w:pPr>
      <w:bookmarkStart w:id="19" w:name="_Toc117599152"/>
      <w:r w:rsidRPr="00FA3168">
        <w:t>Označení osoby, která vypracovala část zadávací dokumentace</w:t>
      </w:r>
      <w:r w:rsidR="009F233E" w:rsidRPr="00FA3168">
        <w:t xml:space="preserve"> a předběžné tržní konzultace</w:t>
      </w:r>
      <w:bookmarkEnd w:id="19"/>
    </w:p>
    <w:p w14:paraId="482C4C79" w14:textId="5236FAAE" w:rsidR="00901B03" w:rsidRPr="00FA3168" w:rsidRDefault="00901B03" w:rsidP="0039020A">
      <w:pPr>
        <w:pStyle w:val="Nadpis4"/>
        <w:rPr>
          <w:lang w:val="cs-CZ"/>
        </w:rPr>
      </w:pPr>
      <w:r w:rsidRPr="00FA3168">
        <w:rPr>
          <w:lang w:val="cs-CZ"/>
        </w:rPr>
        <w:t xml:space="preserve">Zadavatel </w:t>
      </w:r>
      <w:r w:rsidR="009F233E" w:rsidRPr="00FA3168">
        <w:rPr>
          <w:lang w:val="cs-CZ"/>
        </w:rPr>
        <w:t>ve souladu s ustanovením § 36 ods</w:t>
      </w:r>
      <w:r w:rsidR="00511CDD" w:rsidRPr="00FA3168">
        <w:rPr>
          <w:lang w:val="cs-CZ"/>
        </w:rPr>
        <w:t>t</w:t>
      </w:r>
      <w:r w:rsidR="009F233E" w:rsidRPr="00FA3168">
        <w:rPr>
          <w:lang w:val="cs-CZ"/>
        </w:rPr>
        <w:t xml:space="preserve">. 4 ZZVZ </w:t>
      </w:r>
      <w:r w:rsidRPr="00FA3168">
        <w:rPr>
          <w:lang w:val="cs-CZ"/>
        </w:rPr>
        <w:t>uvádí, že níže uvedené části zadávací dokumentace vypracovala osoba odlišná od zadavatele, a to konkrétně:</w:t>
      </w:r>
    </w:p>
    <w:tbl>
      <w:tblPr>
        <w:tblStyle w:val="Mriekatabuky"/>
        <w:tblW w:w="0" w:type="auto"/>
        <w:tblInd w:w="704" w:type="dxa"/>
        <w:tblLook w:val="04A0" w:firstRow="1" w:lastRow="0" w:firstColumn="1" w:lastColumn="0" w:noHBand="0" w:noVBand="1"/>
      </w:tblPr>
      <w:tblGrid>
        <w:gridCol w:w="4394"/>
        <w:gridCol w:w="3815"/>
      </w:tblGrid>
      <w:tr w:rsidR="00901B03" w:rsidRPr="00FA3168" w14:paraId="0C32AD3D" w14:textId="77777777" w:rsidTr="00901B03">
        <w:tc>
          <w:tcPr>
            <w:tcW w:w="4394" w:type="dxa"/>
            <w:shd w:val="clear" w:color="auto" w:fill="BFBFBF" w:themeFill="background1" w:themeFillShade="BF"/>
          </w:tcPr>
          <w:p w14:paraId="51338482" w14:textId="4A54BCA8" w:rsidR="00901B03" w:rsidRPr="00FA3168" w:rsidRDefault="00901B03" w:rsidP="008E1AEE">
            <w:pPr>
              <w:rPr>
                <w:b/>
                <w:bCs/>
                <w:lang w:val="cs-CZ"/>
              </w:rPr>
            </w:pPr>
            <w:r w:rsidRPr="00FA3168">
              <w:rPr>
                <w:b/>
                <w:bCs/>
                <w:lang w:val="cs-CZ"/>
              </w:rPr>
              <w:t>Část zadávací dokumentace vypracované odlišnou osobou</w:t>
            </w:r>
            <w:r w:rsidR="004750D4" w:rsidRPr="00FA3168">
              <w:rPr>
                <w:b/>
                <w:bCs/>
                <w:lang w:val="cs-CZ"/>
              </w:rPr>
              <w:t xml:space="preserve"> od zadavatele</w:t>
            </w:r>
            <w:r w:rsidRPr="00FA3168">
              <w:rPr>
                <w:b/>
                <w:bCs/>
                <w:lang w:val="cs-CZ"/>
              </w:rPr>
              <w:t xml:space="preserve"> (§ 36 odst. 4</w:t>
            </w:r>
            <w:r w:rsidR="009544A3" w:rsidRPr="00FA3168">
              <w:rPr>
                <w:b/>
                <w:bCs/>
                <w:lang w:val="cs-CZ"/>
              </w:rPr>
              <w:t xml:space="preserve"> ZZVZ</w:t>
            </w:r>
            <w:r w:rsidRPr="00FA3168">
              <w:rPr>
                <w:b/>
                <w:bCs/>
                <w:lang w:val="cs-CZ"/>
              </w:rPr>
              <w:t>)</w:t>
            </w:r>
          </w:p>
        </w:tc>
        <w:tc>
          <w:tcPr>
            <w:tcW w:w="3815" w:type="dxa"/>
            <w:shd w:val="clear" w:color="auto" w:fill="BFBFBF" w:themeFill="background1" w:themeFillShade="BF"/>
          </w:tcPr>
          <w:p w14:paraId="406F62EB" w14:textId="2BEF6E81" w:rsidR="00901B03" w:rsidRPr="00FA3168" w:rsidRDefault="00901B03" w:rsidP="00901B03">
            <w:pPr>
              <w:jc w:val="center"/>
              <w:rPr>
                <w:b/>
                <w:bCs/>
                <w:lang w:val="cs-CZ"/>
              </w:rPr>
            </w:pPr>
            <w:r w:rsidRPr="00FA3168">
              <w:rPr>
                <w:b/>
                <w:bCs/>
                <w:lang w:val="cs-CZ"/>
              </w:rPr>
              <w:t>Označení osoby</w:t>
            </w:r>
          </w:p>
        </w:tc>
      </w:tr>
      <w:tr w:rsidR="00901B03" w:rsidRPr="00FA3168" w14:paraId="277B3922" w14:textId="77777777" w:rsidTr="00901B03">
        <w:tc>
          <w:tcPr>
            <w:tcW w:w="4394" w:type="dxa"/>
          </w:tcPr>
          <w:p w14:paraId="46AF353A" w14:textId="77777777" w:rsidR="00901B03" w:rsidRPr="00FA3168" w:rsidRDefault="00901B03" w:rsidP="00901B03">
            <w:pPr>
              <w:rPr>
                <w:lang w:val="cs-CZ"/>
              </w:rPr>
            </w:pPr>
            <w:r w:rsidRPr="00FA3168">
              <w:rPr>
                <w:lang w:val="cs-CZ"/>
              </w:rPr>
              <w:t>Organizačně-právní část zadávací dokumentace</w:t>
            </w:r>
          </w:p>
          <w:p w14:paraId="0F2CA4CD" w14:textId="65679246" w:rsidR="00901B03" w:rsidRPr="00FA3168" w:rsidRDefault="00901B03" w:rsidP="00901B03">
            <w:pPr>
              <w:rPr>
                <w:lang w:val="cs-CZ"/>
              </w:rPr>
            </w:pPr>
            <w:r w:rsidRPr="00FA3168">
              <w:rPr>
                <w:lang w:val="cs-CZ"/>
              </w:rPr>
              <w:t>Přílohy organizačně-právní části zadávací dokumentace</w:t>
            </w:r>
          </w:p>
        </w:tc>
        <w:tc>
          <w:tcPr>
            <w:tcW w:w="3815" w:type="dxa"/>
          </w:tcPr>
          <w:p w14:paraId="3EBB0352" w14:textId="1368A92D" w:rsidR="00901B03" w:rsidRPr="00FA3168" w:rsidRDefault="00901B03" w:rsidP="00901B03">
            <w:pPr>
              <w:rPr>
                <w:lang w:val="cs-CZ"/>
              </w:rPr>
            </w:pPr>
            <w:r w:rsidRPr="005E3428">
              <w:rPr>
                <w:b/>
                <w:bCs/>
                <w:lang w:val="cs-CZ"/>
              </w:rPr>
              <w:t>Tatra Tender s.r.o</w:t>
            </w:r>
            <w:r w:rsidRPr="00FA3168">
              <w:rPr>
                <w:lang w:val="cs-CZ"/>
              </w:rPr>
              <w:t>.</w:t>
            </w:r>
            <w:r w:rsidR="00511CDD" w:rsidRPr="00FA3168">
              <w:rPr>
                <w:lang w:val="cs-CZ"/>
              </w:rPr>
              <w:t>,</w:t>
            </w:r>
            <w:r w:rsidRPr="00FA3168">
              <w:rPr>
                <w:lang w:val="cs-CZ"/>
              </w:rPr>
              <w:t xml:space="preserve"> se sídlem Krčméryho 16, 811 04 Bratislava, Slovenská republika, IČO: 44 119 313, zapsaná v obchodním rejstříku vedeném Okresním soudem v Bratislav</w:t>
            </w:r>
            <w:r w:rsidR="00511CDD" w:rsidRPr="00FA3168">
              <w:rPr>
                <w:lang w:val="cs-CZ"/>
              </w:rPr>
              <w:t>ě</w:t>
            </w:r>
            <w:r w:rsidRPr="00FA3168">
              <w:rPr>
                <w:lang w:val="cs-CZ"/>
              </w:rPr>
              <w:t xml:space="preserve"> I, oddíl Sro, vložka 51980/B</w:t>
            </w:r>
          </w:p>
        </w:tc>
      </w:tr>
      <w:tr w:rsidR="00901B03" w:rsidRPr="00FA3168" w14:paraId="7E1FE4B0" w14:textId="77777777" w:rsidTr="00901B03">
        <w:tc>
          <w:tcPr>
            <w:tcW w:w="4394" w:type="dxa"/>
          </w:tcPr>
          <w:p w14:paraId="3D4B86BF" w14:textId="55BEDE1D" w:rsidR="00901B03" w:rsidRPr="00FA3168" w:rsidRDefault="00B65880" w:rsidP="00901B03">
            <w:pPr>
              <w:rPr>
                <w:lang w:val="cs-CZ"/>
              </w:rPr>
            </w:pPr>
            <w:r w:rsidRPr="00485F5E">
              <w:rPr>
                <w:szCs w:val="20"/>
                <w:bdr w:val="none" w:sz="0" w:space="0" w:color="auto" w:frame="1"/>
                <w:lang w:val="cs-CZ"/>
              </w:rPr>
              <w:t>Energetické posudky pro objekty ZŠ Mírová, ZŠ Pod Vodojemem a Magistrát</w:t>
            </w:r>
          </w:p>
        </w:tc>
        <w:tc>
          <w:tcPr>
            <w:tcW w:w="3815" w:type="dxa"/>
          </w:tcPr>
          <w:p w14:paraId="3C9C9ED4" w14:textId="7870849B" w:rsidR="00B65880" w:rsidRPr="00485F5E" w:rsidRDefault="00B65880" w:rsidP="00B65880">
            <w:pPr>
              <w:rPr>
                <w:szCs w:val="20"/>
                <w:shd w:val="clear" w:color="auto" w:fill="FFFFFF"/>
                <w:lang w:val="cs-CZ"/>
              </w:rPr>
            </w:pPr>
            <w:r w:rsidRPr="005E3428">
              <w:rPr>
                <w:rStyle w:val="Vrazn"/>
                <w:szCs w:val="20"/>
                <w:bdr w:val="none" w:sz="0" w:space="0" w:color="auto" w:frame="1"/>
                <w:lang w:val="cs-CZ"/>
              </w:rPr>
              <w:t>PKV BUILD s.r.o.,</w:t>
            </w:r>
            <w:r w:rsidRPr="00485F5E">
              <w:rPr>
                <w:rStyle w:val="Vrazn"/>
                <w:b w:val="0"/>
                <w:bCs w:val="0"/>
                <w:szCs w:val="20"/>
                <w:bdr w:val="none" w:sz="0" w:space="0" w:color="auto" w:frame="1"/>
                <w:lang w:val="cs-CZ"/>
              </w:rPr>
              <w:t xml:space="preserve"> se sídlem </w:t>
            </w:r>
            <w:r w:rsidRPr="00485F5E">
              <w:rPr>
                <w:szCs w:val="20"/>
                <w:bdr w:val="none" w:sz="0" w:space="0" w:color="auto" w:frame="1"/>
                <w:lang w:val="cs-CZ"/>
              </w:rPr>
              <w:t xml:space="preserve">č.p. 284, 394 56 </w:t>
            </w:r>
            <w:r w:rsidRPr="00485F5E">
              <w:rPr>
                <w:szCs w:val="20"/>
                <w:shd w:val="clear" w:color="auto" w:fill="FFFFFF"/>
                <w:lang w:val="cs-CZ"/>
              </w:rPr>
              <w:t xml:space="preserve">Senožaty, IČO: </w:t>
            </w:r>
            <w:r w:rsidRPr="00CA0963">
              <w:rPr>
                <w:shd w:val="clear" w:color="auto" w:fill="FFFFFF"/>
                <w:lang w:val="cs-CZ"/>
              </w:rPr>
              <w:t xml:space="preserve">281 49 785, </w:t>
            </w:r>
            <w:r w:rsidRPr="00485F5E">
              <w:rPr>
                <w:szCs w:val="20"/>
                <w:shd w:val="clear" w:color="auto" w:fill="FFFFFF"/>
                <w:lang w:val="cs-CZ"/>
              </w:rPr>
              <w:br/>
              <w:t>C 21506 vedená u Krajského soudu v Českých Budějovicích</w:t>
            </w:r>
          </w:p>
          <w:p w14:paraId="157D2C79" w14:textId="0237BA89" w:rsidR="00901B03" w:rsidRPr="00FA3168" w:rsidRDefault="00901B03" w:rsidP="00901B03">
            <w:pPr>
              <w:rPr>
                <w:lang w:val="cs-CZ"/>
              </w:rPr>
            </w:pPr>
          </w:p>
        </w:tc>
      </w:tr>
      <w:tr w:rsidR="00684D4F" w:rsidRPr="00FA3168" w14:paraId="270FFAE3" w14:textId="77777777" w:rsidTr="00901B03">
        <w:tc>
          <w:tcPr>
            <w:tcW w:w="4394" w:type="dxa"/>
          </w:tcPr>
          <w:p w14:paraId="78A676B8" w14:textId="33750AB3" w:rsidR="00684D4F" w:rsidRPr="00FA3168" w:rsidRDefault="00684D4F" w:rsidP="00901B03">
            <w:pPr>
              <w:rPr>
                <w:lang w:val="cs-CZ"/>
              </w:rPr>
            </w:pPr>
            <w:r w:rsidRPr="00485F5E">
              <w:rPr>
                <w:lang w:val="cs-CZ"/>
              </w:rPr>
              <w:t>Projektová dokumentace</w:t>
            </w:r>
            <w:r w:rsidR="00B65880" w:rsidRPr="00485F5E">
              <w:rPr>
                <w:szCs w:val="20"/>
                <w:bdr w:val="none" w:sz="0" w:space="0" w:color="auto" w:frame="1"/>
                <w:lang w:val="cs-CZ"/>
              </w:rPr>
              <w:t xml:space="preserve"> pro objekty ZŠ Mírová</w:t>
            </w:r>
            <w:r w:rsidR="001A2BB1">
              <w:rPr>
                <w:szCs w:val="20"/>
                <w:bdr w:val="none" w:sz="0" w:space="0" w:color="auto" w:frame="1"/>
                <w:lang w:val="cs-CZ"/>
              </w:rPr>
              <w:t xml:space="preserve"> a</w:t>
            </w:r>
            <w:r w:rsidR="001A2BB1" w:rsidRPr="00485F5E">
              <w:rPr>
                <w:szCs w:val="20"/>
                <w:bdr w:val="none" w:sz="0" w:space="0" w:color="auto" w:frame="1"/>
                <w:lang w:val="cs-CZ"/>
              </w:rPr>
              <w:t xml:space="preserve"> </w:t>
            </w:r>
            <w:r w:rsidR="00B65880" w:rsidRPr="00485F5E">
              <w:rPr>
                <w:szCs w:val="20"/>
                <w:bdr w:val="none" w:sz="0" w:space="0" w:color="auto" w:frame="1"/>
                <w:lang w:val="cs-CZ"/>
              </w:rPr>
              <w:t xml:space="preserve">ZŠ Pod Vodojemem </w:t>
            </w:r>
          </w:p>
        </w:tc>
        <w:tc>
          <w:tcPr>
            <w:tcW w:w="3815" w:type="dxa"/>
          </w:tcPr>
          <w:p w14:paraId="252567E8" w14:textId="4353F144" w:rsidR="001A2BB1" w:rsidRPr="004E4D8B" w:rsidRDefault="00F84235" w:rsidP="00C9517C">
            <w:pPr>
              <w:rPr>
                <w:lang w:val="cs-CZ"/>
              </w:rPr>
            </w:pPr>
            <w:r w:rsidRPr="005E3428">
              <w:rPr>
                <w:b/>
                <w:bCs/>
                <w:lang w:val="cs-CZ"/>
              </w:rPr>
              <w:t>Digitronic CZ s.r.o</w:t>
            </w:r>
            <w:r w:rsidRPr="00F84235">
              <w:rPr>
                <w:lang w:val="cs-CZ"/>
              </w:rPr>
              <w:t>.</w:t>
            </w:r>
            <w:r w:rsidR="00452208">
              <w:rPr>
                <w:lang w:val="cs-CZ"/>
              </w:rPr>
              <w:t xml:space="preserve">, se sídlem </w:t>
            </w:r>
            <w:r w:rsidRPr="00F84235">
              <w:rPr>
                <w:lang w:val="cs-CZ"/>
              </w:rPr>
              <w:t>Za Pasáží 1429, Pardubice, PSČ 530 02</w:t>
            </w:r>
            <w:r w:rsidR="00452208">
              <w:rPr>
                <w:lang w:val="cs-CZ"/>
              </w:rPr>
              <w:t xml:space="preserve">, </w:t>
            </w:r>
            <w:r w:rsidRPr="00F84235">
              <w:rPr>
                <w:lang w:val="cs-CZ"/>
              </w:rPr>
              <w:t>IČ</w:t>
            </w:r>
            <w:r w:rsidR="00452208">
              <w:rPr>
                <w:lang w:val="cs-CZ"/>
              </w:rPr>
              <w:t>O</w:t>
            </w:r>
            <w:r w:rsidRPr="00F84235">
              <w:rPr>
                <w:lang w:val="cs-CZ"/>
              </w:rPr>
              <w:t xml:space="preserve"> 481168017</w:t>
            </w:r>
          </w:p>
        </w:tc>
      </w:tr>
      <w:tr w:rsidR="001A2BB1" w:rsidRPr="00FA3168" w14:paraId="3F2B6841" w14:textId="77777777" w:rsidTr="00901B03">
        <w:tc>
          <w:tcPr>
            <w:tcW w:w="4394" w:type="dxa"/>
          </w:tcPr>
          <w:p w14:paraId="4FE99102" w14:textId="637C6648" w:rsidR="001A2BB1" w:rsidRPr="00FA3168" w:rsidRDefault="001A2BB1" w:rsidP="00901B03">
            <w:pPr>
              <w:rPr>
                <w:lang w:val="cs-CZ"/>
              </w:rPr>
            </w:pPr>
            <w:r w:rsidRPr="00485F5E">
              <w:rPr>
                <w:lang w:val="cs-CZ"/>
              </w:rPr>
              <w:lastRenderedPageBreak/>
              <w:t>Projektová dokumentace</w:t>
            </w:r>
            <w:r w:rsidRPr="00485F5E">
              <w:rPr>
                <w:szCs w:val="20"/>
                <w:bdr w:val="none" w:sz="0" w:space="0" w:color="auto" w:frame="1"/>
                <w:lang w:val="cs-CZ"/>
              </w:rPr>
              <w:t xml:space="preserve"> pro</w:t>
            </w:r>
            <w:r>
              <w:rPr>
                <w:szCs w:val="20"/>
                <w:bdr w:val="none" w:sz="0" w:space="0" w:color="auto" w:frame="1"/>
                <w:lang w:val="cs-CZ"/>
              </w:rPr>
              <w:t xml:space="preserve"> </w:t>
            </w:r>
            <w:r w:rsidRPr="00485F5E">
              <w:rPr>
                <w:szCs w:val="20"/>
                <w:bdr w:val="none" w:sz="0" w:space="0" w:color="auto" w:frame="1"/>
                <w:lang w:val="cs-CZ"/>
              </w:rPr>
              <w:t>Magistrát</w:t>
            </w:r>
          </w:p>
        </w:tc>
        <w:tc>
          <w:tcPr>
            <w:tcW w:w="3815" w:type="dxa"/>
          </w:tcPr>
          <w:p w14:paraId="658F5D37" w14:textId="6C5331B1" w:rsidR="001A2BB1" w:rsidRPr="001A2BB1" w:rsidRDefault="001A2BB1" w:rsidP="001A2BB1">
            <w:pPr>
              <w:rPr>
                <w:lang w:val="cs-CZ"/>
              </w:rPr>
            </w:pPr>
            <w:r w:rsidRPr="005E3428">
              <w:rPr>
                <w:b/>
                <w:bCs/>
                <w:lang w:val="cs-CZ"/>
              </w:rPr>
              <w:t>MARTIA a.s</w:t>
            </w:r>
            <w:r w:rsidRPr="004E4D8B">
              <w:rPr>
                <w:lang w:val="cs-CZ"/>
              </w:rPr>
              <w:t xml:space="preserve">., </w:t>
            </w:r>
            <w:r w:rsidRPr="001A2BB1">
              <w:rPr>
                <w:lang w:val="cs-CZ"/>
              </w:rPr>
              <w:t>Mezní 2854/4, Severní Terasa, 400 11 Ústí nad Labem</w:t>
            </w:r>
            <w:r>
              <w:rPr>
                <w:lang w:val="cs-CZ"/>
              </w:rPr>
              <w:t xml:space="preserve">, IČO: </w:t>
            </w:r>
            <w:r w:rsidRPr="001A2BB1">
              <w:rPr>
                <w:lang w:val="cs-CZ"/>
              </w:rPr>
              <w:t>250</w:t>
            </w:r>
            <w:r>
              <w:rPr>
                <w:lang w:val="cs-CZ"/>
              </w:rPr>
              <w:t xml:space="preserve"> </w:t>
            </w:r>
            <w:r w:rsidRPr="001A2BB1">
              <w:rPr>
                <w:lang w:val="cs-CZ"/>
              </w:rPr>
              <w:t>06</w:t>
            </w:r>
            <w:r>
              <w:rPr>
                <w:lang w:val="cs-CZ"/>
              </w:rPr>
              <w:t xml:space="preserve"> </w:t>
            </w:r>
            <w:r w:rsidRPr="001A2BB1">
              <w:rPr>
                <w:lang w:val="cs-CZ"/>
              </w:rPr>
              <w:t>754</w:t>
            </w:r>
            <w:r w:rsidRPr="001A2BB1">
              <w:rPr>
                <w:lang w:val="cs-CZ"/>
              </w:rPr>
              <w:tab/>
            </w:r>
          </w:p>
          <w:p w14:paraId="4E6CCE19" w14:textId="53FAA583" w:rsidR="001A2BB1" w:rsidRPr="00FA3168" w:rsidRDefault="001A2BB1" w:rsidP="001A2BB1">
            <w:pPr>
              <w:rPr>
                <w:lang w:val="cs-CZ"/>
              </w:rPr>
            </w:pPr>
            <w:r w:rsidRPr="005E3428">
              <w:rPr>
                <w:b/>
                <w:bCs/>
                <w:lang w:val="cs-CZ"/>
              </w:rPr>
              <w:t>STAVCHEM spol. s r.o</w:t>
            </w:r>
            <w:r w:rsidRPr="001A2BB1">
              <w:rPr>
                <w:lang w:val="cs-CZ"/>
              </w:rPr>
              <w:t>.</w:t>
            </w:r>
            <w:r>
              <w:rPr>
                <w:lang w:val="cs-CZ"/>
              </w:rPr>
              <w:t xml:space="preserve">, </w:t>
            </w:r>
            <w:r w:rsidRPr="001A2BB1">
              <w:rPr>
                <w:lang w:val="cs-CZ"/>
              </w:rPr>
              <w:t>Revoluční 1930/86, Ústí nad Labem-centrum, 400 01 Ústí nad Labem</w:t>
            </w:r>
            <w:r>
              <w:rPr>
                <w:lang w:val="cs-CZ"/>
              </w:rPr>
              <w:t xml:space="preserve">, IČO: </w:t>
            </w:r>
            <w:r w:rsidRPr="001A2BB1">
              <w:rPr>
                <w:lang w:val="cs-CZ"/>
              </w:rPr>
              <w:t>473</w:t>
            </w:r>
            <w:r>
              <w:rPr>
                <w:lang w:val="cs-CZ"/>
              </w:rPr>
              <w:t xml:space="preserve"> </w:t>
            </w:r>
            <w:r w:rsidRPr="001A2BB1">
              <w:rPr>
                <w:lang w:val="cs-CZ"/>
              </w:rPr>
              <w:t>07</w:t>
            </w:r>
            <w:r>
              <w:rPr>
                <w:lang w:val="cs-CZ"/>
              </w:rPr>
              <w:t xml:space="preserve"> </w:t>
            </w:r>
            <w:r w:rsidRPr="001A2BB1">
              <w:rPr>
                <w:lang w:val="cs-CZ"/>
              </w:rPr>
              <w:t>200</w:t>
            </w:r>
          </w:p>
        </w:tc>
      </w:tr>
      <w:tr w:rsidR="00901B03" w:rsidRPr="00FA3168" w14:paraId="4A876EC0" w14:textId="77777777" w:rsidTr="00901B03">
        <w:tc>
          <w:tcPr>
            <w:tcW w:w="4394" w:type="dxa"/>
          </w:tcPr>
          <w:p w14:paraId="28951FC3" w14:textId="0DCDFC1C" w:rsidR="00901B03" w:rsidRPr="00FA3168" w:rsidRDefault="001845F4" w:rsidP="00901B03">
            <w:pPr>
              <w:rPr>
                <w:lang w:val="cs-CZ"/>
              </w:rPr>
            </w:pPr>
            <w:r w:rsidRPr="00FA3168">
              <w:rPr>
                <w:lang w:val="cs-CZ"/>
              </w:rPr>
              <w:t>Podkladový vzor pro návrh smlouvy</w:t>
            </w:r>
          </w:p>
        </w:tc>
        <w:tc>
          <w:tcPr>
            <w:tcW w:w="3815" w:type="dxa"/>
          </w:tcPr>
          <w:p w14:paraId="7BF03E00" w14:textId="44DE222A" w:rsidR="00901B03" w:rsidRPr="00FA3168" w:rsidRDefault="00684D4F" w:rsidP="00901B03">
            <w:pPr>
              <w:rPr>
                <w:lang w:val="cs-CZ"/>
              </w:rPr>
            </w:pPr>
            <w:r w:rsidRPr="005E3428">
              <w:rPr>
                <w:b/>
                <w:bCs/>
                <w:lang w:val="cs-CZ"/>
              </w:rPr>
              <w:t>Asociace poskytovatelů energetických služeb, z.</w:t>
            </w:r>
            <w:r w:rsidR="00CB0D92" w:rsidRPr="005E3428">
              <w:rPr>
                <w:b/>
                <w:bCs/>
                <w:lang w:val="cs-CZ"/>
              </w:rPr>
              <w:t xml:space="preserve"> </w:t>
            </w:r>
            <w:r w:rsidRPr="005E3428">
              <w:rPr>
                <w:b/>
                <w:bCs/>
                <w:lang w:val="cs-CZ"/>
              </w:rPr>
              <w:t>s</w:t>
            </w:r>
            <w:r w:rsidRPr="00FA3168">
              <w:rPr>
                <w:lang w:val="cs-CZ"/>
              </w:rPr>
              <w:t>.</w:t>
            </w:r>
            <w:r w:rsidR="00511CDD" w:rsidRPr="00FA3168">
              <w:rPr>
                <w:lang w:val="cs-CZ"/>
              </w:rPr>
              <w:t>,</w:t>
            </w:r>
            <w:r w:rsidRPr="00FA3168">
              <w:rPr>
                <w:lang w:val="cs-CZ"/>
              </w:rPr>
              <w:t xml:space="preserve"> IČO 72545879, se sídlem U Voborníků 852/10, 190 00 Praha 9</w:t>
            </w:r>
          </w:p>
        </w:tc>
      </w:tr>
    </w:tbl>
    <w:p w14:paraId="62E3637D" w14:textId="77777777" w:rsidR="000C1096" w:rsidRDefault="000C1096" w:rsidP="0039020A">
      <w:pPr>
        <w:pStyle w:val="Nadpis4"/>
        <w:numPr>
          <w:ilvl w:val="0"/>
          <w:numId w:val="0"/>
        </w:numPr>
        <w:ind w:left="709"/>
        <w:rPr>
          <w:lang w:val="cs-CZ"/>
        </w:rPr>
      </w:pPr>
    </w:p>
    <w:p w14:paraId="230FD327" w14:textId="34EF7EE2" w:rsidR="00901B03" w:rsidRPr="00FA3168" w:rsidRDefault="009F233E" w:rsidP="0039020A">
      <w:pPr>
        <w:pStyle w:val="Nadpis4"/>
        <w:rPr>
          <w:lang w:val="cs-CZ"/>
        </w:rPr>
      </w:pPr>
      <w:r w:rsidRPr="00FA3168">
        <w:rPr>
          <w:lang w:val="cs-CZ"/>
        </w:rPr>
        <w:t>Zadávací dokumentace neobsahuje informace, které jsou výsledkem předběžné tržní konzultace</w:t>
      </w:r>
      <w:r w:rsidR="008613D6" w:rsidRPr="00FA3168">
        <w:rPr>
          <w:lang w:val="cs-CZ"/>
        </w:rPr>
        <w:t>.</w:t>
      </w:r>
    </w:p>
    <w:p w14:paraId="325C540A" w14:textId="6C6FCA98" w:rsidR="001845F4" w:rsidRPr="00FA3168" w:rsidRDefault="001845F4" w:rsidP="00FE0307">
      <w:pPr>
        <w:pStyle w:val="Nadpis3"/>
      </w:pPr>
      <w:bookmarkStart w:id="20" w:name="_Toc117599153"/>
      <w:r w:rsidRPr="00FA3168">
        <w:t>Předmět veřejné zakázky</w:t>
      </w:r>
      <w:bookmarkEnd w:id="20"/>
    </w:p>
    <w:p w14:paraId="45CF01B8" w14:textId="12D7FDD0" w:rsidR="003F0C2B" w:rsidRPr="00FA3168" w:rsidRDefault="003F0C2B" w:rsidP="0039020A">
      <w:pPr>
        <w:pStyle w:val="Nadpis4"/>
        <w:rPr>
          <w:b/>
          <w:lang w:val="cs-CZ"/>
        </w:rPr>
      </w:pPr>
      <w:bookmarkStart w:id="21" w:name="_Hlk5992583"/>
      <w:r w:rsidRPr="00FA3168">
        <w:rPr>
          <w:lang w:val="cs-CZ"/>
        </w:rPr>
        <w:t>P</w:t>
      </w:r>
      <w:r w:rsidR="001845F4" w:rsidRPr="00FA3168">
        <w:rPr>
          <w:lang w:val="cs-CZ"/>
        </w:rPr>
        <w:t>ř</w:t>
      </w:r>
      <w:r w:rsidRPr="00FA3168">
        <w:rPr>
          <w:lang w:val="cs-CZ"/>
        </w:rPr>
        <w:t>edm</w:t>
      </w:r>
      <w:r w:rsidR="001845F4" w:rsidRPr="00FA3168">
        <w:rPr>
          <w:lang w:val="cs-CZ"/>
        </w:rPr>
        <w:t>ě</w:t>
      </w:r>
      <w:r w:rsidRPr="00FA3168">
        <w:rPr>
          <w:lang w:val="cs-CZ"/>
        </w:rPr>
        <w:t>t</w:t>
      </w:r>
      <w:r w:rsidR="001845F4" w:rsidRPr="00FA3168">
        <w:rPr>
          <w:lang w:val="cs-CZ"/>
        </w:rPr>
        <w:t>e</w:t>
      </w:r>
      <w:r w:rsidRPr="00FA3168">
        <w:rPr>
          <w:lang w:val="cs-CZ"/>
        </w:rPr>
        <w:t xml:space="preserve">m </w:t>
      </w:r>
      <w:r w:rsidR="001845F4" w:rsidRPr="00FA3168">
        <w:rPr>
          <w:lang w:val="cs-CZ"/>
        </w:rPr>
        <w:t>veřejné zakázky</w:t>
      </w:r>
      <w:r w:rsidRPr="00FA3168">
        <w:rPr>
          <w:lang w:val="cs-CZ"/>
        </w:rPr>
        <w:t xml:space="preserve"> je </w:t>
      </w:r>
      <w:bookmarkEnd w:id="21"/>
      <w:r w:rsidR="00AE30A0">
        <w:rPr>
          <w:lang w:val="cs-CZ"/>
        </w:rPr>
        <w:t>p</w:t>
      </w:r>
      <w:r w:rsidR="00452FE6" w:rsidRPr="00FA3168">
        <w:rPr>
          <w:lang w:val="cs-CZ"/>
        </w:rPr>
        <w:t xml:space="preserve">oskytování energetických služeb metodou EPC ve vybraných budovách města Ústí nad Labem </w:t>
      </w:r>
      <w:r w:rsidRPr="00FA3168">
        <w:rPr>
          <w:lang w:val="cs-CZ"/>
        </w:rPr>
        <w:t>(</w:t>
      </w:r>
      <w:r w:rsidR="00A466DA" w:rsidRPr="00FA3168">
        <w:rPr>
          <w:lang w:val="cs-CZ"/>
        </w:rPr>
        <w:t>dále</w:t>
      </w:r>
      <w:r w:rsidRPr="00FA3168">
        <w:rPr>
          <w:lang w:val="cs-CZ"/>
        </w:rPr>
        <w:t xml:space="preserve"> </w:t>
      </w:r>
      <w:r w:rsidR="00A466DA" w:rsidRPr="00FA3168">
        <w:rPr>
          <w:lang w:val="cs-CZ"/>
        </w:rPr>
        <w:t>j</w:t>
      </w:r>
      <w:r w:rsidRPr="00FA3168">
        <w:rPr>
          <w:lang w:val="cs-CZ"/>
        </w:rPr>
        <w:t>ako „</w:t>
      </w:r>
      <w:r w:rsidR="001845F4" w:rsidRPr="00FA3168">
        <w:rPr>
          <w:b/>
          <w:lang w:val="cs-CZ"/>
        </w:rPr>
        <w:t>předmět veřejné zakázky</w:t>
      </w:r>
      <w:r w:rsidRPr="00FA3168">
        <w:rPr>
          <w:lang w:val="cs-CZ"/>
        </w:rPr>
        <w:t>“).</w:t>
      </w:r>
    </w:p>
    <w:p w14:paraId="3181BAFF" w14:textId="670CF13F" w:rsidR="003F0C2B" w:rsidRPr="000C1096" w:rsidRDefault="003F0C2B" w:rsidP="0039020A">
      <w:pPr>
        <w:pStyle w:val="Nadpis4"/>
        <w:rPr>
          <w:lang w:val="cs-CZ"/>
        </w:rPr>
      </w:pPr>
      <w:r w:rsidRPr="000C1096">
        <w:rPr>
          <w:lang w:val="cs-CZ"/>
        </w:rPr>
        <w:t>Hlavn</w:t>
      </w:r>
      <w:r w:rsidR="001845F4" w:rsidRPr="000C1096">
        <w:rPr>
          <w:lang w:val="cs-CZ"/>
        </w:rPr>
        <w:t>í</w:t>
      </w:r>
      <w:r w:rsidRPr="000C1096">
        <w:rPr>
          <w:lang w:val="cs-CZ"/>
        </w:rPr>
        <w:t xml:space="preserve"> kód CPV:</w:t>
      </w:r>
    </w:p>
    <w:p w14:paraId="58EFA998" w14:textId="4E5CE66E" w:rsidR="003F0C2B" w:rsidRPr="00FA3168" w:rsidRDefault="003F0C2B" w:rsidP="003F0C2B">
      <w:pPr>
        <w:ind w:left="3261" w:hanging="2552"/>
        <w:rPr>
          <w:lang w:val="cs-CZ"/>
        </w:rPr>
      </w:pPr>
      <w:r w:rsidRPr="00FA3168">
        <w:rPr>
          <w:lang w:val="cs-CZ"/>
        </w:rPr>
        <w:t xml:space="preserve">71314000-2 </w:t>
      </w:r>
      <w:r w:rsidR="001845F4" w:rsidRPr="00FA3168">
        <w:rPr>
          <w:lang w:val="cs-CZ"/>
        </w:rPr>
        <w:t>Energetické a související služby</w:t>
      </w:r>
    </w:p>
    <w:p w14:paraId="7D4A07B4" w14:textId="77F47A64" w:rsidR="003F0C2B" w:rsidRPr="00FA3168" w:rsidRDefault="00A466DA" w:rsidP="003F0C2B">
      <w:pPr>
        <w:ind w:left="3261" w:hanging="2552"/>
        <w:rPr>
          <w:lang w:val="cs-CZ"/>
        </w:rPr>
      </w:pPr>
      <w:r w:rsidRPr="00FA3168">
        <w:rPr>
          <w:lang w:val="cs-CZ"/>
        </w:rPr>
        <w:t>Dodatečné</w:t>
      </w:r>
      <w:r w:rsidR="003F0C2B" w:rsidRPr="00FA3168">
        <w:rPr>
          <w:lang w:val="cs-CZ"/>
        </w:rPr>
        <w:t xml:space="preserve"> kódy CPV: </w:t>
      </w:r>
    </w:p>
    <w:p w14:paraId="23D591BB" w14:textId="7CE3C736" w:rsidR="001845F4" w:rsidRPr="00FA3168" w:rsidRDefault="001845F4" w:rsidP="0039020A">
      <w:pPr>
        <w:pStyle w:val="Nadpis4"/>
        <w:numPr>
          <w:ilvl w:val="0"/>
          <w:numId w:val="0"/>
        </w:numPr>
        <w:ind w:left="709"/>
        <w:rPr>
          <w:lang w:val="cs-CZ"/>
        </w:rPr>
      </w:pPr>
      <w:bookmarkStart w:id="22" w:name="_Toc487700724"/>
      <w:bookmarkStart w:id="23" w:name="_Toc4416606"/>
      <w:bookmarkStart w:id="24" w:name="_Toc4416900"/>
      <w:bookmarkStart w:id="25" w:name="_Toc4416949"/>
      <w:r w:rsidRPr="00FA3168">
        <w:rPr>
          <w:lang w:val="cs-CZ"/>
        </w:rPr>
        <w:t>45300000-0 Stavebně-montážní práce</w:t>
      </w:r>
    </w:p>
    <w:p w14:paraId="043EA31E" w14:textId="1901C6BF" w:rsidR="001845F4" w:rsidRPr="00FA3168" w:rsidRDefault="001845F4" w:rsidP="0039020A">
      <w:pPr>
        <w:pStyle w:val="Nadpis4"/>
        <w:numPr>
          <w:ilvl w:val="0"/>
          <w:numId w:val="0"/>
        </w:numPr>
        <w:ind w:left="709"/>
        <w:rPr>
          <w:lang w:val="cs-CZ"/>
        </w:rPr>
      </w:pPr>
      <w:r w:rsidRPr="00FA3168">
        <w:rPr>
          <w:lang w:val="cs-CZ"/>
        </w:rPr>
        <w:t>45316000-5 Instalace a montáž osvětlovacích a signalizačních systémů</w:t>
      </w:r>
    </w:p>
    <w:p w14:paraId="4A96E882" w14:textId="17B3E0CF" w:rsidR="001845F4" w:rsidRPr="00FA3168" w:rsidRDefault="001845F4" w:rsidP="0039020A">
      <w:pPr>
        <w:pStyle w:val="Nadpis4"/>
        <w:numPr>
          <w:ilvl w:val="0"/>
          <w:numId w:val="0"/>
        </w:numPr>
        <w:ind w:left="709"/>
        <w:rPr>
          <w:lang w:val="cs-CZ"/>
        </w:rPr>
      </w:pPr>
      <w:r w:rsidRPr="00FA3168">
        <w:rPr>
          <w:lang w:val="cs-CZ"/>
        </w:rPr>
        <w:t>45232141-2 Vytápění</w:t>
      </w:r>
    </w:p>
    <w:p w14:paraId="3108BB4F" w14:textId="1E1C20C6" w:rsidR="001845F4" w:rsidRPr="00FA3168" w:rsidRDefault="001845F4" w:rsidP="0039020A">
      <w:pPr>
        <w:pStyle w:val="Nadpis4"/>
        <w:numPr>
          <w:ilvl w:val="0"/>
          <w:numId w:val="0"/>
        </w:numPr>
        <w:ind w:left="709"/>
        <w:rPr>
          <w:lang w:val="cs-CZ"/>
        </w:rPr>
      </w:pPr>
      <w:r w:rsidRPr="00FA3168">
        <w:rPr>
          <w:lang w:val="cs-CZ"/>
        </w:rPr>
        <w:t>31500000-1 Elektrické zdroje světla a svítidla</w:t>
      </w:r>
    </w:p>
    <w:p w14:paraId="5D5254D5" w14:textId="0330BFCD" w:rsidR="003F0C2B" w:rsidRPr="00FA3168" w:rsidRDefault="003F0C2B" w:rsidP="0039020A">
      <w:pPr>
        <w:pStyle w:val="Nadpis4"/>
        <w:rPr>
          <w:lang w:val="cs-CZ"/>
        </w:rPr>
      </w:pPr>
      <w:r w:rsidRPr="00FA3168">
        <w:rPr>
          <w:lang w:val="cs-CZ"/>
        </w:rPr>
        <w:t>Podrobn</w:t>
      </w:r>
      <w:r w:rsidR="00511CDD" w:rsidRPr="00FA3168">
        <w:rPr>
          <w:lang w:val="cs-CZ"/>
        </w:rPr>
        <w:t>é</w:t>
      </w:r>
      <w:r w:rsidRPr="00FA3168">
        <w:rPr>
          <w:lang w:val="cs-CZ"/>
        </w:rPr>
        <w:t xml:space="preserve"> </w:t>
      </w:r>
      <w:r w:rsidR="00A466DA" w:rsidRPr="00FA3168">
        <w:rPr>
          <w:lang w:val="cs-CZ"/>
        </w:rPr>
        <w:t>vymezení</w:t>
      </w:r>
      <w:r w:rsidRPr="00FA3168">
        <w:rPr>
          <w:lang w:val="cs-CZ"/>
        </w:rPr>
        <w:t xml:space="preserve"> </w:t>
      </w:r>
      <w:r w:rsidR="001845F4" w:rsidRPr="00FA3168">
        <w:rPr>
          <w:lang w:val="cs-CZ"/>
        </w:rPr>
        <w:t>předmětu veřejné zakázky je uveden</w:t>
      </w:r>
      <w:r w:rsidR="00511CDD" w:rsidRPr="00FA3168">
        <w:rPr>
          <w:lang w:val="cs-CZ"/>
        </w:rPr>
        <w:t>o</w:t>
      </w:r>
      <w:r w:rsidR="001845F4" w:rsidRPr="00FA3168">
        <w:rPr>
          <w:lang w:val="cs-CZ"/>
        </w:rPr>
        <w:t xml:space="preserve"> v části</w:t>
      </w:r>
      <w:r w:rsidR="001845F4" w:rsidRPr="00FA3168">
        <w:rPr>
          <w:b/>
          <w:bCs/>
          <w:lang w:val="cs-CZ"/>
        </w:rPr>
        <w:t xml:space="preserve"> </w:t>
      </w:r>
      <w:r w:rsidRPr="00FA3168">
        <w:rPr>
          <w:lang w:val="cs-CZ"/>
        </w:rPr>
        <w:t xml:space="preserve">B. </w:t>
      </w:r>
      <w:r w:rsidR="00405FE3" w:rsidRPr="00FA3168">
        <w:rPr>
          <w:lang w:val="cs-CZ"/>
        </w:rPr>
        <w:t xml:space="preserve">Popis </w:t>
      </w:r>
      <w:r w:rsidR="001845F4" w:rsidRPr="00FA3168">
        <w:rPr>
          <w:lang w:val="cs-CZ"/>
        </w:rPr>
        <w:t>předmětu veřejné zakázky</w:t>
      </w:r>
      <w:r w:rsidR="00452FE6" w:rsidRPr="00FA3168">
        <w:rPr>
          <w:lang w:val="cs-CZ"/>
        </w:rPr>
        <w:t xml:space="preserve"> a </w:t>
      </w:r>
      <w:r w:rsidR="00511CDD" w:rsidRPr="00FA3168">
        <w:rPr>
          <w:lang w:val="cs-CZ"/>
        </w:rPr>
        <w:t>v</w:t>
      </w:r>
      <w:r w:rsidR="00116871">
        <w:rPr>
          <w:lang w:val="cs-CZ"/>
        </w:rPr>
        <w:t> </w:t>
      </w:r>
      <w:r w:rsidR="00452FE6" w:rsidRPr="00FA3168">
        <w:rPr>
          <w:lang w:val="cs-CZ"/>
        </w:rPr>
        <w:t>přílohách</w:t>
      </w:r>
      <w:r w:rsidR="00116871">
        <w:rPr>
          <w:lang w:val="cs-CZ"/>
        </w:rPr>
        <w:t xml:space="preserve"> Zadávací dokumentace</w:t>
      </w:r>
      <w:r w:rsidRPr="00FA3168">
        <w:rPr>
          <w:lang w:val="cs-CZ"/>
        </w:rPr>
        <w:t>.</w:t>
      </w:r>
    </w:p>
    <w:p w14:paraId="3A8D531C" w14:textId="4AEF9BCA" w:rsidR="003F0C2B" w:rsidRPr="00FA3168" w:rsidRDefault="002D4D27" w:rsidP="00FE0307">
      <w:pPr>
        <w:pStyle w:val="Nadpis3"/>
      </w:pPr>
      <w:bookmarkStart w:id="26" w:name="_Toc117599154"/>
      <w:bookmarkEnd w:id="22"/>
      <w:bookmarkEnd w:id="23"/>
      <w:bookmarkEnd w:id="24"/>
      <w:bookmarkEnd w:id="25"/>
      <w:r w:rsidRPr="00FA3168">
        <w:t>Komplexnost dodávky a její nedělitelnost</w:t>
      </w:r>
      <w:bookmarkEnd w:id="26"/>
    </w:p>
    <w:p w14:paraId="5ABA29F1" w14:textId="52AC2A2B" w:rsidR="003F0C2B" w:rsidRPr="00FA3168" w:rsidRDefault="002D4D27" w:rsidP="0039020A">
      <w:pPr>
        <w:pStyle w:val="Nadpis4"/>
        <w:rPr>
          <w:lang w:val="cs-CZ"/>
        </w:rPr>
      </w:pPr>
      <w:r w:rsidRPr="00FA3168">
        <w:rPr>
          <w:lang w:val="cs-CZ"/>
        </w:rPr>
        <w:t xml:space="preserve">Dodavatel, resp. účastník zadávacího řízení předloží žádost o účast, resp. nabídku na celý předmět </w:t>
      </w:r>
      <w:r w:rsidR="005257F2" w:rsidRPr="00FA3168">
        <w:rPr>
          <w:lang w:val="cs-CZ"/>
        </w:rPr>
        <w:t xml:space="preserve">veřejné </w:t>
      </w:r>
      <w:r w:rsidRPr="00FA3168">
        <w:rPr>
          <w:lang w:val="cs-CZ"/>
        </w:rPr>
        <w:t>zakázky.</w:t>
      </w:r>
    </w:p>
    <w:p w14:paraId="368C7622" w14:textId="47F26BB6" w:rsidR="00C61D7E" w:rsidRPr="00FA3168" w:rsidRDefault="00C501FD" w:rsidP="0039020A">
      <w:pPr>
        <w:pStyle w:val="Nadpis4"/>
        <w:rPr>
          <w:lang w:val="cs-CZ"/>
        </w:rPr>
      </w:pPr>
      <w:bookmarkStart w:id="27" w:name="_Hlk5992643"/>
      <w:bookmarkStart w:id="28" w:name="_Toc487700725"/>
      <w:bookmarkStart w:id="29" w:name="_Toc4416607"/>
      <w:bookmarkStart w:id="30" w:name="_Toc4416901"/>
      <w:bookmarkStart w:id="31" w:name="_Toc4416950"/>
      <w:r w:rsidRPr="00FA3168">
        <w:rPr>
          <w:lang w:val="cs-CZ"/>
        </w:rPr>
        <w:t>Odůvodnění nerozdělení nadlimitní zakázky</w:t>
      </w:r>
      <w:r w:rsidR="00134BB4">
        <w:rPr>
          <w:lang w:val="cs-CZ"/>
        </w:rPr>
        <w:t xml:space="preserve"> na části</w:t>
      </w:r>
      <w:r w:rsidRPr="00FA3168">
        <w:rPr>
          <w:lang w:val="cs-CZ"/>
        </w:rPr>
        <w:t>:</w:t>
      </w:r>
      <w:r w:rsidR="00C61D7E" w:rsidRPr="00FA3168">
        <w:rPr>
          <w:lang w:val="cs-CZ"/>
        </w:rPr>
        <w:t xml:space="preserve"> </w:t>
      </w:r>
      <w:r w:rsidR="00B1739F" w:rsidRPr="00FA3168">
        <w:rPr>
          <w:lang w:val="cs-CZ"/>
        </w:rPr>
        <w:t xml:space="preserve">Podstatou </w:t>
      </w:r>
      <w:r w:rsidRPr="00FA3168">
        <w:rPr>
          <w:lang w:val="cs-CZ"/>
        </w:rPr>
        <w:t>energetických služeb je návrh, projektování a realizace investičních úsporných opatření v existující budově, areálu nebo jiné provozní jednotce včetně energetického managementu</w:t>
      </w:r>
      <w:r w:rsidR="00B80AA9" w:rsidRPr="00FA3168">
        <w:rPr>
          <w:lang w:val="cs-CZ"/>
        </w:rPr>
        <w:t>, přičemž</w:t>
      </w:r>
      <w:r w:rsidR="00B80AA9" w:rsidRPr="00485F5E">
        <w:rPr>
          <w:lang w:val="cs-CZ"/>
        </w:rPr>
        <w:t xml:space="preserve"> </w:t>
      </w:r>
      <w:r w:rsidR="00B80AA9" w:rsidRPr="00FA3168">
        <w:rPr>
          <w:lang w:val="cs-CZ"/>
        </w:rPr>
        <w:t xml:space="preserve">investiční náklady hradí </w:t>
      </w:r>
      <w:r w:rsidR="00134BB4">
        <w:rPr>
          <w:lang w:val="cs-CZ"/>
        </w:rPr>
        <w:t xml:space="preserve">vybraný </w:t>
      </w:r>
      <w:r w:rsidR="00B80AA9" w:rsidRPr="00FA3168">
        <w:rPr>
          <w:lang w:val="cs-CZ"/>
        </w:rPr>
        <w:t>dodavatel a úsporná opatření jsou několik let splácena z dosažených úspor</w:t>
      </w:r>
      <w:r w:rsidR="00B1739F" w:rsidRPr="00FA3168">
        <w:rPr>
          <w:lang w:val="cs-CZ"/>
        </w:rPr>
        <w:t xml:space="preserve">. </w:t>
      </w:r>
      <w:r w:rsidR="002C4C69" w:rsidRPr="00FA3168">
        <w:rPr>
          <w:lang w:val="cs-CZ"/>
        </w:rPr>
        <w:t xml:space="preserve">Ve smyslu metodiky </w:t>
      </w:r>
      <w:r w:rsidR="00FC1668" w:rsidRPr="00FA3168">
        <w:rPr>
          <w:lang w:val="cs-CZ"/>
        </w:rPr>
        <w:t xml:space="preserve">Ministerstva průmyslu a obchodu České republiky </w:t>
      </w:r>
      <w:r w:rsidR="00E916D4" w:rsidRPr="00FA3168">
        <w:rPr>
          <w:lang w:val="cs-CZ"/>
        </w:rPr>
        <w:t xml:space="preserve">k zadávání zakázek na energetické služby se zaručeným výsledkem (EPC) </w:t>
      </w:r>
      <w:r w:rsidR="002C4C69" w:rsidRPr="00FA3168">
        <w:rPr>
          <w:lang w:val="cs-CZ"/>
        </w:rPr>
        <w:t>a zákona č. 406/2000 Sb. o hospodaření energií proto celý projekt realizuje jen jeden dodavatel (poskytovatel energetických služeb / ESCO), který na sebe bere většinu finančních i technických rizik.</w:t>
      </w:r>
      <w:r w:rsidR="00C61D7E" w:rsidRPr="00FA3168">
        <w:rPr>
          <w:lang w:val="cs-CZ"/>
        </w:rPr>
        <w:t xml:space="preserve"> Zakázka tak nebyla rozdělena na části, neboť se jedná o jeden celek s věcnou, místní a časovou souvislostí. Rozdělením zakázky by nebyla naplněna podstata projektu EPC a nebylo by možné projekt vůbec realizovat.</w:t>
      </w:r>
    </w:p>
    <w:p w14:paraId="08A4C476" w14:textId="6D6ACB19" w:rsidR="003F0C2B" w:rsidRPr="00FA3168" w:rsidRDefault="003F0C2B" w:rsidP="00FE0307">
      <w:pPr>
        <w:pStyle w:val="Nadpis3"/>
      </w:pPr>
      <w:bookmarkStart w:id="32" w:name="_Toc117599155"/>
      <w:bookmarkEnd w:id="27"/>
      <w:r w:rsidRPr="00FA3168">
        <w:t xml:space="preserve">Zdroj </w:t>
      </w:r>
      <w:bookmarkEnd w:id="28"/>
      <w:bookmarkEnd w:id="29"/>
      <w:bookmarkEnd w:id="30"/>
      <w:bookmarkEnd w:id="31"/>
      <w:r w:rsidR="00511CDD" w:rsidRPr="00FA3168">
        <w:t xml:space="preserve">finančních </w:t>
      </w:r>
      <w:r w:rsidR="009F233E" w:rsidRPr="00FA3168">
        <w:t>prostředků</w:t>
      </w:r>
      <w:bookmarkEnd w:id="32"/>
    </w:p>
    <w:p w14:paraId="5F9B31FC" w14:textId="48430B0A" w:rsidR="009F233E" w:rsidRPr="00FA3168" w:rsidRDefault="001B75A6" w:rsidP="0039020A">
      <w:pPr>
        <w:pStyle w:val="Nadpis4"/>
        <w:rPr>
          <w:lang w:val="cs-CZ"/>
        </w:rPr>
      </w:pPr>
      <w:bookmarkStart w:id="33" w:name="_Toc522635378"/>
      <w:bookmarkStart w:id="34" w:name="_Toc525293192"/>
      <w:bookmarkStart w:id="35" w:name="_Toc4416608"/>
      <w:bookmarkStart w:id="36" w:name="_Toc4416902"/>
      <w:bookmarkStart w:id="37" w:name="_Toc4416951"/>
      <w:bookmarkEnd w:id="33"/>
      <w:bookmarkEnd w:id="34"/>
      <w:r w:rsidRPr="00FA3168">
        <w:rPr>
          <w:lang w:val="cs-CZ"/>
        </w:rPr>
        <w:t>P</w:t>
      </w:r>
      <w:r w:rsidR="002D4D27" w:rsidRPr="00FA3168">
        <w:rPr>
          <w:lang w:val="cs-CZ"/>
        </w:rPr>
        <w:t xml:space="preserve">ředmět </w:t>
      </w:r>
      <w:r w:rsidR="009F233E" w:rsidRPr="00FA3168">
        <w:rPr>
          <w:lang w:val="cs-CZ"/>
        </w:rPr>
        <w:t>veřejn</w:t>
      </w:r>
      <w:r w:rsidR="00511CDD" w:rsidRPr="00FA3168">
        <w:rPr>
          <w:lang w:val="cs-CZ"/>
        </w:rPr>
        <w:t>é</w:t>
      </w:r>
      <w:r w:rsidR="009F233E" w:rsidRPr="00FA3168">
        <w:rPr>
          <w:lang w:val="cs-CZ"/>
        </w:rPr>
        <w:t xml:space="preserve"> </w:t>
      </w:r>
      <w:r w:rsidR="002D4D27" w:rsidRPr="00FA3168">
        <w:rPr>
          <w:lang w:val="cs-CZ"/>
        </w:rPr>
        <w:t xml:space="preserve">zakázky bude </w:t>
      </w:r>
      <w:r w:rsidR="00837A54">
        <w:rPr>
          <w:lang w:val="cs-CZ"/>
        </w:rPr>
        <w:t>hrazen zp</w:t>
      </w:r>
      <w:r w:rsidR="00837A54" w:rsidRPr="00FA3168">
        <w:rPr>
          <w:lang w:val="cs-CZ"/>
        </w:rPr>
        <w:t>ů</w:t>
      </w:r>
      <w:r w:rsidR="00837A54">
        <w:rPr>
          <w:lang w:val="cs-CZ"/>
        </w:rPr>
        <w:t xml:space="preserve">sobem, kdy </w:t>
      </w:r>
      <w:r w:rsidR="002D2981">
        <w:rPr>
          <w:lang w:val="cs-CZ"/>
        </w:rPr>
        <w:t xml:space="preserve"> </w:t>
      </w:r>
      <w:r w:rsidR="00246E2D" w:rsidRPr="00FA3168">
        <w:rPr>
          <w:lang w:val="cs-CZ"/>
        </w:rPr>
        <w:t>splátky za</w:t>
      </w:r>
      <w:r w:rsidR="002D4D27" w:rsidRPr="00FA3168">
        <w:rPr>
          <w:lang w:val="cs-CZ"/>
        </w:rPr>
        <w:t xml:space="preserve"> investice a platby za služby</w:t>
      </w:r>
      <w:r w:rsidR="00837A54">
        <w:rPr>
          <w:lang w:val="cs-CZ"/>
        </w:rPr>
        <w:t xml:space="preserve"> budou</w:t>
      </w:r>
      <w:r w:rsidR="002D4D27" w:rsidRPr="00FA3168">
        <w:rPr>
          <w:lang w:val="cs-CZ"/>
        </w:rPr>
        <w:t xml:space="preserve"> spláceny</w:t>
      </w:r>
      <w:r w:rsidR="00674112" w:rsidRPr="00FA3168">
        <w:rPr>
          <w:lang w:val="cs-CZ"/>
        </w:rPr>
        <w:t xml:space="preserve"> </w:t>
      </w:r>
      <w:r w:rsidR="00246E2D" w:rsidRPr="00FA3168">
        <w:rPr>
          <w:lang w:val="cs-CZ"/>
        </w:rPr>
        <w:t xml:space="preserve">jednak (i) </w:t>
      </w:r>
      <w:r w:rsidR="00674112" w:rsidRPr="00FA3168">
        <w:rPr>
          <w:lang w:val="cs-CZ"/>
        </w:rPr>
        <w:t xml:space="preserve">z vlastních prostředků zadavatele </w:t>
      </w:r>
      <w:r w:rsidR="002D4D27" w:rsidRPr="00FA3168">
        <w:rPr>
          <w:lang w:val="cs-CZ"/>
        </w:rPr>
        <w:t>z budoucích úspor provozních nákladů energetického hospodářství</w:t>
      </w:r>
      <w:r w:rsidR="00246E2D" w:rsidRPr="00FA3168">
        <w:rPr>
          <w:lang w:val="cs-CZ"/>
        </w:rPr>
        <w:t xml:space="preserve">, (ii) z vlastních prostředků zadavatele nad rámec </w:t>
      </w:r>
      <w:r w:rsidR="00531E7E" w:rsidRPr="00FA3168">
        <w:rPr>
          <w:lang w:val="cs-CZ"/>
        </w:rPr>
        <w:t xml:space="preserve">úspor provozních nákladů energetického hospodářství </w:t>
      </w:r>
      <w:r w:rsidR="002D2981">
        <w:rPr>
          <w:lang w:val="cs-CZ"/>
        </w:rPr>
        <w:t xml:space="preserve">ve formě spolufinancování </w:t>
      </w:r>
      <w:r w:rsidR="00531E7E" w:rsidRPr="00FA3168">
        <w:rPr>
          <w:lang w:val="cs-CZ"/>
        </w:rPr>
        <w:t xml:space="preserve">a (iii) </w:t>
      </w:r>
      <w:r w:rsidR="00990271" w:rsidRPr="006C382A">
        <w:rPr>
          <w:lang w:val="cs-CZ"/>
        </w:rPr>
        <w:t>z části ze zdrojů dotace poskytnutých ze strany Ministerstva životního prostředí, prostřednictvím Státního fondu životního prostředí České republiky</w:t>
      </w:r>
      <w:r w:rsidR="00990271">
        <w:rPr>
          <w:lang w:val="cs-CZ"/>
        </w:rPr>
        <w:t xml:space="preserve"> </w:t>
      </w:r>
      <w:r w:rsidR="00990271" w:rsidRPr="006C382A">
        <w:rPr>
          <w:lang w:val="cs-CZ"/>
        </w:rPr>
        <w:t>z Národního programu Životní prostředí v rámci Národního plánu obnovy (dále jen „</w:t>
      </w:r>
      <w:r w:rsidR="00990271" w:rsidRPr="00990271">
        <w:rPr>
          <w:b/>
          <w:bCs/>
          <w:lang w:val="cs-CZ"/>
        </w:rPr>
        <w:t>Dotace</w:t>
      </w:r>
      <w:r w:rsidR="00990271" w:rsidRPr="006C382A">
        <w:rPr>
          <w:lang w:val="cs-CZ"/>
        </w:rPr>
        <w:t>“)</w:t>
      </w:r>
      <w:r w:rsidR="002D4D27" w:rsidRPr="00FA3168">
        <w:rPr>
          <w:lang w:val="cs-CZ"/>
        </w:rPr>
        <w:t>.</w:t>
      </w:r>
    </w:p>
    <w:p w14:paraId="17782693" w14:textId="01174E17" w:rsidR="00B63063" w:rsidRPr="00FA3168" w:rsidRDefault="00531E7E" w:rsidP="0039020A">
      <w:pPr>
        <w:pStyle w:val="Nadpis4"/>
        <w:rPr>
          <w:lang w:val="cs-CZ"/>
        </w:rPr>
      </w:pPr>
      <w:r w:rsidRPr="00FA3168">
        <w:rPr>
          <w:lang w:val="cs-CZ"/>
        </w:rPr>
        <w:t xml:space="preserve">S ohledem na odhady výše nákladů na investice a </w:t>
      </w:r>
      <w:r w:rsidR="00B63063" w:rsidRPr="00FA3168">
        <w:rPr>
          <w:lang w:val="cs-CZ"/>
        </w:rPr>
        <w:t xml:space="preserve">služby, očekávanou výši </w:t>
      </w:r>
      <w:r w:rsidR="00727D8A">
        <w:rPr>
          <w:lang w:val="cs-CZ"/>
        </w:rPr>
        <w:t>Dotace</w:t>
      </w:r>
      <w:r w:rsidR="00B63063" w:rsidRPr="00FA3168">
        <w:rPr>
          <w:lang w:val="cs-CZ"/>
        </w:rPr>
        <w:t xml:space="preserve"> a potenciál úspor provozních nákladů energetického hospodářství se o</w:t>
      </w:r>
      <w:r w:rsidR="00E00A9F" w:rsidRPr="00FA3168">
        <w:rPr>
          <w:lang w:val="cs-CZ"/>
        </w:rPr>
        <w:t>čekává, že c</w:t>
      </w:r>
      <w:r w:rsidR="001B75A6" w:rsidRPr="00FA3168">
        <w:rPr>
          <w:lang w:val="cs-CZ"/>
        </w:rPr>
        <w:t xml:space="preserve">ena předmětu plnění bude </w:t>
      </w:r>
    </w:p>
    <w:p w14:paraId="7CEB557F" w14:textId="3FF83F42" w:rsidR="00D43E55" w:rsidRPr="00421FAC" w:rsidRDefault="001B75A6" w:rsidP="00116871">
      <w:pPr>
        <w:pStyle w:val="Nadpis5"/>
      </w:pPr>
      <w:r w:rsidRPr="00FA3168">
        <w:lastRenderedPageBreak/>
        <w:t>z</w:t>
      </w:r>
      <w:r w:rsidR="007C5E3E" w:rsidRPr="00FA3168">
        <w:t> </w:t>
      </w:r>
      <w:r w:rsidR="00727D8A">
        <w:t>Dotace</w:t>
      </w:r>
      <w:r w:rsidR="00727D8A" w:rsidRPr="00FA3168">
        <w:t xml:space="preserve"> </w:t>
      </w:r>
      <w:r w:rsidR="00D43E55" w:rsidRPr="00FA3168">
        <w:t xml:space="preserve">financována </w:t>
      </w:r>
      <w:r w:rsidRPr="00FA3168">
        <w:t xml:space="preserve">ve výši </w:t>
      </w:r>
      <w:bookmarkStart w:id="38" w:name="_Hlk69385007"/>
      <w:r w:rsidR="00567E38" w:rsidRPr="00485F5E">
        <w:t>maximálně</w:t>
      </w:r>
      <w:r w:rsidR="00A92DE1" w:rsidRPr="00485F5E">
        <w:t xml:space="preserve"> </w:t>
      </w:r>
      <w:r w:rsidR="00C51218" w:rsidRPr="00C51218">
        <w:t>128</w:t>
      </w:r>
      <w:r w:rsidR="00C51218">
        <w:t xml:space="preserve"> </w:t>
      </w:r>
      <w:r w:rsidR="00C51218" w:rsidRPr="00C51218">
        <w:t>726</w:t>
      </w:r>
      <w:r w:rsidR="00C51218">
        <w:t xml:space="preserve"> </w:t>
      </w:r>
      <w:r w:rsidR="00C51218" w:rsidRPr="00C51218">
        <w:t>859,3</w:t>
      </w:r>
      <w:r w:rsidR="00116871">
        <w:t>0</w:t>
      </w:r>
      <w:r w:rsidR="00C51218" w:rsidRPr="00C51218">
        <w:t xml:space="preserve"> </w:t>
      </w:r>
      <w:r w:rsidR="00A92DE1" w:rsidRPr="00D97ADA">
        <w:t>Kč</w:t>
      </w:r>
      <w:r w:rsidR="00A92DE1" w:rsidRPr="00FA3168">
        <w:t xml:space="preserve"> </w:t>
      </w:r>
      <w:bookmarkStart w:id="39" w:name="_Hlk69385012"/>
      <w:bookmarkEnd w:id="38"/>
      <w:r w:rsidRPr="00FA3168">
        <w:t xml:space="preserve">na zavedení </w:t>
      </w:r>
      <w:r w:rsidRPr="00421FAC">
        <w:t>energeticky úsporných opatření</w:t>
      </w:r>
      <w:bookmarkEnd w:id="39"/>
      <w:r w:rsidR="00D43E55" w:rsidRPr="00421FAC">
        <w:t>;</w:t>
      </w:r>
    </w:p>
    <w:p w14:paraId="0A7C262C" w14:textId="7B503B21" w:rsidR="007C5E3E" w:rsidRPr="00B36F35" w:rsidRDefault="00D43E55" w:rsidP="00116871">
      <w:pPr>
        <w:pStyle w:val="Nadpis5"/>
      </w:pPr>
      <w:r w:rsidRPr="00421FAC">
        <w:t xml:space="preserve">z vlastních prostředků zadavatele nad rámec úspor provozních nákladů energetického hospodářství </w:t>
      </w:r>
      <w:r w:rsidR="007C5E3E" w:rsidRPr="00421FAC">
        <w:t xml:space="preserve">financována ve výši maximálně cca </w:t>
      </w:r>
      <w:r w:rsidR="007D39C0" w:rsidRPr="00F26CC3">
        <w:t>182</w:t>
      </w:r>
      <w:r w:rsidR="00862ED9">
        <w:t xml:space="preserve"> </w:t>
      </w:r>
      <w:r w:rsidR="007C5E3E" w:rsidRPr="00D97ADA">
        <w:t>mil.</w:t>
      </w:r>
      <w:r w:rsidR="007C5E3E" w:rsidRPr="003F30EB">
        <w:t xml:space="preserve"> Kč</w:t>
      </w:r>
      <w:r w:rsidR="007C5E3E" w:rsidRPr="00421FAC">
        <w:t xml:space="preserve">; </w:t>
      </w:r>
    </w:p>
    <w:p w14:paraId="7E0F82E2" w14:textId="43D38EB1" w:rsidR="00C2707F" w:rsidRPr="00FA3168" w:rsidRDefault="007C5E3E" w:rsidP="00116871">
      <w:pPr>
        <w:pStyle w:val="Nadpis5"/>
      </w:pPr>
      <w:r w:rsidRPr="00421FAC">
        <w:t xml:space="preserve">a </w:t>
      </w:r>
      <w:r w:rsidR="006377DD" w:rsidRPr="00421FAC">
        <w:t>v</w:t>
      </w:r>
      <w:r w:rsidR="00F17516" w:rsidRPr="00421FAC">
        <w:t>e</w:t>
      </w:r>
      <w:r w:rsidR="006377DD" w:rsidRPr="00421FAC">
        <w:t xml:space="preserve"> </w:t>
      </w:r>
      <w:r w:rsidR="008C51D6" w:rsidRPr="00421FAC">
        <w:t>zbývající</w:t>
      </w:r>
      <w:r w:rsidRPr="00421FAC">
        <w:t xml:space="preserve"> č</w:t>
      </w:r>
      <w:r w:rsidR="00BC3A56" w:rsidRPr="00421FAC">
        <w:t>á</w:t>
      </w:r>
      <w:r w:rsidRPr="00421FAC">
        <w:t>sti</w:t>
      </w:r>
      <w:r w:rsidR="00C2707F" w:rsidRPr="00421FAC">
        <w:t xml:space="preserve"> budou splátky za investice a platby za služby hrazeny z vlastních prostředků zadavatele z</w:t>
      </w:r>
      <w:r w:rsidR="00F17516" w:rsidRPr="00421FAC">
        <w:t> </w:t>
      </w:r>
      <w:r w:rsidR="00C2707F" w:rsidRPr="00421FAC">
        <w:t>budoucích</w:t>
      </w:r>
      <w:r w:rsidR="00F17516" w:rsidRPr="00421FAC">
        <w:t xml:space="preserve"> garantovaných</w:t>
      </w:r>
      <w:r w:rsidR="00C2707F" w:rsidRPr="00421FAC">
        <w:t xml:space="preserve"> úspor provozních nákladů</w:t>
      </w:r>
      <w:r w:rsidR="00C2707F" w:rsidRPr="00FA3168">
        <w:t xml:space="preserve"> energetického hospodářství</w:t>
      </w:r>
      <w:r w:rsidR="001B75A6" w:rsidRPr="00FA3168">
        <w:t xml:space="preserve">. </w:t>
      </w:r>
    </w:p>
    <w:p w14:paraId="5A4788EA" w14:textId="5461D88E" w:rsidR="001B75A6" w:rsidRDefault="001B75A6" w:rsidP="0039020A">
      <w:pPr>
        <w:pStyle w:val="Nadpis4"/>
        <w:rPr>
          <w:lang w:val="cs-CZ"/>
        </w:rPr>
      </w:pPr>
      <w:r w:rsidRPr="00485F5E">
        <w:rPr>
          <w:lang w:val="cs-CZ"/>
        </w:rPr>
        <w:t>Konkrétní výše</w:t>
      </w:r>
      <w:r w:rsidR="006377DD" w:rsidRPr="00FA3168">
        <w:rPr>
          <w:lang w:val="cs-CZ"/>
        </w:rPr>
        <w:t xml:space="preserve"> míry spolufinancování z </w:t>
      </w:r>
      <w:r w:rsidR="008D3597">
        <w:rPr>
          <w:lang w:val="cs-CZ"/>
        </w:rPr>
        <w:t>Dotace</w:t>
      </w:r>
      <w:r w:rsidR="008D3597" w:rsidRPr="00FA3168">
        <w:rPr>
          <w:lang w:val="cs-CZ"/>
        </w:rPr>
        <w:t xml:space="preserve"> </w:t>
      </w:r>
      <w:r w:rsidR="006377DD" w:rsidRPr="00FA3168">
        <w:rPr>
          <w:lang w:val="cs-CZ"/>
        </w:rPr>
        <w:t>a vlastních prostředk</w:t>
      </w:r>
      <w:r w:rsidR="006377DD" w:rsidRPr="00485F5E">
        <w:rPr>
          <w:lang w:val="cs-CZ"/>
        </w:rPr>
        <w:t>ů zadavatele nad rámec úspor provozních nákladů energetického hospodářství</w:t>
      </w:r>
      <w:r w:rsidRPr="00485F5E">
        <w:rPr>
          <w:lang w:val="cs-CZ"/>
        </w:rPr>
        <w:t xml:space="preserve"> bude upřesněna v průběhu jednacího řízení, protože </w:t>
      </w:r>
      <w:r w:rsidR="002B1CC6" w:rsidRPr="00485F5E">
        <w:rPr>
          <w:lang w:val="cs-CZ"/>
        </w:rPr>
        <w:t xml:space="preserve">může </w:t>
      </w:r>
      <w:r w:rsidRPr="00485F5E">
        <w:rPr>
          <w:lang w:val="cs-CZ"/>
        </w:rPr>
        <w:t xml:space="preserve">záviset </w:t>
      </w:r>
      <w:r w:rsidR="001144C6" w:rsidRPr="00485F5E">
        <w:rPr>
          <w:lang w:val="cs-CZ"/>
        </w:rPr>
        <w:t xml:space="preserve">zejména na výši schválené </w:t>
      </w:r>
      <w:r w:rsidR="008D3597">
        <w:rPr>
          <w:lang w:val="cs-CZ"/>
        </w:rPr>
        <w:t>Dotace</w:t>
      </w:r>
      <w:r w:rsidRPr="00485F5E">
        <w:rPr>
          <w:lang w:val="cs-CZ"/>
        </w:rPr>
        <w:t>.</w:t>
      </w:r>
    </w:p>
    <w:p w14:paraId="3FD6B323" w14:textId="76E47DE8" w:rsidR="00D84497" w:rsidRPr="00210336" w:rsidRDefault="00F71CDB" w:rsidP="0039020A">
      <w:pPr>
        <w:pStyle w:val="Nadpis4"/>
        <w:rPr>
          <w:lang w:val="cs-CZ"/>
        </w:rPr>
      </w:pPr>
      <w:r>
        <w:rPr>
          <w:lang w:val="cs-CZ"/>
        </w:rPr>
        <w:t xml:space="preserve">V případě, že </w:t>
      </w:r>
      <w:r w:rsidR="00215879">
        <w:rPr>
          <w:lang w:val="cs-CZ"/>
        </w:rPr>
        <w:t>v pr</w:t>
      </w:r>
      <w:r w:rsidR="00215879" w:rsidRPr="00485F5E">
        <w:rPr>
          <w:lang w:val="cs-CZ"/>
        </w:rPr>
        <w:t>ů</w:t>
      </w:r>
      <w:r w:rsidR="00215879">
        <w:rPr>
          <w:lang w:val="cs-CZ"/>
        </w:rPr>
        <w:t>běhu zadávacího řízení dojde z jakéhokoliv d</w:t>
      </w:r>
      <w:r w:rsidR="00215879" w:rsidRPr="00485F5E">
        <w:rPr>
          <w:lang w:val="cs-CZ"/>
        </w:rPr>
        <w:t>ů</w:t>
      </w:r>
      <w:r w:rsidR="00215879">
        <w:rPr>
          <w:lang w:val="cs-CZ"/>
        </w:rPr>
        <w:t xml:space="preserve">vodu ke ztrátě možnosti získaní </w:t>
      </w:r>
      <w:r w:rsidR="008D3597">
        <w:rPr>
          <w:lang w:val="cs-CZ"/>
        </w:rPr>
        <w:t>Dotace</w:t>
      </w:r>
      <w:r w:rsidR="008D3597" w:rsidRPr="00FA3168">
        <w:rPr>
          <w:lang w:val="cs-CZ"/>
        </w:rPr>
        <w:t xml:space="preserve"> </w:t>
      </w:r>
      <w:r w:rsidR="00A127E0">
        <w:rPr>
          <w:lang w:val="cs-CZ"/>
        </w:rPr>
        <w:t xml:space="preserve">na financování předmětu </w:t>
      </w:r>
      <w:r w:rsidR="00A127E0" w:rsidRPr="00876379">
        <w:rPr>
          <w:lang w:val="cs-CZ"/>
        </w:rPr>
        <w:t>zakázky</w:t>
      </w:r>
      <w:r w:rsidR="00A52BA4">
        <w:rPr>
          <w:lang w:val="cs-CZ"/>
        </w:rPr>
        <w:t xml:space="preserve"> (i z části)</w:t>
      </w:r>
      <w:r w:rsidR="00A127E0" w:rsidRPr="00876379">
        <w:rPr>
          <w:lang w:val="cs-CZ"/>
        </w:rPr>
        <w:t xml:space="preserve">, </w:t>
      </w:r>
      <w:r w:rsidR="00B83927" w:rsidRPr="00A55D51">
        <w:rPr>
          <w:lang w:val="cs-CZ"/>
        </w:rPr>
        <w:t xml:space="preserve">zadavatel si vyhrazuje možnost zrušit </w:t>
      </w:r>
      <w:r w:rsidR="00B83927" w:rsidRPr="00086A46">
        <w:rPr>
          <w:lang w:val="cs-CZ"/>
        </w:rPr>
        <w:t xml:space="preserve">postup zadávaní zakázky podle § 127 odst. 2 </w:t>
      </w:r>
      <w:r w:rsidR="003B7FE9" w:rsidRPr="00086A46">
        <w:rPr>
          <w:lang w:val="cs-CZ"/>
        </w:rPr>
        <w:t xml:space="preserve">písm. e) </w:t>
      </w:r>
      <w:r w:rsidR="00B83927" w:rsidRPr="00086A46">
        <w:rPr>
          <w:lang w:val="cs-CZ"/>
        </w:rPr>
        <w:t>ZZVZ</w:t>
      </w:r>
      <w:r w:rsidR="00D849EF" w:rsidRPr="00086A46">
        <w:rPr>
          <w:lang w:val="cs-CZ"/>
        </w:rPr>
        <w:t>.</w:t>
      </w:r>
    </w:p>
    <w:p w14:paraId="24B85D80" w14:textId="53BA0D50" w:rsidR="003F0C2B" w:rsidRPr="00086A46" w:rsidRDefault="009F233E" w:rsidP="00FE0307">
      <w:pPr>
        <w:pStyle w:val="Nadpis3"/>
      </w:pPr>
      <w:bookmarkStart w:id="40" w:name="_Toc117599156"/>
      <w:bookmarkEnd w:id="15"/>
      <w:bookmarkEnd w:id="35"/>
      <w:bookmarkEnd w:id="36"/>
      <w:bookmarkEnd w:id="37"/>
      <w:r w:rsidRPr="00086A46">
        <w:t>Smlouva</w:t>
      </w:r>
      <w:bookmarkEnd w:id="40"/>
    </w:p>
    <w:p w14:paraId="3C3691A7" w14:textId="160E5C24" w:rsidR="009F233E" w:rsidRPr="00FA3168" w:rsidRDefault="009F233E" w:rsidP="0039020A">
      <w:pPr>
        <w:pStyle w:val="Nadpis4"/>
        <w:rPr>
          <w:lang w:val="cs-CZ"/>
        </w:rPr>
      </w:pPr>
      <w:bookmarkStart w:id="41" w:name="_Toc447725747"/>
      <w:bookmarkStart w:id="42" w:name="_Toc4416609"/>
      <w:bookmarkStart w:id="43" w:name="_Toc4416903"/>
      <w:bookmarkStart w:id="44" w:name="_Toc4416952"/>
      <w:r w:rsidRPr="00FA3168">
        <w:rPr>
          <w:lang w:val="cs-CZ"/>
        </w:rPr>
        <w:t xml:space="preserve">Výsledkem jednacího řízení bude </w:t>
      </w:r>
      <w:r w:rsidR="00F1765A" w:rsidRPr="00FA3168">
        <w:rPr>
          <w:lang w:val="cs-CZ"/>
        </w:rPr>
        <w:t>Smlouva o energetických službách se zaručeným výsledkem</w:t>
      </w:r>
      <w:r w:rsidR="00631280" w:rsidRPr="00FA3168">
        <w:rPr>
          <w:lang w:val="cs-CZ"/>
        </w:rPr>
        <w:t>,</w:t>
      </w:r>
      <w:r w:rsidR="00F1765A" w:rsidRPr="00FA3168">
        <w:rPr>
          <w:lang w:val="cs-CZ"/>
        </w:rPr>
        <w:t xml:space="preserve"> </w:t>
      </w:r>
      <w:r w:rsidRPr="00FA3168">
        <w:rPr>
          <w:lang w:val="cs-CZ"/>
        </w:rPr>
        <w:t xml:space="preserve">uzavřená podle </w:t>
      </w:r>
      <w:r w:rsidR="00F1765A" w:rsidRPr="00FA3168">
        <w:rPr>
          <w:lang w:val="cs-CZ"/>
        </w:rPr>
        <w:t xml:space="preserve">zákona </w:t>
      </w:r>
      <w:r w:rsidR="0045050A" w:rsidRPr="00FA3168">
        <w:rPr>
          <w:lang w:val="cs-CZ"/>
        </w:rPr>
        <w:t>č. 406/2000 Sb.</w:t>
      </w:r>
      <w:r w:rsidR="003B7FE9">
        <w:rPr>
          <w:lang w:val="cs-CZ"/>
        </w:rPr>
        <w:t>,</w:t>
      </w:r>
      <w:r w:rsidR="0045050A" w:rsidRPr="00FA3168">
        <w:rPr>
          <w:lang w:val="cs-CZ"/>
        </w:rPr>
        <w:t xml:space="preserve"> </w:t>
      </w:r>
      <w:r w:rsidR="00F1765A" w:rsidRPr="00FA3168">
        <w:rPr>
          <w:lang w:val="cs-CZ"/>
        </w:rPr>
        <w:t>o hospodaření energií</w:t>
      </w:r>
      <w:r w:rsidR="003B7FE9">
        <w:rPr>
          <w:lang w:val="cs-CZ"/>
        </w:rPr>
        <w:t>,</w:t>
      </w:r>
      <w:r w:rsidR="0045050A" w:rsidRPr="00FA3168">
        <w:rPr>
          <w:lang w:val="cs-CZ"/>
        </w:rPr>
        <w:t xml:space="preserve"> v platném znění</w:t>
      </w:r>
      <w:r w:rsidR="00F1765A" w:rsidRPr="00FA3168">
        <w:rPr>
          <w:lang w:val="cs-CZ"/>
        </w:rPr>
        <w:t xml:space="preserve"> </w:t>
      </w:r>
      <w:r w:rsidRPr="00FA3168">
        <w:rPr>
          <w:lang w:val="cs-CZ"/>
        </w:rPr>
        <w:t>mezi vybraným dodavatelem (</w:t>
      </w:r>
      <w:r w:rsidR="00F1765A" w:rsidRPr="00FA3168">
        <w:rPr>
          <w:lang w:val="cs-CZ"/>
        </w:rPr>
        <w:t>ESCO</w:t>
      </w:r>
      <w:r w:rsidRPr="00FA3168">
        <w:rPr>
          <w:lang w:val="cs-CZ"/>
        </w:rPr>
        <w:t>) a zadavatelem (</w:t>
      </w:r>
      <w:r w:rsidR="00F1765A" w:rsidRPr="00FA3168">
        <w:rPr>
          <w:lang w:val="cs-CZ"/>
        </w:rPr>
        <w:t>Klientem</w:t>
      </w:r>
      <w:r w:rsidRPr="00FA3168">
        <w:rPr>
          <w:lang w:val="cs-CZ"/>
        </w:rPr>
        <w:t>) (dále jen "</w:t>
      </w:r>
      <w:r w:rsidRPr="005E3428">
        <w:rPr>
          <w:b/>
          <w:bCs/>
          <w:lang w:val="cs-CZ"/>
        </w:rPr>
        <w:t>smlouva</w:t>
      </w:r>
      <w:r w:rsidRPr="00FA3168">
        <w:rPr>
          <w:lang w:val="cs-CZ"/>
        </w:rPr>
        <w:t>").</w:t>
      </w:r>
    </w:p>
    <w:p w14:paraId="3A1707A7" w14:textId="11C04616" w:rsidR="009F233E" w:rsidRPr="00FA3168" w:rsidRDefault="009F233E" w:rsidP="0039020A">
      <w:pPr>
        <w:pStyle w:val="Nadpis4"/>
        <w:rPr>
          <w:lang w:val="cs-CZ"/>
        </w:rPr>
      </w:pPr>
      <w:r w:rsidRPr="00FA3168">
        <w:rPr>
          <w:lang w:val="cs-CZ"/>
        </w:rPr>
        <w:t>Obsah smlouvy bude odpovídat podmínkám stanoveným v této zadávací dokumentaci</w:t>
      </w:r>
      <w:r w:rsidR="00960E82" w:rsidRPr="00FA3168">
        <w:rPr>
          <w:lang w:val="cs-CZ"/>
        </w:rPr>
        <w:t xml:space="preserve"> (zejména části D. zadávací dokumentace)</w:t>
      </w:r>
      <w:r w:rsidRPr="00FA3168">
        <w:rPr>
          <w:lang w:val="cs-CZ"/>
        </w:rPr>
        <w:t xml:space="preserve"> a nabídce vybraného dodavatele.</w:t>
      </w:r>
    </w:p>
    <w:p w14:paraId="187671D5" w14:textId="1D43C400" w:rsidR="003F0C2B" w:rsidRPr="00FA3168" w:rsidRDefault="00E57EAF" w:rsidP="00FE0307">
      <w:pPr>
        <w:pStyle w:val="Nadpis3"/>
      </w:pPr>
      <w:bookmarkStart w:id="45" w:name="_Toc117599157"/>
      <w:bookmarkEnd w:id="41"/>
      <w:bookmarkEnd w:id="42"/>
      <w:bookmarkEnd w:id="43"/>
      <w:bookmarkEnd w:id="44"/>
      <w:r w:rsidRPr="00FA3168">
        <w:t>Dodavatelé a účastníci zadávacího řízení</w:t>
      </w:r>
      <w:bookmarkEnd w:id="45"/>
    </w:p>
    <w:p w14:paraId="0FEA2EDC" w14:textId="4396256B" w:rsidR="008613D6" w:rsidRPr="00FA3168" w:rsidRDefault="008613D6" w:rsidP="0039020A">
      <w:pPr>
        <w:pStyle w:val="Nadpis4"/>
        <w:rPr>
          <w:lang w:val="cs-CZ"/>
        </w:rPr>
      </w:pPr>
      <w:r w:rsidRPr="00FA3168">
        <w:rPr>
          <w:lang w:val="cs-CZ"/>
        </w:rPr>
        <w:t>Žádost o účast</w:t>
      </w:r>
      <w:r w:rsidR="00631280" w:rsidRPr="00FA3168">
        <w:rPr>
          <w:lang w:val="cs-CZ"/>
        </w:rPr>
        <w:t xml:space="preserve"> </w:t>
      </w:r>
      <w:r w:rsidRPr="00FA3168">
        <w:rPr>
          <w:lang w:val="cs-CZ"/>
        </w:rPr>
        <w:t xml:space="preserve">/ nabídku mohou předkládat fyzické osoby, právnické osoby </w:t>
      </w:r>
      <w:bookmarkStart w:id="46" w:name="_Hlk69123327"/>
      <w:r w:rsidRPr="00FA3168">
        <w:rPr>
          <w:lang w:val="cs-CZ"/>
        </w:rPr>
        <w:t xml:space="preserve">nebo skupina fyzických </w:t>
      </w:r>
      <w:r w:rsidR="00B36F35">
        <w:rPr>
          <w:lang w:val="cs-CZ"/>
        </w:rPr>
        <w:t>a/</w:t>
      </w:r>
      <w:r w:rsidRPr="00FA3168">
        <w:rPr>
          <w:lang w:val="cs-CZ"/>
        </w:rPr>
        <w:t>nebo právnických osob,</w:t>
      </w:r>
      <w:r w:rsidR="00AB2017" w:rsidRPr="00FA3168">
        <w:rPr>
          <w:lang w:val="cs-CZ"/>
        </w:rPr>
        <w:t xml:space="preserve"> podávající společnou žádost o účast / nabídku</w:t>
      </w:r>
      <w:r w:rsidR="008E740F">
        <w:rPr>
          <w:lang w:val="cs-CZ"/>
        </w:rPr>
        <w:t xml:space="preserve"> (dále jen „s</w:t>
      </w:r>
      <w:r w:rsidR="008E740F" w:rsidRPr="008E740F">
        <w:rPr>
          <w:lang w:val="cs-CZ"/>
        </w:rPr>
        <w:t>družení dodavatelů</w:t>
      </w:r>
      <w:r w:rsidR="008E740F">
        <w:rPr>
          <w:lang w:val="cs-CZ"/>
        </w:rPr>
        <w:t>“)</w:t>
      </w:r>
      <w:r w:rsidRPr="00FA3168">
        <w:rPr>
          <w:lang w:val="cs-CZ"/>
        </w:rPr>
        <w:t>.</w:t>
      </w:r>
      <w:bookmarkEnd w:id="46"/>
      <w:r w:rsidR="003F0C2B" w:rsidRPr="00FA3168">
        <w:rPr>
          <w:lang w:val="cs-CZ"/>
        </w:rPr>
        <w:t xml:space="preserve"> </w:t>
      </w:r>
      <w:r w:rsidRPr="00FA3168">
        <w:rPr>
          <w:lang w:val="cs-CZ"/>
        </w:rPr>
        <w:t xml:space="preserve">Každý účastník zadávacího řízení může v rámci </w:t>
      </w:r>
      <w:r w:rsidR="008E740F">
        <w:rPr>
          <w:lang w:val="cs-CZ"/>
        </w:rPr>
        <w:t>tohoto jednacího řízení</w:t>
      </w:r>
      <w:r w:rsidRPr="00FA3168">
        <w:rPr>
          <w:lang w:val="cs-CZ"/>
        </w:rPr>
        <w:t xml:space="preserve"> předložit </w:t>
      </w:r>
      <w:r w:rsidR="008E740F">
        <w:rPr>
          <w:lang w:val="cs-CZ"/>
        </w:rPr>
        <w:t>jen</w:t>
      </w:r>
      <w:r w:rsidRPr="00FA3168">
        <w:rPr>
          <w:lang w:val="cs-CZ"/>
        </w:rPr>
        <w:t xml:space="preserve"> jednu </w:t>
      </w:r>
      <w:r w:rsidR="005E3428">
        <w:rPr>
          <w:lang w:val="cs-CZ"/>
        </w:rPr>
        <w:t>ž</w:t>
      </w:r>
      <w:r w:rsidRPr="00FA3168">
        <w:rPr>
          <w:lang w:val="cs-CZ"/>
        </w:rPr>
        <w:t xml:space="preserve">ádost o účast / nabídku (ať je </w:t>
      </w:r>
      <w:r w:rsidR="005E3428">
        <w:rPr>
          <w:lang w:val="cs-CZ"/>
        </w:rPr>
        <w:t>ž</w:t>
      </w:r>
      <w:r w:rsidRPr="00FA3168">
        <w:rPr>
          <w:lang w:val="cs-CZ"/>
        </w:rPr>
        <w:t>ádost o účast / nabídka podána samostatně nebo společně s dalšími dodavateli).</w:t>
      </w:r>
    </w:p>
    <w:p w14:paraId="2FEA5AFE" w14:textId="2FEEE0E9" w:rsidR="00FB485F" w:rsidRPr="00FA3168" w:rsidRDefault="00E77AF7" w:rsidP="0039020A">
      <w:pPr>
        <w:pStyle w:val="Nadpis4"/>
        <w:rPr>
          <w:lang w:val="cs-CZ"/>
        </w:rPr>
      </w:pPr>
      <w:r w:rsidRPr="00FA3168">
        <w:rPr>
          <w:lang w:val="cs-CZ"/>
        </w:rPr>
        <w:t xml:space="preserve">Účastník zadávacího </w:t>
      </w:r>
      <w:r w:rsidR="008E1AEE" w:rsidRPr="00FA3168">
        <w:rPr>
          <w:lang w:val="cs-CZ"/>
        </w:rPr>
        <w:t>řízení,</w:t>
      </w:r>
      <w:r w:rsidR="00FB485F" w:rsidRPr="00FA3168">
        <w:rPr>
          <w:lang w:val="cs-CZ"/>
        </w:rPr>
        <w:t xml:space="preserve"> který </w:t>
      </w:r>
      <w:r w:rsidR="00B64DC0" w:rsidRPr="00FA3168">
        <w:rPr>
          <w:lang w:val="cs-CZ"/>
        </w:rPr>
        <w:t xml:space="preserve">předložil žádost o účast </w:t>
      </w:r>
      <w:r w:rsidRPr="00FA3168">
        <w:rPr>
          <w:lang w:val="cs-CZ"/>
        </w:rPr>
        <w:t>nebo</w:t>
      </w:r>
      <w:r w:rsidR="00B64DC0" w:rsidRPr="00FA3168">
        <w:rPr>
          <w:lang w:val="cs-CZ"/>
        </w:rPr>
        <w:t xml:space="preserve"> </w:t>
      </w:r>
      <w:r w:rsidR="00FB485F" w:rsidRPr="00FA3168">
        <w:rPr>
          <w:lang w:val="cs-CZ"/>
        </w:rPr>
        <w:t xml:space="preserve">podal nabídku v zadávacím řízení, nesmí být současně osobou, jejímž prostřednictvím jiný </w:t>
      </w:r>
      <w:r w:rsidR="00B64DC0" w:rsidRPr="00FA3168">
        <w:rPr>
          <w:lang w:val="cs-CZ"/>
        </w:rPr>
        <w:t xml:space="preserve">účastník zadávacího řízení </w:t>
      </w:r>
      <w:r w:rsidR="00FB485F" w:rsidRPr="00FA3168">
        <w:rPr>
          <w:lang w:val="cs-CZ"/>
        </w:rPr>
        <w:t>v tomtéž zadávacím řízení prokazuje kvalifikaci.</w:t>
      </w:r>
    </w:p>
    <w:p w14:paraId="744BA5B6" w14:textId="39DA399C" w:rsidR="008613D6" w:rsidRPr="00485F5E" w:rsidRDefault="008613D6" w:rsidP="0039020A">
      <w:pPr>
        <w:pStyle w:val="Nadpis4"/>
        <w:rPr>
          <w:b/>
          <w:bCs/>
          <w:lang w:val="cs-CZ"/>
        </w:rPr>
      </w:pPr>
      <w:r w:rsidRPr="00FA3168">
        <w:rPr>
          <w:lang w:val="cs-CZ"/>
        </w:rPr>
        <w:t xml:space="preserve">V případě, že </w:t>
      </w:r>
      <w:r w:rsidR="00956EBD" w:rsidRPr="00FA3168">
        <w:rPr>
          <w:lang w:val="cs-CZ"/>
        </w:rPr>
        <w:t xml:space="preserve">dodavatelé podávají společnou </w:t>
      </w:r>
      <w:r w:rsidRPr="00FA3168">
        <w:rPr>
          <w:lang w:val="cs-CZ"/>
        </w:rPr>
        <w:t xml:space="preserve">žádost o účast / </w:t>
      </w:r>
      <w:r w:rsidR="00956EBD" w:rsidRPr="00FA3168">
        <w:rPr>
          <w:lang w:val="cs-CZ"/>
        </w:rPr>
        <w:t xml:space="preserve">nabídku, tato </w:t>
      </w:r>
      <w:r w:rsidRPr="00FA3168">
        <w:rPr>
          <w:lang w:val="cs-CZ"/>
        </w:rPr>
        <w:t xml:space="preserve">musí být podepsána všemi členy </w:t>
      </w:r>
      <w:r w:rsidR="00956EBD" w:rsidRPr="00FA3168">
        <w:rPr>
          <w:lang w:val="cs-CZ"/>
        </w:rPr>
        <w:t>podávajíc</w:t>
      </w:r>
      <w:r w:rsidR="00220BF0" w:rsidRPr="00FA3168">
        <w:rPr>
          <w:lang w:val="cs-CZ"/>
        </w:rPr>
        <w:t>ími</w:t>
      </w:r>
      <w:r w:rsidR="00956EBD" w:rsidRPr="00FA3168">
        <w:rPr>
          <w:lang w:val="cs-CZ"/>
        </w:rPr>
        <w:t xml:space="preserve"> společnou žádost o účast / nabídku </w:t>
      </w:r>
      <w:r w:rsidR="00220BF0" w:rsidRPr="00FA3168">
        <w:rPr>
          <w:lang w:val="cs-CZ"/>
        </w:rPr>
        <w:t xml:space="preserve">nebo </w:t>
      </w:r>
      <w:r w:rsidR="007A3F87" w:rsidRPr="00FA3168">
        <w:rPr>
          <w:lang w:val="cs-CZ"/>
        </w:rPr>
        <w:t xml:space="preserve">jedním z členů </w:t>
      </w:r>
      <w:r w:rsidR="00220BF0" w:rsidRPr="00FA3168">
        <w:rPr>
          <w:lang w:val="cs-CZ"/>
        </w:rPr>
        <w:t>oprávněným jednat jménem ostatních členů</w:t>
      </w:r>
      <w:r w:rsidRPr="00FA3168">
        <w:rPr>
          <w:lang w:val="cs-CZ"/>
        </w:rPr>
        <w:t xml:space="preserve">. </w:t>
      </w:r>
      <w:r w:rsidR="00623455" w:rsidRPr="00FA3168">
        <w:rPr>
          <w:lang w:val="cs-CZ"/>
        </w:rPr>
        <w:t>V případě společné účasti v zadávacím řízení požaduje zadavatel společnou a nerozdílnou odpovědnost dodavatelů účastnících se zadávacího řízení společně; v takovém případě dodavatelé do žádosti o účast doloží písemný závazek o společné a nerozdílné odpovědnosti (případně i ve formě smlouvy) v souvislosti se zadávanou veřejnou zakázkou.</w:t>
      </w:r>
      <w:r w:rsidR="00623455" w:rsidRPr="00FA3168" w:rsidDel="00623455">
        <w:rPr>
          <w:lang w:val="cs-CZ"/>
        </w:rPr>
        <w:t xml:space="preserve"> </w:t>
      </w:r>
    </w:p>
    <w:p w14:paraId="1C2CAFD7" w14:textId="4E4755D5" w:rsidR="00F649A9" w:rsidRPr="00FA3168" w:rsidRDefault="00F649A9" w:rsidP="0039020A">
      <w:pPr>
        <w:pStyle w:val="Nadpis4"/>
        <w:rPr>
          <w:lang w:val="cs-CZ"/>
        </w:rPr>
      </w:pPr>
      <w:r w:rsidRPr="00FA3168">
        <w:rPr>
          <w:lang w:val="cs-CZ"/>
        </w:rPr>
        <w:t>Pokud je dodavatel součástí sdružení dodavatelů, nemůže již podat samostatnou žádost o účast. Sdružení dodavatelů musí být založeno minimálně na dobu trvání smlouvy na realizaci veřejné zakázky.</w:t>
      </w:r>
    </w:p>
    <w:p w14:paraId="5F365855" w14:textId="13CE9B60" w:rsidR="003F6B63" w:rsidRPr="00FA3168" w:rsidRDefault="003F6B63" w:rsidP="00FE0307">
      <w:pPr>
        <w:pStyle w:val="Nadpis3"/>
      </w:pPr>
      <w:bookmarkStart w:id="47" w:name="_Ref68854601"/>
      <w:bookmarkStart w:id="48" w:name="_Toc117599158"/>
      <w:bookmarkStart w:id="49" w:name="_Toc447725749"/>
      <w:bookmarkStart w:id="50" w:name="_Toc4416611"/>
      <w:bookmarkStart w:id="51" w:name="_Toc4416905"/>
      <w:bookmarkStart w:id="52" w:name="_Toc4416954"/>
      <w:bookmarkStart w:id="53" w:name="_Ref4422946"/>
      <w:r w:rsidRPr="00FA3168">
        <w:t>Podávání žádostí o</w:t>
      </w:r>
      <w:r w:rsidR="005F2E7E" w:rsidRPr="00FA3168">
        <w:t> </w:t>
      </w:r>
      <w:r w:rsidRPr="00FA3168">
        <w:t>účast</w:t>
      </w:r>
      <w:bookmarkEnd w:id="47"/>
      <w:bookmarkEnd w:id="48"/>
    </w:p>
    <w:p w14:paraId="76ABA0AE" w14:textId="003EFDEE" w:rsidR="005F2E7E" w:rsidRPr="00FA3168" w:rsidRDefault="005F2E7E" w:rsidP="0039020A">
      <w:pPr>
        <w:pStyle w:val="Nadpis4"/>
        <w:rPr>
          <w:lang w:val="cs-CZ"/>
        </w:rPr>
      </w:pPr>
      <w:r w:rsidRPr="00FA3168">
        <w:rPr>
          <w:lang w:val="cs-CZ"/>
        </w:rPr>
        <w:t xml:space="preserve">Lhůta pro podání žádostí o účast je stanovena </w:t>
      </w:r>
      <w:r w:rsidRPr="00FA3168">
        <w:rPr>
          <w:b/>
          <w:bCs/>
          <w:lang w:val="cs-CZ"/>
        </w:rPr>
        <w:t xml:space="preserve">do </w:t>
      </w:r>
      <w:r w:rsidR="0008156E">
        <w:rPr>
          <w:b/>
          <w:bCs/>
          <w:lang w:val="cs-CZ"/>
        </w:rPr>
        <w:t>20</w:t>
      </w:r>
      <w:r w:rsidR="005E3428">
        <w:rPr>
          <w:b/>
          <w:bCs/>
          <w:lang w:val="cs-CZ"/>
        </w:rPr>
        <w:t>.03.2023</w:t>
      </w:r>
      <w:r w:rsidR="002B53AF" w:rsidRPr="00FA3168">
        <w:rPr>
          <w:b/>
          <w:bCs/>
          <w:lang w:val="cs-CZ"/>
        </w:rPr>
        <w:t xml:space="preserve"> do </w:t>
      </w:r>
      <w:r w:rsidR="00A300A5">
        <w:rPr>
          <w:b/>
          <w:bCs/>
          <w:lang w:val="cs-CZ"/>
        </w:rPr>
        <w:t>13</w:t>
      </w:r>
      <w:r w:rsidR="002B53AF" w:rsidRPr="00FA3168">
        <w:rPr>
          <w:b/>
          <w:bCs/>
          <w:lang w:val="cs-CZ"/>
        </w:rPr>
        <w:t>:</w:t>
      </w:r>
      <w:r w:rsidR="00A300A5">
        <w:rPr>
          <w:b/>
          <w:bCs/>
          <w:lang w:val="cs-CZ"/>
        </w:rPr>
        <w:t>00</w:t>
      </w:r>
      <w:r w:rsidRPr="00FA3168">
        <w:rPr>
          <w:b/>
          <w:bCs/>
          <w:lang w:val="cs-CZ"/>
        </w:rPr>
        <w:t>.</w:t>
      </w:r>
      <w:r w:rsidRPr="00FA3168">
        <w:rPr>
          <w:lang w:val="cs-CZ"/>
        </w:rPr>
        <w:t xml:space="preserve"> </w:t>
      </w:r>
    </w:p>
    <w:p w14:paraId="31402C25" w14:textId="3BB16702" w:rsidR="005F2E7E" w:rsidRPr="00FA3168" w:rsidRDefault="005F2E7E" w:rsidP="0039020A">
      <w:pPr>
        <w:pStyle w:val="Nadpis4"/>
        <w:rPr>
          <w:lang w:val="cs-CZ"/>
        </w:rPr>
      </w:pPr>
      <w:r w:rsidRPr="00FA3168">
        <w:rPr>
          <w:lang w:val="cs-CZ"/>
        </w:rPr>
        <w:t>Žádost o účast ve smyslu § 28</w:t>
      </w:r>
      <w:r w:rsidR="00BB72A8">
        <w:rPr>
          <w:lang w:val="cs-CZ"/>
        </w:rPr>
        <w:t xml:space="preserve"> odst. </w:t>
      </w:r>
      <w:r w:rsidR="006F32DC">
        <w:rPr>
          <w:lang w:val="cs-CZ"/>
        </w:rPr>
        <w:t>1 psím. d</w:t>
      </w:r>
      <w:r w:rsidR="006F32DC">
        <w:t>)</w:t>
      </w:r>
      <w:r w:rsidRPr="00FA3168">
        <w:rPr>
          <w:lang w:val="cs-CZ"/>
        </w:rPr>
        <w:t xml:space="preserve"> ZZVZ je třeba doručit elektronicky</w:t>
      </w:r>
      <w:r w:rsidR="00BD40E3" w:rsidRPr="00FA3168">
        <w:rPr>
          <w:lang w:val="cs-CZ"/>
        </w:rPr>
        <w:t>,</w:t>
      </w:r>
      <w:r w:rsidRPr="00FA3168">
        <w:rPr>
          <w:lang w:val="cs-CZ"/>
        </w:rPr>
        <w:t xml:space="preserve"> prostřednictvím </w:t>
      </w:r>
      <w:r w:rsidR="0007199E" w:rsidRPr="00FA3168">
        <w:rPr>
          <w:lang w:val="cs-CZ"/>
        </w:rPr>
        <w:t xml:space="preserve">systému </w:t>
      </w:r>
      <w:r w:rsidR="00456CF0">
        <w:rPr>
          <w:lang w:val="cs-CZ"/>
        </w:rPr>
        <w:t>E-ZAK</w:t>
      </w:r>
      <w:r w:rsidRPr="00FA3168">
        <w:rPr>
          <w:lang w:val="cs-CZ"/>
        </w:rPr>
        <w:t xml:space="preserve">. </w:t>
      </w:r>
    </w:p>
    <w:p w14:paraId="01744DD6" w14:textId="2AB5E238" w:rsidR="005F2E7E" w:rsidRPr="00FA3168" w:rsidRDefault="005F2E7E" w:rsidP="0039020A">
      <w:pPr>
        <w:pStyle w:val="Nadpis4"/>
        <w:rPr>
          <w:lang w:val="cs-CZ"/>
        </w:rPr>
      </w:pPr>
      <w:r w:rsidRPr="00FA3168">
        <w:rPr>
          <w:lang w:val="cs-CZ"/>
        </w:rPr>
        <w:t xml:space="preserve">Žádost o účast musí být podána nejpozději do konce lhůty pro podání žádostí o účast stanovené výše. Za včasné doručení žádosti o účast nese </w:t>
      </w:r>
      <w:r w:rsidR="00BD40E3" w:rsidRPr="00FA3168">
        <w:rPr>
          <w:lang w:val="cs-CZ"/>
        </w:rPr>
        <w:t>z</w:t>
      </w:r>
      <w:r w:rsidRPr="00FA3168">
        <w:rPr>
          <w:lang w:val="cs-CZ"/>
        </w:rPr>
        <w:t>odpovědnost dodavatel.</w:t>
      </w:r>
    </w:p>
    <w:p w14:paraId="4C947DE7" w14:textId="49F0B163" w:rsidR="005F2E7E" w:rsidRPr="00FA3168" w:rsidRDefault="005F2E7E" w:rsidP="0039020A">
      <w:pPr>
        <w:pStyle w:val="Nadpis4"/>
        <w:rPr>
          <w:lang w:val="cs-CZ"/>
        </w:rPr>
      </w:pPr>
      <w:r w:rsidRPr="00FA3168">
        <w:rPr>
          <w:lang w:val="cs-CZ"/>
        </w:rPr>
        <w:t xml:space="preserve">Součástí </w:t>
      </w:r>
      <w:r w:rsidRPr="005E3428">
        <w:rPr>
          <w:u w:val="single"/>
          <w:lang w:val="cs-CZ"/>
        </w:rPr>
        <w:t>žádosti o účast</w:t>
      </w:r>
      <w:r w:rsidRPr="00FA3168">
        <w:rPr>
          <w:lang w:val="cs-CZ"/>
        </w:rPr>
        <w:t xml:space="preserve"> musí být následující doklady / dokumenty:</w:t>
      </w:r>
    </w:p>
    <w:bookmarkEnd w:id="49"/>
    <w:bookmarkEnd w:id="50"/>
    <w:bookmarkEnd w:id="51"/>
    <w:bookmarkEnd w:id="52"/>
    <w:bookmarkEnd w:id="53"/>
    <w:p w14:paraId="61B530B7" w14:textId="50971502" w:rsidR="003F0C2B" w:rsidRPr="00FA3168" w:rsidRDefault="005F2E7E" w:rsidP="00116871">
      <w:pPr>
        <w:pStyle w:val="Nadpis5"/>
      </w:pPr>
      <w:r w:rsidRPr="00A55D51">
        <w:rPr>
          <w:b/>
          <w:bCs/>
        </w:rPr>
        <w:t>Úvodní list žádosti o účast</w:t>
      </w:r>
      <w:r w:rsidRPr="00FA3168">
        <w:t xml:space="preserve"> s uvedením údajů</w:t>
      </w:r>
      <w:r w:rsidR="00F24020" w:rsidRPr="00FA3168">
        <w:t xml:space="preserve"> podle</w:t>
      </w:r>
      <w:r w:rsidRPr="00FA3168">
        <w:t xml:space="preserve"> Přílo</w:t>
      </w:r>
      <w:r w:rsidR="00F24020" w:rsidRPr="00FA3168">
        <w:t>hy</w:t>
      </w:r>
      <w:r w:rsidRPr="00FA3168">
        <w:t xml:space="preserve"> A1 zadávací dokumentace.</w:t>
      </w:r>
    </w:p>
    <w:p w14:paraId="161B0B44" w14:textId="3551312B" w:rsidR="00D14500" w:rsidRPr="00A55D51" w:rsidRDefault="00756A69" w:rsidP="00116871">
      <w:pPr>
        <w:pStyle w:val="Nadpis5"/>
      </w:pPr>
      <w:r w:rsidRPr="005E3428">
        <w:rPr>
          <w:b/>
          <w:bCs/>
        </w:rPr>
        <w:t xml:space="preserve">Doklady </w:t>
      </w:r>
      <w:r w:rsidR="00F07CEE" w:rsidRPr="005E3428">
        <w:rPr>
          <w:b/>
          <w:bCs/>
        </w:rPr>
        <w:t xml:space="preserve">k prokázání splnění základní způsobilosti, profesní způsobilosti a technické </w:t>
      </w:r>
      <w:r w:rsidR="00F07CEE" w:rsidRPr="005E3428">
        <w:rPr>
          <w:b/>
          <w:bCs/>
        </w:rPr>
        <w:lastRenderedPageBreak/>
        <w:t xml:space="preserve">kvalifikace </w:t>
      </w:r>
      <w:r w:rsidR="00F07CEE" w:rsidRPr="00A55D51">
        <w:t>podle požadav</w:t>
      </w:r>
      <w:r w:rsidR="00BD40E3" w:rsidRPr="00A55D51">
        <w:t>ků</w:t>
      </w:r>
      <w:r w:rsidR="00F07CEE" w:rsidRPr="00A55D51">
        <w:t xml:space="preserve"> v Části F. této zadávací dokumentace</w:t>
      </w:r>
      <w:r w:rsidRPr="00A55D51">
        <w:t>.</w:t>
      </w:r>
    </w:p>
    <w:p w14:paraId="68F0C767" w14:textId="234023A5" w:rsidR="006F6FBD" w:rsidRPr="00FA3168" w:rsidRDefault="00756A69" w:rsidP="00116871">
      <w:pPr>
        <w:pStyle w:val="Nadpis5"/>
        <w:rPr>
          <w:rFonts w:ascii="Nudista" w:hAnsi="Nudista"/>
        </w:rPr>
      </w:pPr>
      <w:r w:rsidRPr="00FA3168">
        <w:rPr>
          <w:i/>
          <w:iCs/>
        </w:rPr>
        <w:t xml:space="preserve">V </w:t>
      </w:r>
      <w:r w:rsidR="009243EE" w:rsidRPr="00FA3168">
        <w:rPr>
          <w:i/>
          <w:iCs/>
        </w:rPr>
        <w:t xml:space="preserve">případě </w:t>
      </w:r>
      <w:r w:rsidR="005536F3" w:rsidRPr="00FA3168">
        <w:rPr>
          <w:i/>
          <w:iCs/>
        </w:rPr>
        <w:t>podaní společné nabídky více dodavateli</w:t>
      </w:r>
      <w:r w:rsidR="003E363B" w:rsidRPr="00FA3168">
        <w:t xml:space="preserve"> </w:t>
      </w:r>
      <w:r w:rsidR="0078782C" w:rsidRPr="00FA3168">
        <w:t>písemný závazek o společné a nerozdílné odpovědnosti</w:t>
      </w:r>
      <w:r w:rsidR="005536F3" w:rsidRPr="00FA3168">
        <w:t xml:space="preserve"> za plnění veřejné zakázky.</w:t>
      </w:r>
    </w:p>
    <w:p w14:paraId="7FADD135" w14:textId="2CE9489F" w:rsidR="00371E02" w:rsidRPr="00FA3168" w:rsidRDefault="00371E02" w:rsidP="00FE0307">
      <w:pPr>
        <w:pStyle w:val="Nadpis3"/>
      </w:pPr>
      <w:bookmarkStart w:id="54" w:name="_Ref68854625"/>
      <w:bookmarkStart w:id="55" w:name="_Toc117599159"/>
      <w:bookmarkStart w:id="56" w:name="_Ref4422785"/>
      <w:bookmarkStart w:id="57" w:name="_Hlk522551112"/>
      <w:r w:rsidRPr="00FA3168">
        <w:t>Závazný obsah předběžné nabídky a (konečné) nabídky</w:t>
      </w:r>
      <w:bookmarkEnd w:id="54"/>
      <w:bookmarkEnd w:id="55"/>
    </w:p>
    <w:p w14:paraId="0EC7DC38" w14:textId="23AF2E9B" w:rsidR="00371E02" w:rsidRPr="00FA3168" w:rsidRDefault="00371E02" w:rsidP="0039020A">
      <w:pPr>
        <w:pStyle w:val="Nadpis4"/>
        <w:rPr>
          <w:lang w:val="cs-CZ"/>
        </w:rPr>
      </w:pPr>
      <w:r w:rsidRPr="00FA3168">
        <w:rPr>
          <w:lang w:val="cs-CZ"/>
        </w:rPr>
        <w:t>Účastník</w:t>
      </w:r>
      <w:r w:rsidR="00E5512C" w:rsidRPr="00FA3168">
        <w:rPr>
          <w:lang w:val="cs-CZ"/>
        </w:rPr>
        <w:t xml:space="preserve">, který prokáže svou kvalifikaci a bude vyzván na předložení </w:t>
      </w:r>
      <w:r w:rsidR="00E5512C" w:rsidRPr="005E3428">
        <w:rPr>
          <w:u w:val="single"/>
          <w:lang w:val="cs-CZ"/>
        </w:rPr>
        <w:t>předběžné nabídky</w:t>
      </w:r>
      <w:r w:rsidR="00E5512C" w:rsidRPr="00FA3168">
        <w:rPr>
          <w:lang w:val="cs-CZ"/>
        </w:rPr>
        <w:t xml:space="preserve"> / </w:t>
      </w:r>
      <w:r w:rsidR="002D79B0" w:rsidRPr="005E3428">
        <w:rPr>
          <w:u w:val="single"/>
          <w:lang w:val="cs-CZ"/>
        </w:rPr>
        <w:t xml:space="preserve">konečné </w:t>
      </w:r>
      <w:r w:rsidR="00E5512C" w:rsidRPr="005E3428">
        <w:rPr>
          <w:u w:val="single"/>
          <w:lang w:val="cs-CZ"/>
        </w:rPr>
        <w:t>nabídky</w:t>
      </w:r>
      <w:r w:rsidR="00F72500" w:rsidRPr="00FA3168">
        <w:rPr>
          <w:lang w:val="cs-CZ"/>
        </w:rPr>
        <w:t xml:space="preserve"> (dále jen „</w:t>
      </w:r>
      <w:r w:rsidR="00F72500" w:rsidRPr="005E3428">
        <w:rPr>
          <w:b/>
          <w:bCs/>
          <w:lang w:val="cs-CZ"/>
        </w:rPr>
        <w:t>nabídka</w:t>
      </w:r>
      <w:r w:rsidR="00F72500" w:rsidRPr="00FA3168">
        <w:rPr>
          <w:lang w:val="cs-CZ"/>
        </w:rPr>
        <w:t xml:space="preserve">“) </w:t>
      </w:r>
      <w:r w:rsidRPr="00FA3168">
        <w:rPr>
          <w:lang w:val="cs-CZ"/>
        </w:rPr>
        <w:t>je povinen nabídku zpracovat a uspořádat do jednotlivých oddílů v následujícím členění:</w:t>
      </w:r>
    </w:p>
    <w:p w14:paraId="6E83B8C6" w14:textId="4C38B4DE" w:rsidR="00231FC8" w:rsidRPr="00FA3168" w:rsidRDefault="00231FC8" w:rsidP="00116871">
      <w:pPr>
        <w:pStyle w:val="Nadpis5"/>
      </w:pPr>
      <w:r w:rsidRPr="00485F5E">
        <w:rPr>
          <w:b/>
          <w:bCs/>
        </w:rPr>
        <w:t>Úvodní list nabídky</w:t>
      </w:r>
      <w:r w:rsidRPr="00FA3168">
        <w:t xml:space="preserve"> s uvedením </w:t>
      </w:r>
      <w:r w:rsidR="001A4A17" w:rsidRPr="00FA3168">
        <w:t>údajů podle Přílohy A1 zadávací dokumentace</w:t>
      </w:r>
      <w:r w:rsidR="00602BC6" w:rsidRPr="00FA3168">
        <w:t>;</w:t>
      </w:r>
    </w:p>
    <w:p w14:paraId="16354FEC" w14:textId="6C9E5868" w:rsidR="00F51A8A" w:rsidRPr="00F17516" w:rsidRDefault="007D1911" w:rsidP="00116871">
      <w:pPr>
        <w:pStyle w:val="Nadpis5"/>
      </w:pPr>
      <w:r w:rsidRPr="00485F5E">
        <w:rPr>
          <w:b/>
          <w:bCs/>
        </w:rPr>
        <w:t>Krycí list nabídky</w:t>
      </w:r>
      <w:r w:rsidRPr="00FA3168">
        <w:t xml:space="preserve"> </w:t>
      </w:r>
      <w:r w:rsidR="0034205C" w:rsidRPr="00FA3168">
        <w:t>obsahující</w:t>
      </w:r>
      <w:r w:rsidRPr="00FA3168">
        <w:t xml:space="preserve"> ú</w:t>
      </w:r>
      <w:r w:rsidR="00F51A8A" w:rsidRPr="00FA3168">
        <w:t xml:space="preserve">daje z </w:t>
      </w:r>
      <w:r w:rsidR="0034205C" w:rsidRPr="00FA3168">
        <w:t xml:space="preserve">nabídky </w:t>
      </w:r>
      <w:r w:rsidR="00F51A8A" w:rsidRPr="00FA3168">
        <w:t>odpovídající číselně vyjádřitelným kritériím hodnocení</w:t>
      </w:r>
      <w:r w:rsidR="00F51A8A" w:rsidRPr="00FA3168" w:rsidDel="00A30C7F">
        <w:t xml:space="preserve"> </w:t>
      </w:r>
      <w:r w:rsidR="00F51A8A" w:rsidRPr="00FA3168">
        <w:t>předložen</w:t>
      </w:r>
      <w:r w:rsidR="00BD40E3" w:rsidRPr="00FA3168">
        <w:t>é</w:t>
      </w:r>
      <w:r w:rsidR="00F51A8A" w:rsidRPr="00FA3168">
        <w:t xml:space="preserve"> formou vyplněných tabulek podle vzoru v Příloze </w:t>
      </w:r>
      <w:r w:rsidR="004E40CA">
        <w:t>E</w:t>
      </w:r>
      <w:r w:rsidR="004E40CA" w:rsidRPr="00FA3168">
        <w:t xml:space="preserve">1 </w:t>
      </w:r>
      <w:r w:rsidRPr="00FA3168">
        <w:t>Krycí list nabídky</w:t>
      </w:r>
      <w:r w:rsidR="00F51A8A" w:rsidRPr="00FA3168">
        <w:t xml:space="preserve"> této zadávací </w:t>
      </w:r>
      <w:r w:rsidR="00F51A8A" w:rsidRPr="00F17516">
        <w:t>dokumentace</w:t>
      </w:r>
      <w:r w:rsidR="0034205C" w:rsidRPr="00F17516">
        <w:t>;</w:t>
      </w:r>
    </w:p>
    <w:p w14:paraId="298F3699" w14:textId="77777777" w:rsidR="00602BC6" w:rsidRPr="005E3428" w:rsidRDefault="00602BC6" w:rsidP="00116871">
      <w:pPr>
        <w:pStyle w:val="Nadpis5"/>
        <w:rPr>
          <w:b/>
          <w:bCs/>
        </w:rPr>
      </w:pPr>
      <w:r w:rsidRPr="005E3428">
        <w:rPr>
          <w:b/>
          <w:bCs/>
        </w:rPr>
        <w:t>Technické a ekonomické údaje o řešení zakázky</w:t>
      </w:r>
    </w:p>
    <w:p w14:paraId="072EBDF2" w14:textId="207AB0D0" w:rsidR="005F3904" w:rsidRPr="00485F5E" w:rsidRDefault="005F3904" w:rsidP="005F3904">
      <w:pPr>
        <w:ind w:left="1134"/>
        <w:rPr>
          <w:lang w:val="cs-CZ"/>
        </w:rPr>
      </w:pPr>
      <w:r w:rsidRPr="00485F5E">
        <w:rPr>
          <w:lang w:val="cs-CZ"/>
        </w:rPr>
        <w:t xml:space="preserve">Účastník v této části nabídky uvede informace nutné pro posouzení ekonomické výhodnosti nabídek. </w:t>
      </w:r>
    </w:p>
    <w:p w14:paraId="0719DB05" w14:textId="5229C8A0" w:rsidR="005F3904" w:rsidRPr="00485F5E" w:rsidRDefault="005F3904" w:rsidP="005F3904">
      <w:pPr>
        <w:ind w:left="1134"/>
        <w:rPr>
          <w:lang w:val="cs-CZ"/>
        </w:rPr>
      </w:pPr>
      <w:r w:rsidRPr="00485F5E">
        <w:rPr>
          <w:lang w:val="cs-CZ"/>
        </w:rPr>
        <w:t xml:space="preserve">Účastník povinně předloží tabulky technických a ekonomických údajů, které jsou </w:t>
      </w:r>
      <w:r w:rsidR="00610BB8" w:rsidRPr="00610BB8">
        <w:rPr>
          <w:lang w:val="cs-CZ"/>
        </w:rPr>
        <w:t xml:space="preserve">uvedeny </w:t>
      </w:r>
      <w:r w:rsidRPr="00485F5E">
        <w:rPr>
          <w:lang w:val="cs-CZ"/>
        </w:rPr>
        <w:t xml:space="preserve">v </w:t>
      </w:r>
      <w:r w:rsidR="00610BB8" w:rsidRPr="00485F5E">
        <w:rPr>
          <w:lang w:val="cs-CZ"/>
        </w:rPr>
        <w:t>P</w:t>
      </w:r>
      <w:r w:rsidRPr="00485F5E">
        <w:rPr>
          <w:lang w:val="cs-CZ"/>
        </w:rPr>
        <w:t xml:space="preserve">říloze č. </w:t>
      </w:r>
      <w:r w:rsidR="00610BB8" w:rsidRPr="00485F5E">
        <w:rPr>
          <w:lang w:val="cs-CZ"/>
        </w:rPr>
        <w:t xml:space="preserve">E2 </w:t>
      </w:r>
      <w:r w:rsidR="005F0BE8" w:rsidRPr="005F0BE8">
        <w:rPr>
          <w:lang w:val="cs-CZ"/>
        </w:rPr>
        <w:t>Tabulky technických a ekonomických údajů nabídky</w:t>
      </w:r>
      <w:r w:rsidR="005F0BE8">
        <w:rPr>
          <w:lang w:val="cs-CZ"/>
        </w:rPr>
        <w:t xml:space="preserve"> </w:t>
      </w:r>
      <w:r w:rsidRPr="00485F5E">
        <w:rPr>
          <w:lang w:val="cs-CZ"/>
        </w:rPr>
        <w:t xml:space="preserve">zadávací dokumentace. Účastník v tabulce nebo dalších přílohách uvede/ověří následující údaje: </w:t>
      </w:r>
    </w:p>
    <w:p w14:paraId="05F405AB" w14:textId="2DFC5153" w:rsidR="005F3904" w:rsidRPr="00485F5E" w:rsidRDefault="005F3904" w:rsidP="005F3904">
      <w:pPr>
        <w:ind w:left="1134"/>
        <w:rPr>
          <w:lang w:val="cs-CZ"/>
        </w:rPr>
      </w:pPr>
      <w:r w:rsidRPr="00485F5E">
        <w:rPr>
          <w:lang w:val="cs-CZ"/>
        </w:rPr>
        <w:t>• Název objektu</w:t>
      </w:r>
      <w:r w:rsidR="005E3428">
        <w:rPr>
          <w:lang w:val="cs-CZ"/>
        </w:rPr>
        <w:t xml:space="preserve"> </w:t>
      </w:r>
      <w:r w:rsidRPr="00485F5E">
        <w:rPr>
          <w:lang w:val="cs-CZ"/>
        </w:rPr>
        <w:t>-</w:t>
      </w:r>
      <w:r w:rsidR="005E3428">
        <w:rPr>
          <w:lang w:val="cs-CZ"/>
        </w:rPr>
        <w:t xml:space="preserve"> </w:t>
      </w:r>
      <w:r w:rsidRPr="00485F5E">
        <w:rPr>
          <w:lang w:val="cs-CZ"/>
        </w:rPr>
        <w:t xml:space="preserve">viz místo plnění; </w:t>
      </w:r>
    </w:p>
    <w:p w14:paraId="7D8A2318" w14:textId="77777777" w:rsidR="005F3904" w:rsidRPr="00485F5E" w:rsidRDefault="005F3904" w:rsidP="005F3904">
      <w:pPr>
        <w:ind w:left="1134"/>
        <w:rPr>
          <w:lang w:val="cs-CZ"/>
        </w:rPr>
      </w:pPr>
      <w:r w:rsidRPr="00485F5E">
        <w:rPr>
          <w:lang w:val="cs-CZ"/>
        </w:rPr>
        <w:t xml:space="preserve">• Referenční spotřebu všech forem energie a vody v referenčním roce; </w:t>
      </w:r>
    </w:p>
    <w:p w14:paraId="377155D7" w14:textId="77777777" w:rsidR="005F3904" w:rsidRPr="00485F5E" w:rsidRDefault="005F3904" w:rsidP="005F3904">
      <w:pPr>
        <w:ind w:left="1134"/>
        <w:rPr>
          <w:lang w:val="cs-CZ"/>
        </w:rPr>
      </w:pPr>
      <w:r w:rsidRPr="00485F5E">
        <w:rPr>
          <w:lang w:val="cs-CZ"/>
        </w:rPr>
        <w:t xml:space="preserve">• Referenční náklady na energii a vodu v referenčním roce; </w:t>
      </w:r>
    </w:p>
    <w:p w14:paraId="11F6F858" w14:textId="77777777" w:rsidR="005F3904" w:rsidRPr="00485F5E" w:rsidRDefault="005F3904" w:rsidP="005F3904">
      <w:pPr>
        <w:ind w:left="1134"/>
        <w:rPr>
          <w:lang w:val="cs-CZ"/>
        </w:rPr>
      </w:pPr>
      <w:r w:rsidRPr="00485F5E">
        <w:rPr>
          <w:lang w:val="cs-CZ"/>
        </w:rPr>
        <w:t xml:space="preserve">• Referenční ostatní provozní náklady celkem (v Kč) za rok; </w:t>
      </w:r>
    </w:p>
    <w:p w14:paraId="4AA1F646" w14:textId="77777777" w:rsidR="005F3904" w:rsidRPr="00485F5E" w:rsidRDefault="005F3904" w:rsidP="005F3904">
      <w:pPr>
        <w:ind w:left="1134"/>
        <w:rPr>
          <w:lang w:val="cs-CZ"/>
        </w:rPr>
      </w:pPr>
      <w:r w:rsidRPr="00485F5E">
        <w:rPr>
          <w:lang w:val="cs-CZ"/>
        </w:rPr>
        <w:t xml:space="preserve">• Spotřebu všech forem energie a vody po realizaci v hodnoceném období; </w:t>
      </w:r>
    </w:p>
    <w:p w14:paraId="4271BF02" w14:textId="77777777" w:rsidR="005F3904" w:rsidRPr="00485F5E" w:rsidRDefault="005F3904" w:rsidP="005F3904">
      <w:pPr>
        <w:ind w:left="1134"/>
        <w:rPr>
          <w:lang w:val="cs-CZ"/>
        </w:rPr>
      </w:pPr>
      <w:r w:rsidRPr="00485F5E">
        <w:rPr>
          <w:lang w:val="cs-CZ"/>
        </w:rPr>
        <w:t xml:space="preserve">• Náklady na energii a vodu po realizaci v hodnoceném období v cenách referenčního roku; </w:t>
      </w:r>
    </w:p>
    <w:p w14:paraId="20B998EE" w14:textId="3BAB6386" w:rsidR="005F3904" w:rsidRPr="00485F5E" w:rsidRDefault="005F3904" w:rsidP="005F3904">
      <w:pPr>
        <w:ind w:left="1134"/>
        <w:rPr>
          <w:lang w:val="cs-CZ"/>
        </w:rPr>
      </w:pPr>
      <w:r w:rsidRPr="00485F5E">
        <w:rPr>
          <w:lang w:val="cs-CZ"/>
        </w:rPr>
        <w:t xml:space="preserve">• Ostatní provozní náklady po realizaci v hodnoceném období v cenách referenčního roku; </w:t>
      </w:r>
    </w:p>
    <w:p w14:paraId="0B2C96D7" w14:textId="77777777" w:rsidR="005F3904" w:rsidRPr="005E3428" w:rsidRDefault="005F3904" w:rsidP="005F3904">
      <w:pPr>
        <w:ind w:left="1134"/>
        <w:rPr>
          <w:u w:val="single"/>
          <w:lang w:val="cs-CZ"/>
        </w:rPr>
      </w:pPr>
      <w:r w:rsidRPr="005E3428">
        <w:rPr>
          <w:u w:val="single"/>
          <w:lang w:val="cs-CZ"/>
        </w:rPr>
        <w:t xml:space="preserve">Účastník doplní po objektech a do souhrnné tabulky následující údaje: </w:t>
      </w:r>
    </w:p>
    <w:p w14:paraId="3FE56D00" w14:textId="58BE536F" w:rsidR="005F3904" w:rsidRPr="00485F5E" w:rsidRDefault="005F3904" w:rsidP="005F3904">
      <w:pPr>
        <w:ind w:left="1134"/>
        <w:rPr>
          <w:lang w:val="cs-CZ"/>
        </w:rPr>
      </w:pPr>
      <w:r w:rsidRPr="00485F5E">
        <w:rPr>
          <w:lang w:val="cs-CZ"/>
        </w:rPr>
        <w:t xml:space="preserve">• Výše investic (v Kč) = cena za realizaci navržených základních opatření vedoucích k úsporám paliv, energie, vody a ostatních provozních nákladů; </w:t>
      </w:r>
    </w:p>
    <w:p w14:paraId="35986010" w14:textId="5E8E5A20" w:rsidR="005F3904" w:rsidRPr="00485F5E" w:rsidRDefault="005F3904" w:rsidP="005F3904">
      <w:pPr>
        <w:ind w:left="1134"/>
        <w:rPr>
          <w:lang w:val="cs-CZ"/>
        </w:rPr>
      </w:pPr>
      <w:r w:rsidRPr="00485F5E">
        <w:rPr>
          <w:lang w:val="cs-CZ"/>
        </w:rPr>
        <w:t>• Cena za energetický management prováděný v období garance (</w:t>
      </w:r>
      <w:r w:rsidR="005E3428">
        <w:rPr>
          <w:lang w:val="cs-CZ"/>
        </w:rPr>
        <w:t xml:space="preserve">v </w:t>
      </w:r>
      <w:r w:rsidRPr="00485F5E">
        <w:rPr>
          <w:lang w:val="cs-CZ"/>
        </w:rPr>
        <w:t xml:space="preserve">Kč </w:t>
      </w:r>
      <w:r w:rsidR="005E3428">
        <w:rPr>
          <w:lang w:val="cs-CZ"/>
        </w:rPr>
        <w:t>za</w:t>
      </w:r>
      <w:r w:rsidRPr="00485F5E">
        <w:rPr>
          <w:lang w:val="cs-CZ"/>
        </w:rPr>
        <w:t xml:space="preserve"> jednotliv</w:t>
      </w:r>
      <w:r w:rsidR="005E3428">
        <w:rPr>
          <w:lang w:val="cs-CZ"/>
        </w:rPr>
        <w:t>é</w:t>
      </w:r>
      <w:r w:rsidRPr="00485F5E">
        <w:rPr>
          <w:lang w:val="cs-CZ"/>
        </w:rPr>
        <w:t xml:space="preserve"> </w:t>
      </w:r>
      <w:r w:rsidR="005E3428">
        <w:rPr>
          <w:lang w:val="cs-CZ"/>
        </w:rPr>
        <w:t>roky</w:t>
      </w:r>
      <w:r w:rsidRPr="00485F5E">
        <w:rPr>
          <w:lang w:val="cs-CZ"/>
        </w:rPr>
        <w:t xml:space="preserve"> a celkem za celé hodnocené období); </w:t>
      </w:r>
    </w:p>
    <w:p w14:paraId="67A9AE89" w14:textId="484A9713" w:rsidR="005F3904" w:rsidRPr="00485F5E" w:rsidRDefault="005F3904" w:rsidP="005F3904">
      <w:pPr>
        <w:ind w:left="1134"/>
        <w:rPr>
          <w:lang w:val="cs-CZ"/>
        </w:rPr>
      </w:pPr>
      <w:r w:rsidRPr="00485F5E">
        <w:rPr>
          <w:lang w:val="cs-CZ"/>
        </w:rPr>
        <w:t xml:space="preserve">• Celková úspora všech forem energie v technických jednotkách (GJ </w:t>
      </w:r>
      <w:r w:rsidR="005E3428">
        <w:rPr>
          <w:lang w:val="cs-CZ"/>
        </w:rPr>
        <w:t>za</w:t>
      </w:r>
      <w:r w:rsidRPr="00485F5E">
        <w:rPr>
          <w:lang w:val="cs-CZ"/>
        </w:rPr>
        <w:t xml:space="preserve"> jednotliv</w:t>
      </w:r>
      <w:r w:rsidR="005E3428">
        <w:rPr>
          <w:lang w:val="cs-CZ"/>
        </w:rPr>
        <w:t>é roky</w:t>
      </w:r>
      <w:r w:rsidRPr="00485F5E">
        <w:rPr>
          <w:lang w:val="cs-CZ"/>
        </w:rPr>
        <w:t xml:space="preserve"> a za celé hodnocené období) v důsledku nově navrhovaných úsporných opatření; </w:t>
      </w:r>
    </w:p>
    <w:p w14:paraId="7399A52B" w14:textId="3CC1859F" w:rsidR="005F3904" w:rsidRPr="00485F5E" w:rsidRDefault="005F3904" w:rsidP="005F3904">
      <w:pPr>
        <w:ind w:left="1134"/>
        <w:rPr>
          <w:lang w:val="cs-CZ"/>
        </w:rPr>
      </w:pPr>
      <w:r w:rsidRPr="00485F5E">
        <w:rPr>
          <w:lang w:val="cs-CZ"/>
        </w:rPr>
        <w:t xml:space="preserve">• Úspora nákladů na energii celkem za celé hodnocené období); </w:t>
      </w:r>
    </w:p>
    <w:p w14:paraId="686255EF" w14:textId="77777777" w:rsidR="005F3904" w:rsidRPr="00485F5E" w:rsidRDefault="005F3904" w:rsidP="005F3904">
      <w:pPr>
        <w:ind w:left="1134"/>
        <w:rPr>
          <w:lang w:val="cs-CZ"/>
        </w:rPr>
      </w:pPr>
      <w:r w:rsidRPr="00485F5E">
        <w:rPr>
          <w:lang w:val="cs-CZ"/>
        </w:rPr>
        <w:t xml:space="preserve">• Úspora nákladů na vodu a ostatních provozních nákladů) v důsledku nově navrhovaných </w:t>
      </w:r>
    </w:p>
    <w:p w14:paraId="1F87A0A5" w14:textId="6C5D54E9" w:rsidR="005F3904" w:rsidRPr="00485F5E" w:rsidRDefault="005F3904" w:rsidP="005E3428">
      <w:pPr>
        <w:ind w:left="1134"/>
        <w:rPr>
          <w:lang w:val="cs-CZ"/>
        </w:rPr>
      </w:pPr>
      <w:r w:rsidRPr="00485F5E">
        <w:rPr>
          <w:lang w:val="cs-CZ"/>
        </w:rPr>
        <w:t>úsporných opatření (</w:t>
      </w:r>
      <w:r w:rsidR="005E3428">
        <w:rPr>
          <w:lang w:val="cs-CZ"/>
        </w:rPr>
        <w:t xml:space="preserve">v </w:t>
      </w:r>
      <w:r w:rsidRPr="00485F5E">
        <w:rPr>
          <w:lang w:val="cs-CZ"/>
        </w:rPr>
        <w:t xml:space="preserve">Kč </w:t>
      </w:r>
      <w:r w:rsidR="005E3428">
        <w:rPr>
          <w:lang w:val="cs-CZ"/>
        </w:rPr>
        <w:t>za</w:t>
      </w:r>
      <w:r w:rsidRPr="00485F5E">
        <w:rPr>
          <w:lang w:val="cs-CZ"/>
        </w:rPr>
        <w:t xml:space="preserve"> jednotliv</w:t>
      </w:r>
      <w:r w:rsidR="005E3428">
        <w:rPr>
          <w:lang w:val="cs-CZ"/>
        </w:rPr>
        <w:t>é roky</w:t>
      </w:r>
      <w:r w:rsidRPr="00485F5E">
        <w:rPr>
          <w:lang w:val="cs-CZ"/>
        </w:rPr>
        <w:t xml:space="preserve"> a za celé hodnocené období); </w:t>
      </w:r>
    </w:p>
    <w:p w14:paraId="09857EB3" w14:textId="018B16D1" w:rsidR="005F3904" w:rsidRPr="00485F5E" w:rsidRDefault="005F3904" w:rsidP="005F3904">
      <w:pPr>
        <w:ind w:left="1134"/>
        <w:rPr>
          <w:lang w:val="cs-CZ"/>
        </w:rPr>
      </w:pPr>
      <w:r w:rsidRPr="00485F5E">
        <w:rPr>
          <w:lang w:val="cs-CZ"/>
        </w:rPr>
        <w:t>•</w:t>
      </w:r>
      <w:r w:rsidR="004517EB">
        <w:rPr>
          <w:lang w:val="cs-CZ"/>
        </w:rPr>
        <w:t xml:space="preserve"> </w:t>
      </w:r>
      <w:r w:rsidRPr="00485F5E">
        <w:rPr>
          <w:lang w:val="cs-CZ"/>
        </w:rPr>
        <w:t>Garantovaná úspora provozních nákladů celkem v důsledku nově navrhovaných úsporných opatření (</w:t>
      </w:r>
      <w:r w:rsidR="005E3428">
        <w:rPr>
          <w:lang w:val="cs-CZ"/>
        </w:rPr>
        <w:t xml:space="preserve">v </w:t>
      </w:r>
      <w:r w:rsidRPr="00485F5E">
        <w:rPr>
          <w:lang w:val="cs-CZ"/>
        </w:rPr>
        <w:t xml:space="preserve">Kč) a zateplení v jednotlivých letech, roční průměr a za celé hodnocené období. </w:t>
      </w:r>
    </w:p>
    <w:p w14:paraId="70478891" w14:textId="77777777" w:rsidR="005F3904" w:rsidRPr="00485F5E" w:rsidRDefault="005F3904" w:rsidP="005F3904">
      <w:pPr>
        <w:ind w:left="1134"/>
        <w:rPr>
          <w:b/>
          <w:bCs/>
          <w:lang w:val="cs-CZ"/>
        </w:rPr>
      </w:pPr>
      <w:r w:rsidRPr="00485F5E">
        <w:rPr>
          <w:b/>
          <w:bCs/>
          <w:lang w:val="cs-CZ"/>
        </w:rPr>
        <w:t xml:space="preserve">Požadavky na výpočet úspory </w:t>
      </w:r>
    </w:p>
    <w:p w14:paraId="3994FF0E" w14:textId="1199EA64" w:rsidR="005F3904" w:rsidRPr="00485F5E" w:rsidRDefault="005F3904" w:rsidP="005F3904">
      <w:pPr>
        <w:ind w:left="1134"/>
        <w:rPr>
          <w:lang w:val="cs-CZ"/>
        </w:rPr>
      </w:pPr>
      <w:r w:rsidRPr="00485F5E">
        <w:rPr>
          <w:lang w:val="cs-CZ"/>
        </w:rPr>
        <w:t xml:space="preserve">Úspora ve spotřebě paliv a energie a úspora nákladů bude vypočtena jako „nerealizovaná spotřeba“ a úspora nákladů bude vypočtena jako „nerealizované náklady“ (viz IPMVP). Klimatické podmínky referenčního roku a referenční spotřeby v referenčním roce jsou uvedeny v </w:t>
      </w:r>
      <w:r w:rsidR="00641639">
        <w:rPr>
          <w:lang w:val="cs-CZ"/>
        </w:rPr>
        <w:t>P</w:t>
      </w:r>
      <w:r w:rsidRPr="00485F5E">
        <w:rPr>
          <w:lang w:val="cs-CZ"/>
        </w:rPr>
        <w:t xml:space="preserve">říloze č. </w:t>
      </w:r>
      <w:r w:rsidR="00641639" w:rsidRPr="00485F5E">
        <w:rPr>
          <w:lang w:val="cs-CZ"/>
        </w:rPr>
        <w:t>B1</w:t>
      </w:r>
      <w:r w:rsidR="00402422">
        <w:rPr>
          <w:lang w:val="cs-CZ"/>
        </w:rPr>
        <w:t>A a B1B</w:t>
      </w:r>
      <w:r w:rsidR="00641639" w:rsidRPr="00485F5E">
        <w:rPr>
          <w:lang w:val="cs-CZ"/>
        </w:rPr>
        <w:t xml:space="preserve"> </w:t>
      </w:r>
      <w:r w:rsidRPr="00485F5E">
        <w:rPr>
          <w:lang w:val="cs-CZ"/>
        </w:rPr>
        <w:t xml:space="preserve">této zadávací dokumentace. </w:t>
      </w:r>
    </w:p>
    <w:p w14:paraId="0A5506B0" w14:textId="4612982A" w:rsidR="005F3904" w:rsidRPr="00485F5E" w:rsidRDefault="005F3904" w:rsidP="005F3904">
      <w:pPr>
        <w:ind w:left="1134"/>
        <w:rPr>
          <w:lang w:val="cs-CZ"/>
        </w:rPr>
      </w:pPr>
      <w:r w:rsidRPr="00485F5E">
        <w:rPr>
          <w:lang w:val="cs-CZ"/>
        </w:rPr>
        <w:lastRenderedPageBreak/>
        <w:t xml:space="preserve">Úspora nákladů bude vypočtena jako násobek úspory v technických jednotkách a uvedené stálé ceny paliv, energie, nebo vody. Může zahrnovat také další úsporu na provozních a jiných nákladech zadavatele, která však musí respektovat omezení kladená na tento typ úspor zadavatelem a její výše musí být podrobně odůvodněna a projednána v průběhu jednacího řízení. </w:t>
      </w:r>
    </w:p>
    <w:p w14:paraId="3A7D3482" w14:textId="2A013621" w:rsidR="005F3904" w:rsidRPr="00485F5E" w:rsidRDefault="005F3904" w:rsidP="005F3904">
      <w:pPr>
        <w:ind w:left="1134"/>
        <w:rPr>
          <w:lang w:val="cs-CZ"/>
        </w:rPr>
      </w:pPr>
      <w:r w:rsidRPr="00485F5E">
        <w:rPr>
          <w:lang w:val="cs-CZ"/>
        </w:rPr>
        <w:t xml:space="preserve">U </w:t>
      </w:r>
      <w:r w:rsidR="007054C9" w:rsidRPr="00485F5E">
        <w:rPr>
          <w:lang w:val="cs-CZ"/>
        </w:rPr>
        <w:t xml:space="preserve">všech </w:t>
      </w:r>
      <w:r w:rsidRPr="00485F5E">
        <w:rPr>
          <w:lang w:val="cs-CZ"/>
        </w:rPr>
        <w:t xml:space="preserve">jednotlivých úspor, které budou při vyhodnocení neměřitelné přímo jako rozdíl spotřeby před a po zavedení opatření, budou uvedeny výpočty, vstupní údaje a závislosti na stálých a proměnných parametrech, ze kterých dodavatel při výpočtu vycházel. </w:t>
      </w:r>
    </w:p>
    <w:p w14:paraId="41DDBDD9" w14:textId="77777777" w:rsidR="005F3904" w:rsidRPr="00485F5E" w:rsidRDefault="005F3904" w:rsidP="005F3904">
      <w:pPr>
        <w:ind w:left="1134"/>
        <w:rPr>
          <w:lang w:val="cs-CZ"/>
        </w:rPr>
      </w:pPr>
      <w:r w:rsidRPr="00485F5E">
        <w:rPr>
          <w:lang w:val="cs-CZ"/>
        </w:rPr>
        <w:t xml:space="preserve">Všechny ekonomické údaje budou uvedeny bez a včetně DPH, není-li požadováno jinak. </w:t>
      </w:r>
    </w:p>
    <w:p w14:paraId="1535D981" w14:textId="4DE5E79B" w:rsidR="005F3904" w:rsidRPr="00485F5E" w:rsidRDefault="005F3904" w:rsidP="005F3904">
      <w:pPr>
        <w:ind w:left="1134"/>
        <w:rPr>
          <w:lang w:val="cs-CZ"/>
        </w:rPr>
      </w:pPr>
      <w:r w:rsidRPr="00485F5E">
        <w:rPr>
          <w:lang w:val="cs-CZ"/>
        </w:rPr>
        <w:t>Tabulka technických a ekonomických údajů v závěru obsahuje souhrnnou ekonomickou charakteristiku návrhu účastníka. Účastník doplní pouze předepsané údaje dle instrukcí uvedených v tabulce. Výpočty a hodnocení výsledků provádí zadavatel.</w:t>
      </w:r>
    </w:p>
    <w:p w14:paraId="7A8DDA37" w14:textId="0B865467" w:rsidR="00114834" w:rsidRPr="00F17516" w:rsidRDefault="00114834" w:rsidP="00116871">
      <w:pPr>
        <w:pStyle w:val="Nadpis5"/>
      </w:pPr>
      <w:r w:rsidRPr="00485F5E">
        <w:rPr>
          <w:b/>
          <w:bCs/>
        </w:rPr>
        <w:t xml:space="preserve">Návrh smlouvy </w:t>
      </w:r>
      <w:r w:rsidR="008942C1" w:rsidRPr="00485F5E">
        <w:rPr>
          <w:b/>
          <w:bCs/>
        </w:rPr>
        <w:t>o energetických službách se zaručeným výsledkem</w:t>
      </w:r>
      <w:r w:rsidR="008942C1" w:rsidRPr="00F17516">
        <w:t xml:space="preserve"> </w:t>
      </w:r>
      <w:r w:rsidRPr="00F17516">
        <w:t>vypracovaný podle vzoru smlouvy uveden</w:t>
      </w:r>
      <w:r w:rsidR="00BD40E3" w:rsidRPr="00F17516">
        <w:t>ého</w:t>
      </w:r>
      <w:r w:rsidRPr="00F17516">
        <w:t xml:space="preserve"> v </w:t>
      </w:r>
      <w:r w:rsidR="00BD40E3" w:rsidRPr="00F17516">
        <w:t>P</w:t>
      </w:r>
      <w:r w:rsidRPr="00F17516">
        <w:t>říloze D1</w:t>
      </w:r>
      <w:r w:rsidR="00AB07A7" w:rsidRPr="00F17516">
        <w:t>A</w:t>
      </w:r>
      <w:r w:rsidRPr="00F17516">
        <w:t xml:space="preserve"> zadávací dokumentace s</w:t>
      </w:r>
      <w:r w:rsidR="00AB07A7" w:rsidRPr="00F17516">
        <w:t> </w:t>
      </w:r>
      <w:r w:rsidRPr="00F17516">
        <w:t>přílohami</w:t>
      </w:r>
      <w:r w:rsidR="00AB07A7" w:rsidRPr="00F17516">
        <w:t xml:space="preserve"> podle Přílohy D1B zadávací dokumentace</w:t>
      </w:r>
      <w:r w:rsidRPr="00F17516">
        <w:t>.</w:t>
      </w:r>
    </w:p>
    <w:p w14:paraId="4805BAF1" w14:textId="3A9C8CDD" w:rsidR="009F03DC" w:rsidRPr="00FA3168" w:rsidRDefault="009F03DC" w:rsidP="00116871">
      <w:pPr>
        <w:pStyle w:val="Nadpis5"/>
        <w:numPr>
          <w:ilvl w:val="0"/>
          <w:numId w:val="0"/>
        </w:numPr>
        <w:ind w:left="1134"/>
      </w:pPr>
      <w:r w:rsidRPr="00F17516">
        <w:t>Hlavní text smlouvy je účastník povinen v nabídce předložit ve formátu MS WORD, ve kterém budou vyznačeny v revizích veškeré</w:t>
      </w:r>
      <w:r w:rsidRPr="00FA3168">
        <w:t xml:space="preserve"> povinné údaje, které jsou výslovně vyhrazeny pro doplnění ze strany dodavatele.</w:t>
      </w:r>
    </w:p>
    <w:p w14:paraId="1EE199BA" w14:textId="77777777" w:rsidR="009F03DC" w:rsidRPr="00FA3168" w:rsidRDefault="009F03DC" w:rsidP="00116871">
      <w:pPr>
        <w:pStyle w:val="Nadpis5"/>
        <w:numPr>
          <w:ilvl w:val="0"/>
          <w:numId w:val="0"/>
        </w:numPr>
        <w:ind w:left="1134"/>
      </w:pPr>
      <w:r w:rsidRPr="00FA3168">
        <w:t>V rámci předběžné nabídky je účastník vedle výše uvedeného oprávněn činit formou revizí své vlastní návrhy na změny či doplnění návrhu smlouvy. Účastník zároveň bere na vědomí, že je pouze na zvážení zadavatele, zda takto navržené změny či doplnění budou přijaty. V rámci finální nabídky není možné změny uvedené v tomto odstavci činit.</w:t>
      </w:r>
    </w:p>
    <w:p w14:paraId="4BFBD95C" w14:textId="13AD7100" w:rsidR="00371E02" w:rsidRPr="00FA3168" w:rsidRDefault="00BD40E3" w:rsidP="00116871">
      <w:pPr>
        <w:pStyle w:val="Nadpis5"/>
        <w:numPr>
          <w:ilvl w:val="0"/>
          <w:numId w:val="0"/>
        </w:numPr>
        <w:ind w:left="1134"/>
      </w:pPr>
      <w:r w:rsidRPr="00FA3168">
        <w:t>Do t</w:t>
      </w:r>
      <w:r w:rsidR="009F03DC" w:rsidRPr="00FA3168">
        <w:t>ext</w:t>
      </w:r>
      <w:r w:rsidRPr="00FA3168">
        <w:t>u</w:t>
      </w:r>
      <w:r w:rsidR="009F03DC" w:rsidRPr="00FA3168">
        <w:t xml:space="preserve"> smlouvy dodavatel</w:t>
      </w:r>
      <w:r w:rsidRPr="00FA3168">
        <w:t xml:space="preserve"> doplní</w:t>
      </w:r>
      <w:r w:rsidR="009F03DC" w:rsidRPr="00FA3168">
        <w:t xml:space="preserve"> míst</w:t>
      </w:r>
      <w:r w:rsidRPr="00FA3168">
        <w:t>o</w:t>
      </w:r>
      <w:r w:rsidR="009F03DC" w:rsidRPr="00FA3168">
        <w:t>, dat</w:t>
      </w:r>
      <w:r w:rsidRPr="00FA3168">
        <w:t>u</w:t>
      </w:r>
      <w:r w:rsidR="009F03DC" w:rsidRPr="00FA3168">
        <w:t>m a podpis osoby oprávněné jménem či za dodavatele jednat.</w:t>
      </w:r>
    </w:p>
    <w:p w14:paraId="6389CD2C" w14:textId="5C699AD1" w:rsidR="003816C5" w:rsidRPr="00FA3168" w:rsidRDefault="003816C5" w:rsidP="00116871">
      <w:pPr>
        <w:pStyle w:val="Nadpis5"/>
        <w:numPr>
          <w:ilvl w:val="0"/>
          <w:numId w:val="0"/>
        </w:numPr>
        <w:ind w:left="1134"/>
      </w:pPr>
      <w:r w:rsidRPr="00FA3168">
        <w:t xml:space="preserve">Jako součást smlouvy účastník předloží i všechny přílohy smlouvy vypracované podle instrukcí uvedených v </w:t>
      </w:r>
      <w:r w:rsidR="00AB07A7" w:rsidRPr="00FA3168">
        <w:t>Příloze D1B zadávací dokumentace.</w:t>
      </w:r>
    </w:p>
    <w:p w14:paraId="532B72E8" w14:textId="35329266" w:rsidR="003F0C2B" w:rsidRPr="00FA3168" w:rsidRDefault="00FA0140" w:rsidP="00FE0307">
      <w:pPr>
        <w:pStyle w:val="Nadpis3"/>
      </w:pPr>
      <w:bookmarkStart w:id="58" w:name="_Toc522635383"/>
      <w:bookmarkStart w:id="59" w:name="_Toc525293197"/>
      <w:bookmarkStart w:id="60" w:name="_Toc522635384"/>
      <w:bookmarkStart w:id="61" w:name="_Toc525293198"/>
      <w:bookmarkStart w:id="62" w:name="_Toc522635385"/>
      <w:bookmarkStart w:id="63" w:name="_Toc525293199"/>
      <w:bookmarkStart w:id="64" w:name="_Toc117599160"/>
      <w:bookmarkEnd w:id="56"/>
      <w:bookmarkEnd w:id="57"/>
      <w:bookmarkEnd w:id="58"/>
      <w:bookmarkEnd w:id="59"/>
      <w:bookmarkEnd w:id="60"/>
      <w:bookmarkEnd w:id="61"/>
      <w:bookmarkEnd w:id="62"/>
      <w:bookmarkEnd w:id="63"/>
      <w:r w:rsidRPr="00FA3168">
        <w:t>Varianty řešení</w:t>
      </w:r>
      <w:bookmarkEnd w:id="64"/>
    </w:p>
    <w:p w14:paraId="56FCC2D9" w14:textId="1A10A6F4" w:rsidR="00FA0140" w:rsidRPr="00FA3168" w:rsidRDefault="00FA0140" w:rsidP="0039020A">
      <w:pPr>
        <w:pStyle w:val="Nadpis4"/>
        <w:rPr>
          <w:lang w:val="cs-CZ"/>
        </w:rPr>
      </w:pPr>
      <w:r w:rsidRPr="00FA3168">
        <w:rPr>
          <w:lang w:val="cs-CZ"/>
        </w:rPr>
        <w:t>Zadavatel nepřipouští varianty řešení.</w:t>
      </w:r>
    </w:p>
    <w:p w14:paraId="7C5A5072" w14:textId="511E0274" w:rsidR="003F0C2B" w:rsidRPr="00FA3168" w:rsidRDefault="00945256" w:rsidP="00FE0307">
      <w:pPr>
        <w:pStyle w:val="Nadpis3"/>
      </w:pPr>
      <w:bookmarkStart w:id="65" w:name="_Toc117599161"/>
      <w:r w:rsidRPr="00FA3168">
        <w:t>Zadávací lhůta</w:t>
      </w:r>
      <w:bookmarkEnd w:id="65"/>
    </w:p>
    <w:p w14:paraId="57F40A56" w14:textId="08F32BF9" w:rsidR="007B1CB6" w:rsidRPr="00485F5E" w:rsidRDefault="007B1CB6" w:rsidP="0039020A">
      <w:pPr>
        <w:pStyle w:val="Nadpis4"/>
        <w:rPr>
          <w:lang w:val="cs-CZ"/>
        </w:rPr>
      </w:pPr>
      <w:r w:rsidRPr="00485F5E">
        <w:rPr>
          <w:lang w:val="cs-CZ"/>
        </w:rPr>
        <w:t xml:space="preserve">Zadavatel nestanovuje požadavek na zadávací lhůtu. </w:t>
      </w:r>
    </w:p>
    <w:p w14:paraId="6BE9B2FD" w14:textId="61E0ADB3" w:rsidR="003F0C2B" w:rsidRPr="00FA3168" w:rsidRDefault="003F6B63" w:rsidP="00FE0307">
      <w:pPr>
        <w:pStyle w:val="Nadpis3"/>
      </w:pPr>
      <w:bookmarkStart w:id="66" w:name="_Toc117599162"/>
      <w:r w:rsidRPr="00FA3168">
        <w:t>Náklady spojené s účastí v zadávacím řízení</w:t>
      </w:r>
      <w:bookmarkEnd w:id="66"/>
    </w:p>
    <w:p w14:paraId="527496AB" w14:textId="60B2D667" w:rsidR="003F6B63" w:rsidRPr="00FA3168" w:rsidRDefault="003F6B63" w:rsidP="0039020A">
      <w:pPr>
        <w:pStyle w:val="Nadpis4"/>
        <w:rPr>
          <w:lang w:val="cs-CZ"/>
        </w:rPr>
      </w:pPr>
      <w:r w:rsidRPr="00FA3168">
        <w:rPr>
          <w:lang w:val="cs-CZ"/>
        </w:rPr>
        <w:t>Náklady spojené s účastí v zadávacím řízení nese každý dodavatel sám.</w:t>
      </w:r>
    </w:p>
    <w:p w14:paraId="46675777" w14:textId="3A11AE26" w:rsidR="00945256" w:rsidRPr="00FA3168" w:rsidRDefault="00945256" w:rsidP="00FE0307">
      <w:pPr>
        <w:pStyle w:val="Nadpis3"/>
      </w:pPr>
      <w:bookmarkStart w:id="67" w:name="_Toc117599163"/>
      <w:r w:rsidRPr="00FA3168">
        <w:t>Informace o zpracování osobních údajů</w:t>
      </w:r>
      <w:bookmarkEnd w:id="67"/>
    </w:p>
    <w:p w14:paraId="70028091" w14:textId="59062122" w:rsidR="00945256" w:rsidRPr="00FA3168" w:rsidRDefault="00945256" w:rsidP="0039020A">
      <w:pPr>
        <w:pStyle w:val="Nadpis4"/>
        <w:rPr>
          <w:lang w:val="cs-CZ"/>
        </w:rPr>
      </w:pPr>
      <w:r w:rsidRPr="00FA3168">
        <w:rPr>
          <w:lang w:val="cs-CZ"/>
        </w:rPr>
        <w:t>Zadavatel v postavení správce osobních údajů tímto informuje ve smyslu čl. 13 Nařízení Evropského parlamentu a Rady (EU) 2016/679 o ochraně fyzických osob v souvislosti se zpracováním osobních údajů a o volném pohybu těchto údajů (dále jen „</w:t>
      </w:r>
      <w:r w:rsidRPr="005E3428">
        <w:rPr>
          <w:b/>
          <w:bCs/>
          <w:lang w:val="cs-CZ"/>
        </w:rPr>
        <w:t>GDPR</w:t>
      </w:r>
      <w:r w:rsidRPr="00FA3168">
        <w:rPr>
          <w:lang w:val="cs-CZ"/>
        </w:rPr>
        <w:t>“) účastníky zadávacího řízení o zpracování osobních údajů za účelem realizace zadávacího řízení dle ZZVZ.</w:t>
      </w:r>
    </w:p>
    <w:p w14:paraId="2A638A05" w14:textId="1EEE9D3F" w:rsidR="00945256" w:rsidRPr="00FA3168" w:rsidRDefault="00945256" w:rsidP="0039020A">
      <w:pPr>
        <w:pStyle w:val="Nadpis4"/>
        <w:rPr>
          <w:lang w:val="cs-CZ"/>
        </w:rPr>
      </w:pPr>
      <w:r w:rsidRPr="00FA3168">
        <w:rPr>
          <w:lang w:val="cs-CZ"/>
        </w:rPr>
        <w:t>Zadavatel může v rámci realizace zadávacího řízení zpracovávat osobní údaje dodavatelů a jejich poddodavatelů (z řad fyzických osob podnika</w:t>
      </w:r>
      <w:r w:rsidR="00BD40E3" w:rsidRPr="00FA3168">
        <w:rPr>
          <w:lang w:val="cs-CZ"/>
        </w:rPr>
        <w:t>telů</w:t>
      </w:r>
      <w:r w:rsidRPr="00FA3168">
        <w:rPr>
          <w:lang w:val="cs-CZ"/>
        </w:rPr>
        <w:t xml:space="preserve">), členů statutárních orgánů a kontaktních osob dodavatelů a jejich poddodavatelů, osob, prostřednictvím kterých je dodavatelem prokazována kvalifikace, členů realizačního týmu dodavatele a skutečných majitelů dodavatele. </w:t>
      </w:r>
    </w:p>
    <w:p w14:paraId="47B2AFAB" w14:textId="6B9EB017" w:rsidR="00945256" w:rsidRPr="00FA3168" w:rsidRDefault="00945256" w:rsidP="0039020A">
      <w:pPr>
        <w:pStyle w:val="Nadpis4"/>
        <w:rPr>
          <w:lang w:val="cs-CZ"/>
        </w:rPr>
      </w:pPr>
      <w:r w:rsidRPr="00FA3168">
        <w:rPr>
          <w:lang w:val="cs-CZ"/>
        </w:rPr>
        <w:t xml:space="preserve">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w:t>
      </w:r>
      <w:r w:rsidRPr="00FA3168">
        <w:rPr>
          <w:lang w:val="cs-CZ"/>
        </w:rPr>
        <w:lastRenderedPageBreak/>
        <w:t xml:space="preserve">zadavatele. </w:t>
      </w:r>
    </w:p>
    <w:p w14:paraId="5B31F628" w14:textId="43134B09" w:rsidR="00945256" w:rsidRPr="00FA3168" w:rsidRDefault="00945256" w:rsidP="0039020A">
      <w:pPr>
        <w:pStyle w:val="Nadpis4"/>
        <w:rPr>
          <w:lang w:val="cs-CZ"/>
        </w:rPr>
      </w:pPr>
      <w:r w:rsidRPr="00FA3168">
        <w:rPr>
          <w:lang w:val="cs-CZ"/>
        </w:rPr>
        <w:t>Zadavatel předává osobní údaje ke zpracování zástupci zadavatele jako zpracovateli osobních údajů, za účelem administrace zadávacího řízení dle § 43 ZZVZ.</w:t>
      </w:r>
    </w:p>
    <w:p w14:paraId="4C089754" w14:textId="1A9ACDDF" w:rsidR="00EA09E9" w:rsidRPr="00FA3168" w:rsidRDefault="00EA09E9" w:rsidP="00EA09E9">
      <w:pPr>
        <w:pStyle w:val="Nadpis2"/>
        <w:rPr>
          <w:lang w:val="cs-CZ"/>
        </w:rPr>
      </w:pPr>
      <w:bookmarkStart w:id="68" w:name="_Toc117599164"/>
      <w:r w:rsidRPr="00FA3168">
        <w:rPr>
          <w:lang w:val="cs-CZ"/>
        </w:rPr>
        <w:t>Komunikace v zadávacím řízení</w:t>
      </w:r>
      <w:bookmarkEnd w:id="68"/>
    </w:p>
    <w:p w14:paraId="09171065" w14:textId="3BC7AD0C" w:rsidR="00EA09E9" w:rsidRPr="00FA3168" w:rsidRDefault="00EA09E9" w:rsidP="00FE0307">
      <w:pPr>
        <w:pStyle w:val="Nadpis3"/>
      </w:pPr>
      <w:bookmarkStart w:id="69" w:name="_Ref69386388"/>
      <w:bookmarkStart w:id="70" w:name="_Toc117599165"/>
      <w:r w:rsidRPr="00FA3168">
        <w:t xml:space="preserve">Komunikace mezi zadavatelem a </w:t>
      </w:r>
      <w:r w:rsidRPr="00FA3168">
        <w:rPr>
          <w:bCs/>
        </w:rPr>
        <w:t>dodavateli</w:t>
      </w:r>
      <w:bookmarkEnd w:id="69"/>
      <w:bookmarkEnd w:id="70"/>
    </w:p>
    <w:p w14:paraId="54DA726E" w14:textId="76C7C5F6" w:rsidR="00EA09E9" w:rsidRPr="009E036C" w:rsidRDefault="00EA09E9" w:rsidP="0039020A">
      <w:pPr>
        <w:pStyle w:val="Nadpis4"/>
        <w:rPr>
          <w:lang w:val="cs-CZ"/>
        </w:rPr>
      </w:pPr>
      <w:bookmarkStart w:id="71" w:name="_Toc522635391"/>
      <w:bookmarkStart w:id="72" w:name="_Toc525293205"/>
      <w:bookmarkStart w:id="73" w:name="_Toc522635392"/>
      <w:bookmarkStart w:id="74" w:name="_Toc525293206"/>
      <w:bookmarkStart w:id="75" w:name="_Toc522635393"/>
      <w:bookmarkStart w:id="76" w:name="_Toc525293207"/>
      <w:bookmarkStart w:id="77" w:name="_Toc522635394"/>
      <w:bookmarkStart w:id="78" w:name="_Toc525293208"/>
      <w:bookmarkStart w:id="79" w:name="_Toc522635395"/>
      <w:bookmarkStart w:id="80" w:name="_Toc525293209"/>
      <w:bookmarkStart w:id="81" w:name="_Toc522635396"/>
      <w:bookmarkStart w:id="82" w:name="_Toc525293210"/>
      <w:bookmarkStart w:id="83" w:name="_Toc522635397"/>
      <w:bookmarkStart w:id="84" w:name="_Toc525293211"/>
      <w:bookmarkStart w:id="85" w:name="_Toc522635398"/>
      <w:bookmarkStart w:id="86" w:name="_Toc525293212"/>
      <w:bookmarkStart w:id="87" w:name="_Toc522635399"/>
      <w:bookmarkStart w:id="88" w:name="_Toc525293213"/>
      <w:bookmarkStart w:id="89" w:name="_Toc522635400"/>
      <w:bookmarkStart w:id="90" w:name="_Toc525293214"/>
      <w:bookmarkStart w:id="91" w:name="_Toc522635401"/>
      <w:bookmarkStart w:id="92" w:name="_Toc525293215"/>
      <w:bookmarkStart w:id="93" w:name="_Toc522635402"/>
      <w:bookmarkStart w:id="94" w:name="_Toc525293216"/>
      <w:bookmarkStart w:id="95" w:name="_Toc522635403"/>
      <w:bookmarkStart w:id="96" w:name="_Toc525293217"/>
      <w:bookmarkStart w:id="97" w:name="_Toc522635404"/>
      <w:bookmarkStart w:id="98" w:name="_Toc525293218"/>
      <w:bookmarkStart w:id="99" w:name="_Toc444084947"/>
      <w:bookmarkStart w:id="100" w:name="_Toc4416617"/>
      <w:bookmarkStart w:id="101" w:name="_Toc4416911"/>
      <w:bookmarkStart w:id="102" w:name="_Toc441696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FA3168">
        <w:rPr>
          <w:lang w:val="cs-CZ"/>
        </w:rPr>
        <w:t>Komunikace mezi zadavatelem a dodavatelem</w:t>
      </w:r>
      <w:r w:rsidR="0064765C">
        <w:rPr>
          <w:lang w:val="cs-CZ"/>
        </w:rPr>
        <w:t xml:space="preserve"> </w:t>
      </w:r>
      <w:r w:rsidRPr="00FA3168">
        <w:rPr>
          <w:lang w:val="cs-CZ"/>
        </w:rPr>
        <w:t xml:space="preserve">bude v souladu s ustanovením § 211 odst. 3 ZZVZ probíhat v plném rozsahu elektronicky, a to zejména prostřednictvím elektronického </w:t>
      </w:r>
      <w:r w:rsidR="00A466DA" w:rsidRPr="00FA3168">
        <w:rPr>
          <w:lang w:val="cs-CZ"/>
        </w:rPr>
        <w:t>nástroje – systému</w:t>
      </w:r>
      <w:r w:rsidRPr="00FA3168">
        <w:rPr>
          <w:lang w:val="cs-CZ"/>
        </w:rPr>
        <w:t xml:space="preserve"> </w:t>
      </w:r>
      <w:r w:rsidR="005558F4">
        <w:rPr>
          <w:lang w:val="cs-CZ"/>
        </w:rPr>
        <w:t>E-ZAK</w:t>
      </w:r>
      <w:r w:rsidRPr="009E036C">
        <w:rPr>
          <w:lang w:val="cs-CZ"/>
        </w:rPr>
        <w:t xml:space="preserve">. </w:t>
      </w:r>
      <w:r w:rsidR="00054218" w:rsidRPr="00054218">
        <w:rPr>
          <w:lang w:val="cs-CZ"/>
        </w:rPr>
        <w:t>Zadavatel proto doporučuje, aby komunikace mezi zadavatelem (nebo jeho zástupcem) a dodavateli v rámci zadávacího řízení byla realizována výlučně prostřednictvím elektronického nástroje E-ZAK</w:t>
      </w:r>
      <w:r w:rsidRPr="009E036C">
        <w:rPr>
          <w:lang w:val="cs-CZ"/>
        </w:rPr>
        <w:t>. Veškerou komunikaci zadavatele s dodavateli (čímž není dotčeno oprávnění statutárního orgánu či jiné pověřené osoby zadavatele) zajišťuje zástupce zadavatele dle bodu 1 této části zadávací dokumentace.</w:t>
      </w:r>
    </w:p>
    <w:p w14:paraId="5B64CCD6" w14:textId="2273B531" w:rsidR="00EA09E9" w:rsidRPr="009E036C" w:rsidRDefault="00EA09E9" w:rsidP="0039020A">
      <w:pPr>
        <w:pStyle w:val="Nadpis4"/>
        <w:rPr>
          <w:lang w:val="cs-CZ"/>
        </w:rPr>
      </w:pPr>
      <w:r w:rsidRPr="009E036C">
        <w:rPr>
          <w:lang w:val="cs-CZ"/>
        </w:rPr>
        <w:t xml:space="preserve">Veškeré písemnosti zasílané prostřednictvím elektronického nástroje </w:t>
      </w:r>
      <w:r w:rsidR="005558F4">
        <w:rPr>
          <w:lang w:val="cs-CZ"/>
        </w:rPr>
        <w:t>E-ZAK</w:t>
      </w:r>
      <w:r w:rsidRPr="009E036C">
        <w:rPr>
          <w:lang w:val="cs-CZ"/>
        </w:rPr>
        <w:t xml:space="preserve"> se považují za řádně doručené dnem jejich doručení do uživatelského účtu adresáta </w:t>
      </w:r>
      <w:r w:rsidR="00A019AA">
        <w:rPr>
          <w:lang w:val="cs-CZ"/>
        </w:rPr>
        <w:t xml:space="preserve">písemnosti </w:t>
      </w:r>
      <w:r w:rsidRPr="009E036C">
        <w:rPr>
          <w:lang w:val="cs-CZ"/>
        </w:rPr>
        <w:t xml:space="preserve">v elektronickém nástroji </w:t>
      </w:r>
      <w:r w:rsidR="005558F4">
        <w:rPr>
          <w:lang w:val="cs-CZ"/>
        </w:rPr>
        <w:t>E-ZAK</w:t>
      </w:r>
      <w:r w:rsidRPr="009E036C">
        <w:rPr>
          <w:lang w:val="cs-CZ"/>
        </w:rPr>
        <w:t xml:space="preserve">. Na doručení písemnosti nemá vliv, zda byla písemnost jejím adresátem přečtena, případně, zda elektronický nástroj </w:t>
      </w:r>
      <w:r w:rsidR="005558F4">
        <w:rPr>
          <w:lang w:val="cs-CZ"/>
        </w:rPr>
        <w:t>E-ZAK</w:t>
      </w:r>
      <w:r w:rsidRPr="009E036C">
        <w:rPr>
          <w:lang w:val="cs-CZ"/>
        </w:rPr>
        <w:t xml:space="preserve"> adresátovi odeslal na kontaktní emailovou adresu upozornění o tom, že na jeho uživatelský účet v elektronickém nástroji </w:t>
      </w:r>
      <w:r w:rsidR="005558F4">
        <w:rPr>
          <w:lang w:val="cs-CZ"/>
        </w:rPr>
        <w:t>E-ZAK</w:t>
      </w:r>
      <w:r w:rsidRPr="009E036C">
        <w:rPr>
          <w:lang w:val="cs-CZ"/>
        </w:rPr>
        <w:t xml:space="preserve"> byla doručena nová zpráva či nikoli. </w:t>
      </w:r>
    </w:p>
    <w:p w14:paraId="5D024F47" w14:textId="52FA4C60" w:rsidR="00EA09E9" w:rsidRPr="005558F4" w:rsidRDefault="00EA09E9" w:rsidP="0039020A">
      <w:pPr>
        <w:pStyle w:val="Nadpis4"/>
        <w:rPr>
          <w:lang w:val="cs-CZ"/>
        </w:rPr>
      </w:pPr>
      <w:r w:rsidRPr="009E036C">
        <w:rPr>
          <w:lang w:val="cs-CZ"/>
        </w:rPr>
        <w:t xml:space="preserve">Zadavatel dodavatele upozorňuje, že pro plné využití všech možností elektronického nástroje </w:t>
      </w:r>
      <w:r w:rsidR="005558F4">
        <w:rPr>
          <w:lang w:val="cs-CZ"/>
        </w:rPr>
        <w:t>E-ZAK</w:t>
      </w:r>
      <w:r w:rsidRPr="009E036C">
        <w:rPr>
          <w:lang w:val="cs-CZ"/>
        </w:rPr>
        <w:t xml:space="preserve"> je </w:t>
      </w:r>
      <w:r w:rsidRPr="00485F5E">
        <w:rPr>
          <w:lang w:val="cs-CZ"/>
        </w:rPr>
        <w:t>nezbytné</w:t>
      </w:r>
      <w:r w:rsidRPr="009E036C">
        <w:rPr>
          <w:lang w:val="cs-CZ"/>
        </w:rPr>
        <w:t xml:space="preserve"> provést a dokončit tzv. </w:t>
      </w:r>
      <w:r w:rsidRPr="00485F5E">
        <w:rPr>
          <w:lang w:val="cs-CZ"/>
        </w:rPr>
        <w:t>registraci dodavatele</w:t>
      </w:r>
      <w:r w:rsidRPr="005558F4">
        <w:rPr>
          <w:lang w:val="cs-CZ"/>
        </w:rPr>
        <w:t xml:space="preserve">. </w:t>
      </w:r>
      <w:r w:rsidR="005558F4" w:rsidRPr="00615B0D">
        <w:rPr>
          <w:lang w:val="cs-CZ"/>
        </w:rPr>
        <w:t xml:space="preserve">Registrace slouží k vytvoření účtu subjektu, který bude ve veřejných zakázkách zpracovávaných systémem E-ZAK vystupovat jako dodavatel podle zákona, přičemž dodavatelem se rozumí osoba, která nabízí poskytnutí dodávek, služeb nebo stavebních prací, nebo více těchto osob společně. </w:t>
      </w:r>
    </w:p>
    <w:p w14:paraId="1C9ABA4D" w14:textId="554556CE" w:rsidR="00EA09E9" w:rsidRDefault="00EA09E9" w:rsidP="0039020A">
      <w:pPr>
        <w:pStyle w:val="Nadpis4"/>
        <w:rPr>
          <w:lang w:val="cs-CZ"/>
        </w:rPr>
      </w:pPr>
      <w:r w:rsidRPr="00FA3168">
        <w:rPr>
          <w:lang w:val="cs-CZ"/>
        </w:rPr>
        <w:t xml:space="preserve">Pro odpovědi na případné otázky týkající se uživatelského ovládání elektronického nástroje </w:t>
      </w:r>
      <w:r w:rsidR="005558F4">
        <w:rPr>
          <w:lang w:val="cs-CZ"/>
        </w:rPr>
        <w:t>E-ZAK</w:t>
      </w:r>
      <w:r w:rsidRPr="00FA3168">
        <w:rPr>
          <w:lang w:val="cs-CZ"/>
        </w:rPr>
        <w:t xml:space="preserve"> je možné využít uživatelskou podporu v rámci </w:t>
      </w:r>
      <w:r w:rsidR="005558F4" w:rsidRPr="00615B0D">
        <w:rPr>
          <w:lang w:val="cs-CZ"/>
        </w:rPr>
        <w:t>technické podpory E-ZAK (tel.:</w:t>
      </w:r>
      <w:r w:rsidR="005E3428">
        <w:rPr>
          <w:lang w:val="cs-CZ"/>
        </w:rPr>
        <w:t xml:space="preserve"> </w:t>
      </w:r>
      <w:r w:rsidR="005558F4" w:rsidRPr="00615B0D">
        <w:rPr>
          <w:lang w:val="cs-CZ"/>
        </w:rPr>
        <w:t xml:space="preserve">+420 538 702 719, e-mail: </w:t>
      </w:r>
      <w:r w:rsidR="00AB68E0" w:rsidRPr="00AB68E0">
        <w:t>podpora@ezak.cz</w:t>
      </w:r>
      <w:r w:rsidR="005558F4" w:rsidRPr="00615B0D">
        <w:rPr>
          <w:lang w:val="cs-CZ"/>
        </w:rPr>
        <w:t>)</w:t>
      </w:r>
      <w:r w:rsidRPr="005558F4">
        <w:rPr>
          <w:lang w:val="cs-CZ"/>
        </w:rPr>
        <w:t>.</w:t>
      </w:r>
    </w:p>
    <w:p w14:paraId="4B1277BA" w14:textId="3AC50A42" w:rsidR="00A019AA" w:rsidRDefault="00A019AA" w:rsidP="00A019AA">
      <w:pPr>
        <w:rPr>
          <w:lang w:val="cs-CZ"/>
        </w:rPr>
      </w:pPr>
      <w:r>
        <w:rPr>
          <w:lang w:val="cs-CZ"/>
        </w:rPr>
        <w:t>14.5</w:t>
      </w:r>
      <w:r>
        <w:rPr>
          <w:lang w:val="cs-CZ"/>
        </w:rPr>
        <w:tab/>
      </w:r>
      <w:r w:rsidRPr="00A019AA">
        <w:rPr>
          <w:lang w:val="cs-CZ"/>
        </w:rPr>
        <w:t>Zadavatel dále doporučuje dodavatelům veřejnou zakázku průběžně sledovat.</w:t>
      </w:r>
    </w:p>
    <w:p w14:paraId="5AAD6C8D" w14:textId="77777777" w:rsidR="00A019AA" w:rsidRPr="00A019AA" w:rsidRDefault="00A019AA" w:rsidP="00615B0D">
      <w:pPr>
        <w:ind w:left="708" w:hanging="708"/>
        <w:rPr>
          <w:lang w:val="cs-CZ"/>
        </w:rPr>
      </w:pPr>
      <w:r>
        <w:rPr>
          <w:lang w:val="cs-CZ"/>
        </w:rPr>
        <w:t>14.6</w:t>
      </w:r>
      <w:r>
        <w:rPr>
          <w:lang w:val="cs-CZ"/>
        </w:rPr>
        <w:tab/>
      </w:r>
      <w:r w:rsidRPr="00A019AA">
        <w:rPr>
          <w:lang w:val="cs-CZ"/>
        </w:rPr>
        <w:t>Podmínky a informace týkající se elektronického nástroje E-ZAK včetně informací o používání elektronického podpisu jsou dostupné na:</w:t>
      </w:r>
    </w:p>
    <w:p w14:paraId="4A2A3B55" w14:textId="77777777" w:rsidR="00A019AA" w:rsidRPr="00615B0D" w:rsidRDefault="00A019AA" w:rsidP="00615B0D">
      <w:pPr>
        <w:ind w:firstLine="708"/>
        <w:rPr>
          <w:b/>
          <w:bCs/>
          <w:lang w:val="cs-CZ"/>
        </w:rPr>
      </w:pPr>
      <w:r w:rsidRPr="00615B0D">
        <w:rPr>
          <w:b/>
          <w:bCs/>
          <w:lang w:val="cs-CZ"/>
        </w:rPr>
        <w:t>https://zakazky.usti-nad-labem.cz/manual_2/ezak-manual-dodavatele-pdf</w:t>
      </w:r>
    </w:p>
    <w:p w14:paraId="342756E6" w14:textId="51330B1D" w:rsidR="00A019AA" w:rsidRPr="00615B0D" w:rsidRDefault="00A019AA" w:rsidP="00615B0D">
      <w:pPr>
        <w:ind w:firstLine="708"/>
        <w:rPr>
          <w:b/>
          <w:bCs/>
          <w:lang w:val="cs-CZ"/>
        </w:rPr>
      </w:pPr>
      <w:r w:rsidRPr="00615B0D">
        <w:rPr>
          <w:b/>
          <w:bCs/>
          <w:lang w:val="cs-CZ"/>
        </w:rPr>
        <w:t>https://zakazky.usti-nad-labem.cz/manual_3/qcm-podepisovaci_applet-pdf</w:t>
      </w:r>
    </w:p>
    <w:p w14:paraId="445B0273" w14:textId="7981B6C2" w:rsidR="00EA09E9" w:rsidRPr="00FA3168" w:rsidRDefault="00EA09E9" w:rsidP="00FE0307">
      <w:pPr>
        <w:pStyle w:val="Nadpis3"/>
      </w:pPr>
      <w:bookmarkStart w:id="103" w:name="_Toc117599166"/>
      <w:bookmarkEnd w:id="99"/>
      <w:bookmarkEnd w:id="100"/>
      <w:bookmarkEnd w:id="101"/>
      <w:bookmarkEnd w:id="102"/>
      <w:r w:rsidRPr="00FA3168">
        <w:t>Vysvětlení, změna nebo doplnění zadávací dokumentace</w:t>
      </w:r>
      <w:bookmarkEnd w:id="103"/>
    </w:p>
    <w:p w14:paraId="2BA13ABD" w14:textId="1B2E3EEB" w:rsidR="003F0C2B" w:rsidRPr="007125D1" w:rsidRDefault="00D97F55" w:rsidP="0039020A">
      <w:pPr>
        <w:pStyle w:val="Nadpis4"/>
        <w:rPr>
          <w:lang w:val="cs-CZ"/>
        </w:rPr>
      </w:pPr>
      <w:bookmarkStart w:id="104" w:name="_Hlk522551241"/>
      <w:r w:rsidRPr="00FA3168">
        <w:rPr>
          <w:lang w:val="cs-CZ"/>
        </w:rPr>
        <w:t>Zadávací dokumentace se nachází v</w:t>
      </w:r>
      <w:r w:rsidR="003F0C2B" w:rsidRPr="00FA3168">
        <w:rPr>
          <w:lang w:val="cs-CZ"/>
        </w:rPr>
        <w:t xml:space="preserve"> </w:t>
      </w:r>
      <w:r w:rsidRPr="00FA3168">
        <w:rPr>
          <w:lang w:val="cs-CZ"/>
        </w:rPr>
        <w:t>p</w:t>
      </w:r>
      <w:r w:rsidR="003F0C2B" w:rsidRPr="00FA3168">
        <w:rPr>
          <w:lang w:val="cs-CZ"/>
        </w:rPr>
        <w:t xml:space="preserve">rofile </w:t>
      </w:r>
      <w:r w:rsidRPr="00FA3168">
        <w:rPr>
          <w:lang w:val="cs-CZ"/>
        </w:rPr>
        <w:t>zadavatele v</w:t>
      </w:r>
      <w:r w:rsidR="003F0C2B" w:rsidRPr="00FA3168">
        <w:rPr>
          <w:lang w:val="cs-CZ"/>
        </w:rPr>
        <w:t xml:space="preserve"> systému </w:t>
      </w:r>
      <w:r w:rsidR="005558F4">
        <w:rPr>
          <w:lang w:val="cs-CZ"/>
        </w:rPr>
        <w:t>E-</w:t>
      </w:r>
      <w:r w:rsidR="005558F4" w:rsidRPr="00615B0D">
        <w:rPr>
          <w:lang w:val="cs-CZ"/>
        </w:rPr>
        <w:t>ZAK</w:t>
      </w:r>
      <w:r w:rsidRPr="00615B0D">
        <w:rPr>
          <w:lang w:val="cs-CZ"/>
        </w:rPr>
        <w:t xml:space="preserve"> </w:t>
      </w:r>
      <w:r w:rsidR="005558F4" w:rsidRPr="00615B0D">
        <w:rPr>
          <w:lang w:val="cs-CZ"/>
        </w:rPr>
        <w:t>(</w:t>
      </w:r>
      <w:r w:rsidR="007C47A3" w:rsidRPr="00615B0D">
        <w:rPr>
          <w:lang w:val="cs-CZ"/>
        </w:rPr>
        <w:t>https://zakazky.usti nad labem.cz/profile_display_2.html)</w:t>
      </w:r>
      <w:r w:rsidR="003F0C2B" w:rsidRPr="00615B0D">
        <w:rPr>
          <w:lang w:val="cs-CZ"/>
        </w:rPr>
        <w:t xml:space="preserve">, </w:t>
      </w:r>
      <w:r w:rsidRPr="00615B0D">
        <w:rPr>
          <w:lang w:val="cs-CZ"/>
        </w:rPr>
        <w:t>kde jsou</w:t>
      </w:r>
      <w:r w:rsidRPr="005558F4">
        <w:rPr>
          <w:lang w:val="cs-CZ"/>
        </w:rPr>
        <w:t xml:space="preserve"> všechny informace veřejně přístupné</w:t>
      </w:r>
      <w:r w:rsidRPr="007125D1">
        <w:rPr>
          <w:lang w:val="cs-CZ"/>
        </w:rPr>
        <w:t>.</w:t>
      </w:r>
    </w:p>
    <w:p w14:paraId="650B5803" w14:textId="11C5DA02" w:rsidR="00D97F55" w:rsidRPr="00FA3168" w:rsidRDefault="00D97F55" w:rsidP="0039020A">
      <w:pPr>
        <w:pStyle w:val="Nadpis4"/>
        <w:rPr>
          <w:lang w:val="cs-CZ"/>
        </w:rPr>
      </w:pPr>
      <w:r w:rsidRPr="00FA3168">
        <w:rPr>
          <w:lang w:val="cs-CZ"/>
        </w:rPr>
        <w:t xml:space="preserve">Dodavatelé mohou požadovat vysvětlení zadávací </w:t>
      </w:r>
      <w:r w:rsidR="007C5A1A" w:rsidRPr="00FA3168">
        <w:rPr>
          <w:lang w:val="cs-CZ"/>
        </w:rPr>
        <w:t>dokumentace</w:t>
      </w:r>
      <w:r w:rsidRPr="00FA3168">
        <w:rPr>
          <w:lang w:val="cs-CZ"/>
        </w:rPr>
        <w:t>. Žádost musí být zadavateli doručena ve lhůtě dle ust</w:t>
      </w:r>
      <w:r w:rsidR="00E510FE" w:rsidRPr="00FA3168">
        <w:rPr>
          <w:lang w:val="cs-CZ"/>
        </w:rPr>
        <w:t>anovení</w:t>
      </w:r>
      <w:r w:rsidRPr="00FA3168">
        <w:rPr>
          <w:lang w:val="cs-CZ"/>
        </w:rPr>
        <w:t xml:space="preserve"> § 98 odst. 3 ZZVZ </w:t>
      </w:r>
      <w:r w:rsidR="003150C5" w:rsidRPr="00FA3168">
        <w:rPr>
          <w:lang w:val="cs-CZ"/>
        </w:rPr>
        <w:t>(</w:t>
      </w:r>
      <w:r w:rsidR="003150C5">
        <w:rPr>
          <w:lang w:val="cs-CZ"/>
        </w:rPr>
        <w:t xml:space="preserve">nejméně </w:t>
      </w:r>
      <w:r w:rsidR="003150C5" w:rsidRPr="00FA3168">
        <w:rPr>
          <w:lang w:val="cs-CZ"/>
        </w:rPr>
        <w:t xml:space="preserve">8 pracovních dní před </w:t>
      </w:r>
      <w:r w:rsidR="00DB1CA4">
        <w:rPr>
          <w:lang w:val="cs-CZ"/>
        </w:rPr>
        <w:t>uplynutím</w:t>
      </w:r>
      <w:r w:rsidR="00DB1CA4" w:rsidRPr="00FA3168">
        <w:rPr>
          <w:lang w:val="cs-CZ"/>
        </w:rPr>
        <w:t xml:space="preserve"> lhůty</w:t>
      </w:r>
      <w:r w:rsidR="00DB1CA4">
        <w:rPr>
          <w:lang w:val="cs-CZ"/>
        </w:rPr>
        <w:t xml:space="preserve"> </w:t>
      </w:r>
      <w:r w:rsidR="00DB1CA4" w:rsidRPr="00086A46">
        <w:rPr>
          <w:lang w:val="cs-CZ"/>
        </w:rPr>
        <w:t>pro podání žádostí o účast, předběžných nabídek nebo nabídek</w:t>
      </w:r>
      <w:r w:rsidR="00DB1CA4" w:rsidRPr="00FA3168">
        <w:rPr>
          <w:lang w:val="cs-CZ"/>
        </w:rPr>
        <w:t>).</w:t>
      </w:r>
    </w:p>
    <w:p w14:paraId="3BF8096C" w14:textId="5830702C" w:rsidR="00EA09E9" w:rsidRPr="00FA3168" w:rsidRDefault="00D97F55" w:rsidP="0039020A">
      <w:pPr>
        <w:pStyle w:val="Nadpis4"/>
        <w:rPr>
          <w:lang w:val="cs-CZ"/>
        </w:rPr>
      </w:pPr>
      <w:r w:rsidRPr="00FA3168">
        <w:rPr>
          <w:lang w:val="cs-CZ"/>
        </w:rPr>
        <w:t xml:space="preserve">Za předpokladu, že žádost bude zadavateli doručena ve lhůtě podle § 98 odst. 3 ZZVZ, uveřejní zadavatel v zákonné lhůtě </w:t>
      </w:r>
      <w:r w:rsidR="00E510FE" w:rsidRPr="00FA3168">
        <w:rPr>
          <w:lang w:val="cs-CZ"/>
        </w:rPr>
        <w:t>tří (</w:t>
      </w:r>
      <w:r w:rsidRPr="00FA3168">
        <w:rPr>
          <w:lang w:val="cs-CZ"/>
        </w:rPr>
        <w:t>3</w:t>
      </w:r>
      <w:r w:rsidR="00E510FE" w:rsidRPr="00FA3168">
        <w:rPr>
          <w:lang w:val="cs-CZ"/>
        </w:rPr>
        <w:t>)</w:t>
      </w:r>
      <w:r w:rsidRPr="00FA3168">
        <w:rPr>
          <w:lang w:val="cs-CZ"/>
        </w:rPr>
        <w:t xml:space="preserve"> pracovních dní ode dne doručení žádosti vysvětlení zadávací dokumentace (včetně znění žádosti</w:t>
      </w:r>
      <w:r w:rsidR="00333796" w:rsidRPr="00FA3168">
        <w:rPr>
          <w:lang w:val="cs-CZ"/>
        </w:rPr>
        <w:t>)</w:t>
      </w:r>
      <w:r w:rsidRPr="00FA3168">
        <w:rPr>
          <w:lang w:val="cs-CZ"/>
        </w:rPr>
        <w:t xml:space="preserve"> na profilu zadavatele a v systému </w:t>
      </w:r>
      <w:r w:rsidR="00456CF0">
        <w:rPr>
          <w:lang w:val="cs-CZ"/>
        </w:rPr>
        <w:t>E-ZAK</w:t>
      </w:r>
      <w:r w:rsidRPr="00FA3168">
        <w:rPr>
          <w:lang w:val="cs-CZ"/>
        </w:rPr>
        <w:t>. Dle ust</w:t>
      </w:r>
      <w:r w:rsidR="00E510FE" w:rsidRPr="00FA3168">
        <w:rPr>
          <w:lang w:val="cs-CZ"/>
        </w:rPr>
        <w:t>anovení</w:t>
      </w:r>
      <w:r w:rsidRPr="00FA3168">
        <w:rPr>
          <w:lang w:val="cs-CZ"/>
        </w:rPr>
        <w:t xml:space="preserve"> § 99 ZZVZ může takto rovněž uveřejnit změnu nebo doplnění zadávací dokumentace (zadávacích podmínek</w:t>
      </w:r>
      <w:r w:rsidR="00A466DA" w:rsidRPr="00FA3168">
        <w:rPr>
          <w:lang w:val="cs-CZ"/>
        </w:rPr>
        <w:t>). Zadavatel</w:t>
      </w:r>
      <w:r w:rsidR="00EA09E9" w:rsidRPr="00FA3168">
        <w:rPr>
          <w:lang w:val="cs-CZ"/>
        </w:rPr>
        <w:t xml:space="preserve"> může v souladu s § 98 odst. 1 ZZVZ poskytnout dodavatelům vysvětlení k zadávacím podmínkám i bez jejich předchozí žádosti.</w:t>
      </w:r>
    </w:p>
    <w:p w14:paraId="358E5977" w14:textId="7A0F3D9A" w:rsidR="00EA09E9" w:rsidRPr="00FA3168" w:rsidRDefault="00EA09E9" w:rsidP="0039020A">
      <w:pPr>
        <w:pStyle w:val="Nadpis4"/>
        <w:rPr>
          <w:lang w:val="cs-CZ"/>
        </w:rPr>
      </w:pPr>
      <w:r w:rsidRPr="00FA3168">
        <w:rPr>
          <w:lang w:val="cs-CZ"/>
        </w:rPr>
        <w:t xml:space="preserve">Dle § 99 ZZVZ může </w:t>
      </w:r>
      <w:r w:rsidR="00576A16">
        <w:rPr>
          <w:lang w:val="cs-CZ"/>
        </w:rPr>
        <w:t xml:space="preserve">zadavatel </w:t>
      </w:r>
      <w:r w:rsidR="003150C5" w:rsidRPr="00576A16">
        <w:rPr>
          <w:lang w:val="cs-CZ"/>
        </w:rPr>
        <w:t>před uplynutím lhůty pro podání žádosti o účast, předběžných nabídek nebo nabídek</w:t>
      </w:r>
      <w:r w:rsidR="003150C5" w:rsidRPr="00FA3168">
        <w:rPr>
          <w:lang w:val="cs-CZ"/>
        </w:rPr>
        <w:t xml:space="preserve"> </w:t>
      </w:r>
      <w:r w:rsidRPr="00FA3168">
        <w:rPr>
          <w:lang w:val="cs-CZ"/>
        </w:rPr>
        <w:t>rovněž uveřejnit změnu nebo doplnění zadávací dokumentace a dle povahy změny nebo doplnění přiměřeně prodlouží lhůtu pro podání nabídek</w:t>
      </w:r>
      <w:r w:rsidR="00CD4159" w:rsidRPr="00FA3168">
        <w:rPr>
          <w:lang w:val="cs-CZ"/>
        </w:rPr>
        <w:t xml:space="preserve"> / žádostí o účast</w:t>
      </w:r>
      <w:r w:rsidRPr="00FA3168">
        <w:rPr>
          <w:lang w:val="cs-CZ"/>
        </w:rPr>
        <w:t>.</w:t>
      </w:r>
    </w:p>
    <w:p w14:paraId="16198899" w14:textId="2085CDDA" w:rsidR="00EA09E9" w:rsidRPr="00FA3168" w:rsidRDefault="00EA09E9" w:rsidP="0039020A">
      <w:pPr>
        <w:pStyle w:val="Nadpis4"/>
        <w:rPr>
          <w:lang w:val="cs-CZ"/>
        </w:rPr>
      </w:pPr>
      <w:r w:rsidRPr="00FA3168">
        <w:rPr>
          <w:lang w:val="cs-CZ"/>
        </w:rPr>
        <w:t>Doporučujeme všem dodavatelům, aby sledovali profil zadavatele až do konce lhůty pro podání nabídek</w:t>
      </w:r>
      <w:r w:rsidR="00CD4159" w:rsidRPr="00FA3168">
        <w:rPr>
          <w:lang w:val="cs-CZ"/>
        </w:rPr>
        <w:t xml:space="preserve"> / žádostí o účast</w:t>
      </w:r>
      <w:r w:rsidRPr="00FA3168">
        <w:rPr>
          <w:lang w:val="cs-CZ"/>
        </w:rPr>
        <w:t>.</w:t>
      </w:r>
    </w:p>
    <w:p w14:paraId="5D54FC19" w14:textId="574FD680" w:rsidR="00D97F55" w:rsidRPr="00FA3168" w:rsidRDefault="00D97F55" w:rsidP="00FE0307">
      <w:pPr>
        <w:pStyle w:val="Nadpis3"/>
      </w:pPr>
      <w:bookmarkStart w:id="105" w:name="_Toc534377202"/>
      <w:bookmarkStart w:id="106" w:name="_Toc522635406"/>
      <w:bookmarkStart w:id="107" w:name="_Toc525293220"/>
      <w:bookmarkStart w:id="108" w:name="_Toc522635407"/>
      <w:bookmarkStart w:id="109" w:name="_Toc525293221"/>
      <w:bookmarkStart w:id="110" w:name="_Toc117599167"/>
      <w:bookmarkEnd w:id="104"/>
      <w:bookmarkEnd w:id="105"/>
      <w:bookmarkEnd w:id="106"/>
      <w:bookmarkEnd w:id="107"/>
      <w:bookmarkEnd w:id="108"/>
      <w:bookmarkEnd w:id="109"/>
      <w:r w:rsidRPr="00FA3168">
        <w:lastRenderedPageBreak/>
        <w:t>Prohlídka místa plnění</w:t>
      </w:r>
      <w:bookmarkEnd w:id="110"/>
    </w:p>
    <w:p w14:paraId="588222A6" w14:textId="347AA937" w:rsidR="00D97F55" w:rsidRPr="00FA3168" w:rsidRDefault="00D97F55" w:rsidP="0039020A">
      <w:pPr>
        <w:pStyle w:val="Nadpis4"/>
        <w:rPr>
          <w:lang w:val="cs-CZ"/>
        </w:rPr>
      </w:pPr>
      <w:bookmarkStart w:id="111" w:name="_Toc4416498"/>
      <w:bookmarkStart w:id="112" w:name="_Toc4416619"/>
      <w:bookmarkStart w:id="113" w:name="_Toc4416913"/>
      <w:bookmarkStart w:id="114" w:name="_Toc4416962"/>
      <w:r w:rsidRPr="00FA3168">
        <w:rPr>
          <w:lang w:val="cs-CZ"/>
        </w:rPr>
        <w:t xml:space="preserve">Termín </w:t>
      </w:r>
      <w:r w:rsidR="00BE5147" w:rsidRPr="00FA3168">
        <w:rPr>
          <w:lang w:val="cs-CZ"/>
        </w:rPr>
        <w:t xml:space="preserve">uskutečnění </w:t>
      </w:r>
      <w:r w:rsidRPr="00FA3168">
        <w:rPr>
          <w:lang w:val="cs-CZ"/>
        </w:rPr>
        <w:t xml:space="preserve">prohlídky míst plnění bude stanoven </w:t>
      </w:r>
      <w:r w:rsidR="00F01DD1">
        <w:rPr>
          <w:lang w:val="cs-CZ"/>
        </w:rPr>
        <w:t xml:space="preserve">v souladu s § 97 ZZVZ a </w:t>
      </w:r>
      <w:r w:rsidRPr="00FA3168">
        <w:rPr>
          <w:lang w:val="cs-CZ"/>
        </w:rPr>
        <w:t xml:space="preserve">v závislosti na vývoji zadávacího řízení a bude zadavatelem upřesněn ve výzvě k podání předběžné nabídky dle § 61 odst. 5 ZZVZ. </w:t>
      </w:r>
    </w:p>
    <w:p w14:paraId="1F011832" w14:textId="1FEF0D90" w:rsidR="003F0C2B" w:rsidRPr="00FA3168" w:rsidRDefault="00D97F55" w:rsidP="0039020A">
      <w:pPr>
        <w:pStyle w:val="Nadpis4"/>
        <w:rPr>
          <w:lang w:val="cs-CZ"/>
        </w:rPr>
      </w:pPr>
      <w:r w:rsidRPr="00FA3168">
        <w:rPr>
          <w:lang w:val="cs-CZ"/>
        </w:rPr>
        <w:t xml:space="preserve">Prohlídka místa plnění slouží k seznámení </w:t>
      </w:r>
      <w:r w:rsidR="00925C5D">
        <w:rPr>
          <w:lang w:val="cs-CZ"/>
        </w:rPr>
        <w:t xml:space="preserve">účastníků zadávacího řízení </w:t>
      </w:r>
      <w:r w:rsidRPr="00FA3168">
        <w:rPr>
          <w:lang w:val="cs-CZ"/>
        </w:rPr>
        <w:t xml:space="preserve">se stávajícím místem budoucího plnění a s jeho technickými a provozními parametry. Prohlídka místa plnění neslouží k poskytnutí odpovědí na dotazy </w:t>
      </w:r>
      <w:r w:rsidR="00925C5D" w:rsidRPr="00925C5D">
        <w:rPr>
          <w:lang w:val="cs-CZ"/>
        </w:rPr>
        <w:t>účastníků zadávacího řízení</w:t>
      </w:r>
      <w:r w:rsidR="00E510FE" w:rsidRPr="00FA3168">
        <w:rPr>
          <w:lang w:val="cs-CZ"/>
        </w:rPr>
        <w:t>.</w:t>
      </w:r>
      <w:r w:rsidRPr="00FA3168">
        <w:rPr>
          <w:lang w:val="cs-CZ"/>
        </w:rPr>
        <w:t xml:space="preserve"> </w:t>
      </w:r>
      <w:r w:rsidR="00E510FE" w:rsidRPr="00FA3168">
        <w:rPr>
          <w:lang w:val="cs-CZ"/>
        </w:rPr>
        <w:t>I</w:t>
      </w:r>
      <w:r w:rsidRPr="00FA3168">
        <w:rPr>
          <w:lang w:val="cs-CZ"/>
        </w:rPr>
        <w:t xml:space="preserve">nformace budou </w:t>
      </w:r>
      <w:r w:rsidR="00925C5D">
        <w:rPr>
          <w:lang w:val="cs-CZ"/>
        </w:rPr>
        <w:t>dodavatelům/</w:t>
      </w:r>
      <w:r w:rsidR="00E510FE" w:rsidRPr="00FA3168">
        <w:rPr>
          <w:lang w:val="cs-CZ"/>
        </w:rPr>
        <w:t xml:space="preserve">účastníkům zadávacího řízení </w:t>
      </w:r>
      <w:r w:rsidRPr="00FA3168">
        <w:rPr>
          <w:lang w:val="cs-CZ"/>
        </w:rPr>
        <w:t>poskytnuty na základě dotazů formulovaných písemně postupem vysvětlení zadávací dokumentace dle § 98 nebo § 99 ZZVZ.</w:t>
      </w:r>
    </w:p>
    <w:p w14:paraId="39BEF73B" w14:textId="026F2AD8" w:rsidR="00B70939" w:rsidRPr="00FA3168" w:rsidRDefault="00B70939" w:rsidP="00B70939">
      <w:pPr>
        <w:pStyle w:val="Nadpis2"/>
        <w:rPr>
          <w:lang w:val="cs-CZ"/>
        </w:rPr>
      </w:pPr>
      <w:bookmarkStart w:id="115" w:name="_Toc117599168"/>
      <w:bookmarkEnd w:id="111"/>
      <w:bookmarkEnd w:id="112"/>
      <w:bookmarkEnd w:id="113"/>
      <w:bookmarkEnd w:id="114"/>
      <w:r w:rsidRPr="00FA3168">
        <w:rPr>
          <w:lang w:val="cs-CZ"/>
        </w:rPr>
        <w:t>Příprava žádosti o účast, předběžné nabídky a nabídky</w:t>
      </w:r>
      <w:bookmarkEnd w:id="115"/>
    </w:p>
    <w:p w14:paraId="4CF9EA0B" w14:textId="1E505398" w:rsidR="00B70939" w:rsidRPr="00FA3168" w:rsidRDefault="00B70939" w:rsidP="00FE0307">
      <w:pPr>
        <w:pStyle w:val="Nadpis3"/>
      </w:pPr>
      <w:bookmarkStart w:id="116" w:name="_Toc117599169"/>
      <w:r w:rsidRPr="00FA3168">
        <w:t>Jazyk předložených dokladů a dokumentů</w:t>
      </w:r>
      <w:bookmarkEnd w:id="116"/>
    </w:p>
    <w:p w14:paraId="081EA53D" w14:textId="13A5EF41" w:rsidR="003F0C2B" w:rsidRPr="00FA3168" w:rsidRDefault="00B70939" w:rsidP="0039020A">
      <w:pPr>
        <w:pStyle w:val="Nadpis4"/>
        <w:rPr>
          <w:lang w:val="cs-CZ"/>
        </w:rPr>
      </w:pPr>
      <w:bookmarkStart w:id="117" w:name="jazyky"/>
      <w:bookmarkEnd w:id="117"/>
      <w:r w:rsidRPr="00FA3168">
        <w:rPr>
          <w:lang w:val="cs-CZ"/>
        </w:rPr>
        <w:t xml:space="preserve">Veškeré doklady, které budou tvořit žádost o účast, </w:t>
      </w:r>
      <w:r w:rsidR="00A466DA" w:rsidRPr="00FA3168">
        <w:rPr>
          <w:lang w:val="cs-CZ"/>
        </w:rPr>
        <w:t>předběžn</w:t>
      </w:r>
      <w:r w:rsidR="00E510FE" w:rsidRPr="00FA3168">
        <w:rPr>
          <w:lang w:val="cs-CZ"/>
        </w:rPr>
        <w:t>ou</w:t>
      </w:r>
      <w:r w:rsidRPr="00FA3168">
        <w:rPr>
          <w:lang w:val="cs-CZ"/>
        </w:rPr>
        <w:t xml:space="preserve"> nabídku nebo nabídku, budou předloženy v českém jazyce</w:t>
      </w:r>
      <w:r w:rsidR="00E510FE" w:rsidRPr="00FA3168">
        <w:rPr>
          <w:lang w:val="cs-CZ"/>
        </w:rPr>
        <w:t>, případně v</w:t>
      </w:r>
      <w:r w:rsidR="005F2E7E" w:rsidRPr="00FA3168">
        <w:rPr>
          <w:lang w:val="cs-CZ"/>
        </w:rPr>
        <w:t xml:space="preserve"> slovenském jazyce</w:t>
      </w:r>
      <w:r w:rsidRPr="00FA3168">
        <w:rPr>
          <w:lang w:val="cs-CZ"/>
        </w:rPr>
        <w:t>.</w:t>
      </w:r>
    </w:p>
    <w:p w14:paraId="1AB5DD3F" w14:textId="06995974" w:rsidR="003F0C2B" w:rsidRPr="009E036C" w:rsidRDefault="00B70939" w:rsidP="0039020A">
      <w:pPr>
        <w:pStyle w:val="Nadpis4"/>
        <w:rPr>
          <w:lang w:val="cs-CZ"/>
        </w:rPr>
      </w:pPr>
      <w:r w:rsidRPr="00FA3168">
        <w:rPr>
          <w:lang w:val="cs-CZ"/>
        </w:rPr>
        <w:t xml:space="preserve">Pokud ZZVZ nebo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může si vyžádat předložení </w:t>
      </w:r>
      <w:r w:rsidR="00E510FE" w:rsidRPr="00FA3168">
        <w:rPr>
          <w:lang w:val="cs-CZ"/>
        </w:rPr>
        <w:t xml:space="preserve">dokladu o vykonání </w:t>
      </w:r>
      <w:r w:rsidRPr="00FA3168">
        <w:rPr>
          <w:lang w:val="cs-CZ"/>
        </w:rPr>
        <w:t xml:space="preserve">úředně ověřeného překladu do českého jazyka tlumočníkem zapsaným do seznamu znalců a tlumočníků. Doklad ve slovenském </w:t>
      </w:r>
      <w:r w:rsidRPr="009E036C">
        <w:rPr>
          <w:lang w:val="cs-CZ"/>
        </w:rPr>
        <w:t xml:space="preserve">jazyce a doklad o vzdělání v latinském jazyce se předkládají bez překladu. </w:t>
      </w:r>
    </w:p>
    <w:p w14:paraId="4DF571B3" w14:textId="41143D6B" w:rsidR="003F0C2B" w:rsidRPr="009E036C" w:rsidRDefault="0014712C" w:rsidP="00FE0307">
      <w:pPr>
        <w:pStyle w:val="Nadpis3"/>
      </w:pPr>
      <w:bookmarkStart w:id="118" w:name="_Ref68810344"/>
      <w:bookmarkStart w:id="119" w:name="_Toc117599170"/>
      <w:r w:rsidRPr="009E036C">
        <w:t>Požadavek na poskytnutí jistoty</w:t>
      </w:r>
      <w:bookmarkEnd w:id="118"/>
      <w:bookmarkEnd w:id="119"/>
    </w:p>
    <w:p w14:paraId="2BA2FBD7" w14:textId="42392249" w:rsidR="0014712C" w:rsidRPr="000127E9" w:rsidRDefault="0014712C" w:rsidP="0039020A">
      <w:pPr>
        <w:pStyle w:val="Nadpis4"/>
        <w:rPr>
          <w:lang w:val="cs-CZ"/>
        </w:rPr>
      </w:pPr>
      <w:r w:rsidRPr="000127E9">
        <w:rPr>
          <w:lang w:val="cs-CZ"/>
        </w:rPr>
        <w:t>Zadavatel nepožaduje jistotu.</w:t>
      </w:r>
    </w:p>
    <w:p w14:paraId="3DD3E4F9" w14:textId="52DC2888" w:rsidR="003F0C2B" w:rsidRPr="000127E9" w:rsidRDefault="00A466DA" w:rsidP="00FE0307">
      <w:pPr>
        <w:pStyle w:val="Nadpis3"/>
      </w:pPr>
      <w:bookmarkStart w:id="120" w:name="_Toc462050409"/>
      <w:bookmarkStart w:id="121" w:name="_Toc4416622"/>
      <w:bookmarkStart w:id="122" w:name="_Toc4416916"/>
      <w:bookmarkStart w:id="123" w:name="_Toc4416965"/>
      <w:bookmarkStart w:id="124" w:name="_Toc117599171"/>
      <w:r w:rsidRPr="000127E9">
        <w:t>Měna</w:t>
      </w:r>
      <w:r w:rsidR="003F0C2B" w:rsidRPr="000127E9">
        <w:t xml:space="preserve"> a</w:t>
      </w:r>
      <w:r w:rsidR="0091082E" w:rsidRPr="000127E9">
        <w:t> </w:t>
      </w:r>
      <w:bookmarkEnd w:id="120"/>
      <w:bookmarkEnd w:id="121"/>
      <w:bookmarkEnd w:id="122"/>
      <w:bookmarkEnd w:id="123"/>
      <w:r w:rsidR="0091082E" w:rsidRPr="000127E9">
        <w:t>nabídková cena</w:t>
      </w:r>
      <w:bookmarkEnd w:id="124"/>
    </w:p>
    <w:p w14:paraId="3A53144B" w14:textId="3DEE5BAD" w:rsidR="0091082E" w:rsidRPr="000127E9" w:rsidRDefault="0091082E" w:rsidP="0039020A">
      <w:pPr>
        <w:pStyle w:val="Nadpis4"/>
        <w:rPr>
          <w:lang w:val="cs-CZ"/>
        </w:rPr>
      </w:pPr>
      <w:r w:rsidRPr="000127E9">
        <w:rPr>
          <w:lang w:val="cs-CZ"/>
        </w:rPr>
        <w:t>Nabídková cena</w:t>
      </w:r>
      <w:r w:rsidR="00054218">
        <w:rPr>
          <w:lang w:val="cs-CZ"/>
        </w:rPr>
        <w:t>, resp. hodnota nabídky</w:t>
      </w:r>
      <w:r w:rsidRPr="000127E9">
        <w:rPr>
          <w:lang w:val="cs-CZ"/>
        </w:rPr>
        <w:t xml:space="preserve"> bude</w:t>
      </w:r>
      <w:r w:rsidR="00744F57" w:rsidRPr="000127E9">
        <w:t xml:space="preserve"> </w:t>
      </w:r>
      <w:r w:rsidR="00054218">
        <w:rPr>
          <w:lang w:val="cs-CZ"/>
        </w:rPr>
        <w:t>předložená formou vyplněného</w:t>
      </w:r>
      <w:r w:rsidR="00744F57" w:rsidRPr="000127E9">
        <w:rPr>
          <w:lang w:val="cs-CZ"/>
        </w:rPr>
        <w:t xml:space="preserve"> elektronické</w:t>
      </w:r>
      <w:r w:rsidR="00054218">
        <w:rPr>
          <w:lang w:val="cs-CZ"/>
        </w:rPr>
        <w:t>ho</w:t>
      </w:r>
      <w:r w:rsidR="00744F57" w:rsidRPr="000127E9">
        <w:rPr>
          <w:lang w:val="cs-CZ"/>
        </w:rPr>
        <w:t xml:space="preserve"> formulář</w:t>
      </w:r>
      <w:r w:rsidR="00054218">
        <w:rPr>
          <w:lang w:val="cs-CZ"/>
        </w:rPr>
        <w:t>e</w:t>
      </w:r>
      <w:r w:rsidR="00744F57" w:rsidRPr="000127E9">
        <w:rPr>
          <w:lang w:val="cs-CZ"/>
        </w:rPr>
        <w:t xml:space="preserve"> pro sestavení nabídky v systému E-ZAK.</w:t>
      </w:r>
      <w:r w:rsidRPr="000127E9">
        <w:rPr>
          <w:lang w:val="cs-CZ"/>
        </w:rPr>
        <w:t xml:space="preserve"> </w:t>
      </w:r>
    </w:p>
    <w:p w14:paraId="0D0A16B4" w14:textId="03118996" w:rsidR="0091082E" w:rsidRPr="00FA3168" w:rsidRDefault="0091082E" w:rsidP="0039020A">
      <w:pPr>
        <w:pStyle w:val="Nadpis4"/>
        <w:rPr>
          <w:lang w:val="cs-CZ"/>
        </w:rPr>
      </w:pPr>
      <w:r w:rsidRPr="000127E9">
        <w:rPr>
          <w:lang w:val="cs-CZ"/>
        </w:rPr>
        <w:t xml:space="preserve">Nabídková cena bude v požadovaném členění doplněna do smlouvy a bude rovněž zapracována do </w:t>
      </w:r>
      <w:r w:rsidR="004E2C7D" w:rsidRPr="000127E9">
        <w:rPr>
          <w:lang w:val="cs-CZ"/>
        </w:rPr>
        <w:t>údaj</w:t>
      </w:r>
      <w:r w:rsidR="006E069A" w:rsidRPr="000127E9">
        <w:rPr>
          <w:lang w:val="cs-CZ"/>
        </w:rPr>
        <w:t>ů</w:t>
      </w:r>
      <w:r w:rsidR="004E2C7D" w:rsidRPr="000127E9">
        <w:rPr>
          <w:lang w:val="cs-CZ"/>
        </w:rPr>
        <w:t xml:space="preserve"> z nabídek odpovídající číselně vyjádřitelným kritériím hodnocení (</w:t>
      </w:r>
      <w:r w:rsidR="0021593A" w:rsidRPr="000127E9">
        <w:rPr>
          <w:lang w:val="cs-CZ"/>
        </w:rPr>
        <w:t xml:space="preserve">Příloha </w:t>
      </w:r>
      <w:r w:rsidR="004E40CA" w:rsidRPr="000127E9">
        <w:rPr>
          <w:lang w:val="cs-CZ"/>
        </w:rPr>
        <w:t>E</w:t>
      </w:r>
      <w:r w:rsidR="00F66862">
        <w:rPr>
          <w:lang w:val="cs-CZ"/>
        </w:rPr>
        <w:t>1</w:t>
      </w:r>
      <w:r w:rsidR="0021593A" w:rsidRPr="000127E9">
        <w:rPr>
          <w:lang w:val="cs-CZ"/>
        </w:rPr>
        <w:t xml:space="preserve"> </w:t>
      </w:r>
      <w:r w:rsidR="004D41FC" w:rsidRPr="000127E9">
        <w:rPr>
          <w:lang w:val="cs-CZ"/>
        </w:rPr>
        <w:t>Krycí list nabídky</w:t>
      </w:r>
      <w:r w:rsidR="0021593A" w:rsidRPr="000127E9">
        <w:rPr>
          <w:lang w:val="cs-CZ"/>
        </w:rPr>
        <w:t>)</w:t>
      </w:r>
      <w:r w:rsidRPr="000127E9">
        <w:rPr>
          <w:lang w:val="cs-CZ"/>
        </w:rPr>
        <w:t>. Nabídková cena doplněná</w:t>
      </w:r>
      <w:r w:rsidRPr="00FA3168">
        <w:rPr>
          <w:lang w:val="cs-CZ"/>
        </w:rPr>
        <w:t xml:space="preserve"> do návrhu smlouvy a </w:t>
      </w:r>
      <w:r w:rsidR="0021593A" w:rsidRPr="00FA3168">
        <w:rPr>
          <w:lang w:val="cs-CZ"/>
        </w:rPr>
        <w:t xml:space="preserve">Přílohy </w:t>
      </w:r>
      <w:r w:rsidR="00A60036">
        <w:rPr>
          <w:lang w:val="cs-CZ"/>
        </w:rPr>
        <w:t>E</w:t>
      </w:r>
      <w:r w:rsidR="0021593A" w:rsidRPr="00FA3168">
        <w:rPr>
          <w:lang w:val="cs-CZ"/>
        </w:rPr>
        <w:t xml:space="preserve">1 </w:t>
      </w:r>
      <w:r w:rsidRPr="00FA3168">
        <w:rPr>
          <w:lang w:val="cs-CZ"/>
        </w:rPr>
        <w:t>tak musí být identická jako nabídková cena uvedená v elektronickém formuláři</w:t>
      </w:r>
      <w:r w:rsidR="00FA28FA">
        <w:rPr>
          <w:lang w:val="cs-CZ"/>
        </w:rPr>
        <w:t xml:space="preserve"> pro sestavení nabídky v systému E-ZAK</w:t>
      </w:r>
      <w:r w:rsidRPr="00FA3168">
        <w:rPr>
          <w:lang w:val="cs-CZ"/>
        </w:rPr>
        <w:t xml:space="preserve">. </w:t>
      </w:r>
    </w:p>
    <w:p w14:paraId="02513D0A" w14:textId="561FC422" w:rsidR="003F0C2B" w:rsidRPr="00FA3168" w:rsidRDefault="0091082E" w:rsidP="0039020A">
      <w:pPr>
        <w:pStyle w:val="Nadpis4"/>
        <w:rPr>
          <w:lang w:val="cs-CZ"/>
        </w:rPr>
      </w:pPr>
      <w:r w:rsidRPr="00FA3168">
        <w:rPr>
          <w:lang w:val="cs-CZ"/>
        </w:rPr>
        <w:t xml:space="preserve">Nabídková cena bude zpracována jako cena celková, maximální, v Kč </w:t>
      </w:r>
      <w:r w:rsidR="00D36587">
        <w:rPr>
          <w:lang w:val="cs-CZ"/>
        </w:rPr>
        <w:t>včetně</w:t>
      </w:r>
      <w:r w:rsidR="00D36587" w:rsidRPr="00FA3168">
        <w:rPr>
          <w:lang w:val="cs-CZ"/>
        </w:rPr>
        <w:t xml:space="preserve"> </w:t>
      </w:r>
      <w:r w:rsidRPr="00FA3168">
        <w:rPr>
          <w:lang w:val="cs-CZ"/>
        </w:rPr>
        <w:t>DPH a bude zahrnovat veškeré dodávky, demontáže, ekologick</w:t>
      </w:r>
      <w:r w:rsidR="006B3F3E" w:rsidRPr="00FA3168">
        <w:rPr>
          <w:lang w:val="cs-CZ"/>
        </w:rPr>
        <w:t>ou</w:t>
      </w:r>
      <w:r w:rsidRPr="00FA3168">
        <w:rPr>
          <w:lang w:val="cs-CZ"/>
        </w:rPr>
        <w:t xml:space="preserve"> likvidac</w:t>
      </w:r>
      <w:r w:rsidR="006B3F3E" w:rsidRPr="00FA3168">
        <w:rPr>
          <w:lang w:val="cs-CZ"/>
        </w:rPr>
        <w:t>i</w:t>
      </w:r>
      <w:r w:rsidRPr="00FA3168">
        <w:rPr>
          <w:lang w:val="cs-CZ"/>
        </w:rPr>
        <w:t>, výkony, náklady a nákladové faktory všeho druhu (např. náklady na dopravu do místa plnění a na provedení zkoušek</w:t>
      </w:r>
      <w:r w:rsidR="00C043D0" w:rsidRPr="00FA3168">
        <w:rPr>
          <w:lang w:val="cs-CZ"/>
        </w:rPr>
        <w:t xml:space="preserve"> zpracování projektové a jiné dokumentace</w:t>
      </w:r>
      <w:r w:rsidRPr="00FA3168">
        <w:rPr>
          <w:lang w:val="cs-CZ"/>
        </w:rPr>
        <w:t xml:space="preserve"> aj.)</w:t>
      </w:r>
      <w:r w:rsidR="00F66862">
        <w:rPr>
          <w:lang w:val="cs-CZ"/>
        </w:rPr>
        <w:t xml:space="preserve"> potřebné na realizaci zakázky</w:t>
      </w:r>
      <w:r w:rsidRPr="00FA3168">
        <w:rPr>
          <w:lang w:val="cs-CZ"/>
        </w:rPr>
        <w:t xml:space="preserve">. </w:t>
      </w:r>
    </w:p>
    <w:p w14:paraId="019F5D16" w14:textId="392950BD" w:rsidR="003F0C2B" w:rsidRPr="00FA3168" w:rsidRDefault="0091082E" w:rsidP="0039020A">
      <w:pPr>
        <w:pStyle w:val="Nadpis4"/>
        <w:rPr>
          <w:lang w:val="cs-CZ"/>
        </w:rPr>
      </w:pPr>
      <w:r w:rsidRPr="00FA3168">
        <w:rPr>
          <w:lang w:val="cs-CZ"/>
        </w:rPr>
        <w:t>Nabídková</w:t>
      </w:r>
      <w:r w:rsidR="003F0C2B" w:rsidRPr="00FA3168">
        <w:rPr>
          <w:lang w:val="cs-CZ"/>
        </w:rPr>
        <w:t xml:space="preserve"> cena bude </w:t>
      </w:r>
      <w:r w:rsidRPr="00FA3168">
        <w:rPr>
          <w:lang w:val="cs-CZ"/>
        </w:rPr>
        <w:t>vyjádřena v měně Kč.</w:t>
      </w:r>
    </w:p>
    <w:p w14:paraId="47A6399C" w14:textId="7638B960" w:rsidR="003F0C2B" w:rsidRPr="00FA3168" w:rsidRDefault="003F0C2B" w:rsidP="00FE0307">
      <w:pPr>
        <w:pStyle w:val="Nadpis3"/>
      </w:pPr>
      <w:bookmarkStart w:id="125" w:name="_Toc444084953"/>
      <w:bookmarkStart w:id="126" w:name="_Toc4416623"/>
      <w:bookmarkStart w:id="127" w:name="_Toc4416917"/>
      <w:bookmarkStart w:id="128" w:name="_Toc4416966"/>
      <w:bookmarkStart w:id="129" w:name="_Toc117599172"/>
      <w:r w:rsidRPr="00FA3168">
        <w:t>Vyhotoven</w:t>
      </w:r>
      <w:bookmarkEnd w:id="125"/>
      <w:bookmarkEnd w:id="126"/>
      <w:bookmarkEnd w:id="127"/>
      <w:bookmarkEnd w:id="128"/>
      <w:r w:rsidR="009F376D" w:rsidRPr="00FA3168">
        <w:t>í a předložení žádost</w:t>
      </w:r>
      <w:r w:rsidR="006B3F3E" w:rsidRPr="00FA3168">
        <w:t>i</w:t>
      </w:r>
      <w:r w:rsidR="009F376D" w:rsidRPr="00FA3168">
        <w:t xml:space="preserve"> o účast / nabídky</w:t>
      </w:r>
      <w:bookmarkEnd w:id="129"/>
    </w:p>
    <w:p w14:paraId="2B14A415" w14:textId="29123828" w:rsidR="009F376D" w:rsidRPr="00FA3168" w:rsidRDefault="009F376D" w:rsidP="0039020A">
      <w:pPr>
        <w:pStyle w:val="Nadpis4"/>
        <w:rPr>
          <w:lang w:val="cs-CZ"/>
        </w:rPr>
      </w:pPr>
      <w:bookmarkStart w:id="130" w:name="_Hlk534372852"/>
      <w:bookmarkStart w:id="131" w:name="_Hlk522551303"/>
      <w:r w:rsidRPr="00FA3168">
        <w:rPr>
          <w:lang w:val="cs-CZ"/>
        </w:rPr>
        <w:t>Každý dokument v žádosti o účast / nabídce musí být:</w:t>
      </w:r>
    </w:p>
    <w:p w14:paraId="3A97F07D" w14:textId="2186C896" w:rsidR="009F376D" w:rsidRPr="00FA3168" w:rsidRDefault="00E811EE" w:rsidP="00116871">
      <w:pPr>
        <w:pStyle w:val="Nadpis5"/>
      </w:pPr>
      <w:r w:rsidRPr="00FA3168">
        <w:t>p</w:t>
      </w:r>
      <w:r w:rsidR="009F376D" w:rsidRPr="00FA3168">
        <w:t>odepsaný</w:t>
      </w:r>
      <w:r w:rsidR="005B1DC8" w:rsidRPr="00FA3168">
        <w:t xml:space="preserve"> osobu, která ho vydává (tj. </w:t>
      </w:r>
      <w:r w:rsidR="009F376D" w:rsidRPr="00FA3168">
        <w:t xml:space="preserve">v případě dokumentu vydaného </w:t>
      </w:r>
      <w:r w:rsidR="00744F57">
        <w:t>ú</w:t>
      </w:r>
      <w:r w:rsidR="00744F57" w:rsidRPr="00744F57">
        <w:t>častník</w:t>
      </w:r>
      <w:r w:rsidR="00744F57">
        <w:t>em</w:t>
      </w:r>
      <w:r w:rsidR="00744F57" w:rsidRPr="00744F57">
        <w:t xml:space="preserve"> zadávacího řízení</w:t>
      </w:r>
      <w:r w:rsidR="009F376D" w:rsidRPr="00FA3168">
        <w:t xml:space="preserve"> musí být tento dokument podepsán </w:t>
      </w:r>
      <w:r w:rsidR="00744F57">
        <w:t>účastníkem</w:t>
      </w:r>
      <w:r w:rsidR="009F376D" w:rsidRPr="00FA3168">
        <w:t>, jeho statutárním orgánem nebo jiným písemn</w:t>
      </w:r>
      <w:r w:rsidR="006B3F3E" w:rsidRPr="00FA3168">
        <w:t>ým</w:t>
      </w:r>
      <w:r w:rsidR="009F376D" w:rsidRPr="00FA3168">
        <w:t xml:space="preserve"> z</w:t>
      </w:r>
      <w:r w:rsidR="006B3F3E" w:rsidRPr="00FA3168">
        <w:t>plno</w:t>
      </w:r>
      <w:r w:rsidR="009F376D" w:rsidRPr="00FA3168">
        <w:t>mocněnc</w:t>
      </w:r>
      <w:r w:rsidR="006B3F3E" w:rsidRPr="00FA3168">
        <w:t>em</w:t>
      </w:r>
      <w:r w:rsidR="009F376D" w:rsidRPr="00FA3168">
        <w:t xml:space="preserve"> </w:t>
      </w:r>
      <w:r w:rsidR="00147D4D">
        <w:t>účastníka</w:t>
      </w:r>
      <w:r w:rsidR="009F376D" w:rsidRPr="00FA3168">
        <w:t xml:space="preserve">, který je oprávněn jednat jménem </w:t>
      </w:r>
      <w:r w:rsidR="00147D4D">
        <w:t>účastníka</w:t>
      </w:r>
      <w:r w:rsidR="00147D4D" w:rsidRPr="00FA3168">
        <w:t xml:space="preserve"> </w:t>
      </w:r>
      <w:r w:rsidR="009F376D" w:rsidRPr="00FA3168">
        <w:t>v potřebném rozsahu</w:t>
      </w:r>
      <w:r w:rsidR="006B3F3E" w:rsidRPr="00FA3168">
        <w:t>. V</w:t>
      </w:r>
      <w:r w:rsidR="009F376D" w:rsidRPr="00FA3168">
        <w:t xml:space="preserve"> případě dokumentu</w:t>
      </w:r>
      <w:r w:rsidR="005B1DC8" w:rsidRPr="00FA3168">
        <w:t xml:space="preserve"> vydaným</w:t>
      </w:r>
      <w:r w:rsidR="009F376D" w:rsidRPr="00FA3168">
        <w:t xml:space="preserve"> třetí osobou</w:t>
      </w:r>
      <w:r w:rsidR="005B1DC8" w:rsidRPr="00FA3168">
        <w:t xml:space="preserve"> (</w:t>
      </w:r>
      <w:r w:rsidRPr="00FA3168">
        <w:t xml:space="preserve">zejména </w:t>
      </w:r>
      <w:r w:rsidR="005B1DC8" w:rsidRPr="00FA3168">
        <w:t>úřady)</w:t>
      </w:r>
      <w:r w:rsidR="009F376D" w:rsidRPr="00FA3168">
        <w:t xml:space="preserve">, </w:t>
      </w:r>
      <w:r w:rsidR="005B1DC8" w:rsidRPr="00FA3168">
        <w:t>musí být tento dokument podepsán osobou</w:t>
      </w:r>
      <w:r w:rsidR="002539FE">
        <w:t>,</w:t>
      </w:r>
      <w:r w:rsidR="005B1DC8" w:rsidRPr="00FA3168">
        <w:t xml:space="preserve"> která </w:t>
      </w:r>
      <w:r w:rsidR="009F376D" w:rsidRPr="00FA3168">
        <w:t>ho vydává</w:t>
      </w:r>
      <w:r w:rsidRPr="00FA3168">
        <w:t>)</w:t>
      </w:r>
    </w:p>
    <w:p w14:paraId="630F1B15" w14:textId="29CFE159" w:rsidR="009F376D" w:rsidRPr="00147D4D" w:rsidRDefault="00E811EE" w:rsidP="00116871">
      <w:pPr>
        <w:pStyle w:val="Nadpis5"/>
        <w:rPr>
          <w:iCs/>
        </w:rPr>
      </w:pPr>
      <w:r w:rsidRPr="00FA3168">
        <w:t>naskenován</w:t>
      </w:r>
      <w:r w:rsidR="009F376D" w:rsidRPr="00FA3168">
        <w:t xml:space="preserve"> (doporučený formát je "PDF")</w:t>
      </w:r>
      <w:r w:rsidR="00147D4D">
        <w:t xml:space="preserve"> </w:t>
      </w:r>
      <w:r w:rsidRPr="00FA3168">
        <w:t>a</w:t>
      </w:r>
      <w:r w:rsidR="00147D4D">
        <w:t xml:space="preserve"> </w:t>
      </w:r>
      <w:r w:rsidR="009F376D" w:rsidRPr="00FA3168">
        <w:t xml:space="preserve">vložen do systému </w:t>
      </w:r>
      <w:r w:rsidR="00456CF0">
        <w:t>E-ZAK.</w:t>
      </w:r>
      <w:r w:rsidR="009F376D" w:rsidRPr="00FA3168">
        <w:t xml:space="preserve"> </w:t>
      </w:r>
    </w:p>
    <w:p w14:paraId="1A9E697B" w14:textId="4FEDE75A" w:rsidR="009F376D" w:rsidRPr="00456CF0" w:rsidRDefault="009F376D" w:rsidP="0039020A">
      <w:pPr>
        <w:pStyle w:val="Nadpis4"/>
        <w:rPr>
          <w:lang w:val="cs-CZ"/>
        </w:rPr>
      </w:pPr>
      <w:r w:rsidRPr="00FA3168">
        <w:rPr>
          <w:lang w:val="cs-CZ"/>
        </w:rPr>
        <w:t xml:space="preserve">Žádosti o účast / nabídky se podávají </w:t>
      </w:r>
      <w:r w:rsidRPr="00456CF0">
        <w:rPr>
          <w:lang w:val="cs-CZ"/>
        </w:rPr>
        <w:t xml:space="preserve">písemně, a to v elektronické podobě prostřednictvím elektronického nástroje, tj. systému </w:t>
      </w:r>
      <w:r w:rsidR="00456CF0" w:rsidRPr="00456CF0">
        <w:rPr>
          <w:lang w:val="cs-CZ"/>
        </w:rPr>
        <w:t>E-ZAK</w:t>
      </w:r>
      <w:r w:rsidRPr="00456CF0">
        <w:rPr>
          <w:lang w:val="cs-CZ"/>
        </w:rPr>
        <w:t xml:space="preserve"> </w:t>
      </w:r>
      <w:r w:rsidR="00456CF0" w:rsidRPr="00615B0D">
        <w:rPr>
          <w:lang w:val="cs-CZ"/>
        </w:rPr>
        <w:t>(</w:t>
      </w:r>
      <w:r w:rsidR="00CA4416" w:rsidRPr="00615B0D">
        <w:rPr>
          <w:lang w:val="cs-CZ"/>
        </w:rPr>
        <w:t>https://zakazky.usti nad labem.cz/profile_display_2.html</w:t>
      </w:r>
      <w:r w:rsidR="00456CF0" w:rsidRPr="00615B0D">
        <w:rPr>
          <w:lang w:val="cs-CZ"/>
        </w:rPr>
        <w:t>)</w:t>
      </w:r>
      <w:r w:rsidRPr="000127E9">
        <w:rPr>
          <w:lang w:val="cs-CZ"/>
        </w:rPr>
        <w:t xml:space="preserve">, vyplněním elektronického formuláře a vložením dokumentů </w:t>
      </w:r>
      <w:r w:rsidRPr="000127E9">
        <w:rPr>
          <w:lang w:val="cs-CZ"/>
        </w:rPr>
        <w:lastRenderedPageBreak/>
        <w:t xml:space="preserve">dle bodu </w:t>
      </w:r>
      <w:r w:rsidRPr="00615B0D">
        <w:rPr>
          <w:lang w:val="cs-CZ"/>
        </w:rPr>
        <w:fldChar w:fldCharType="begin"/>
      </w:r>
      <w:r w:rsidRPr="000127E9">
        <w:rPr>
          <w:lang w:val="cs-CZ"/>
        </w:rPr>
        <w:instrText xml:space="preserve"> REF _Ref68854601 \n \h  \* MERGEFORMAT </w:instrText>
      </w:r>
      <w:r w:rsidRPr="00615B0D">
        <w:rPr>
          <w:lang w:val="cs-CZ"/>
        </w:rPr>
      </w:r>
      <w:r w:rsidRPr="00615B0D">
        <w:rPr>
          <w:lang w:val="cs-CZ"/>
        </w:rPr>
        <w:fldChar w:fldCharType="separate"/>
      </w:r>
      <w:r w:rsidR="007E3038">
        <w:rPr>
          <w:lang w:val="cs-CZ"/>
        </w:rPr>
        <w:t>8</w:t>
      </w:r>
      <w:r w:rsidRPr="00615B0D">
        <w:rPr>
          <w:lang w:val="cs-CZ"/>
        </w:rPr>
        <w:fldChar w:fldCharType="end"/>
      </w:r>
      <w:r w:rsidRPr="000127E9">
        <w:rPr>
          <w:lang w:val="cs-CZ"/>
        </w:rPr>
        <w:t xml:space="preserve"> (žádost o účast) nebo bodu </w:t>
      </w:r>
      <w:r w:rsidRPr="00615B0D">
        <w:rPr>
          <w:lang w:val="cs-CZ"/>
        </w:rPr>
        <w:fldChar w:fldCharType="begin"/>
      </w:r>
      <w:r w:rsidRPr="000127E9">
        <w:rPr>
          <w:lang w:val="cs-CZ"/>
        </w:rPr>
        <w:instrText xml:space="preserve"> REF _Ref68854625 \n \h  \* MERGEFORMAT </w:instrText>
      </w:r>
      <w:r w:rsidRPr="00615B0D">
        <w:rPr>
          <w:lang w:val="cs-CZ"/>
        </w:rPr>
      </w:r>
      <w:r w:rsidRPr="00615B0D">
        <w:rPr>
          <w:lang w:val="cs-CZ"/>
        </w:rPr>
        <w:fldChar w:fldCharType="separate"/>
      </w:r>
      <w:r w:rsidR="007E3038">
        <w:rPr>
          <w:lang w:val="cs-CZ"/>
        </w:rPr>
        <w:t>9</w:t>
      </w:r>
      <w:r w:rsidRPr="00615B0D">
        <w:rPr>
          <w:lang w:val="cs-CZ"/>
        </w:rPr>
        <w:fldChar w:fldCharType="end"/>
      </w:r>
      <w:r w:rsidRPr="000127E9">
        <w:rPr>
          <w:lang w:val="cs-CZ"/>
        </w:rPr>
        <w:t xml:space="preserve"> (předběžná nabídka/nabídka) této části zadávací</w:t>
      </w:r>
      <w:r w:rsidRPr="00456CF0">
        <w:rPr>
          <w:lang w:val="cs-CZ"/>
        </w:rPr>
        <w:t xml:space="preserve"> dokumentace.</w:t>
      </w:r>
    </w:p>
    <w:p w14:paraId="4A414E94" w14:textId="4AFD3389" w:rsidR="009F376D" w:rsidRPr="00FA3168" w:rsidRDefault="009F376D" w:rsidP="0039020A">
      <w:pPr>
        <w:pStyle w:val="Nadpis4"/>
        <w:rPr>
          <w:lang w:val="cs-CZ"/>
        </w:rPr>
      </w:pPr>
      <w:r w:rsidRPr="00FA3168">
        <w:rPr>
          <w:lang w:val="cs-CZ"/>
        </w:rPr>
        <w:t>Účastník podává žádost o účast / nabídku v </w:t>
      </w:r>
      <w:r w:rsidR="00A466DA" w:rsidRPr="00FA3168">
        <w:rPr>
          <w:lang w:val="cs-CZ"/>
        </w:rPr>
        <w:t xml:space="preserve">požadované </w:t>
      </w:r>
      <w:r w:rsidR="00B43C67" w:rsidRPr="00FA3168">
        <w:rPr>
          <w:lang w:val="cs-CZ"/>
        </w:rPr>
        <w:t xml:space="preserve">stanovené </w:t>
      </w:r>
      <w:r w:rsidR="00A466DA" w:rsidRPr="00FA3168">
        <w:rPr>
          <w:lang w:val="cs-CZ"/>
        </w:rPr>
        <w:t>lhůtě</w:t>
      </w:r>
      <w:r w:rsidRPr="00FA3168">
        <w:rPr>
          <w:lang w:val="cs-CZ"/>
        </w:rPr>
        <w:t>.</w:t>
      </w:r>
    </w:p>
    <w:p w14:paraId="79F81FF5" w14:textId="51B5B79E" w:rsidR="003F0C2B" w:rsidRPr="00FA3168" w:rsidRDefault="00781EB9" w:rsidP="00FE0307">
      <w:pPr>
        <w:pStyle w:val="Nadpis3"/>
      </w:pPr>
      <w:bookmarkStart w:id="132" w:name="_Toc522635414"/>
      <w:bookmarkStart w:id="133" w:name="_Toc525293228"/>
      <w:bookmarkStart w:id="134" w:name="_Toc522635415"/>
      <w:bookmarkStart w:id="135" w:name="_Toc525293229"/>
      <w:bookmarkStart w:id="136" w:name="_Toc522635416"/>
      <w:bookmarkStart w:id="137" w:name="_Toc525293230"/>
      <w:bookmarkStart w:id="138" w:name="_Toc522635417"/>
      <w:bookmarkStart w:id="139" w:name="_Toc525293231"/>
      <w:bookmarkStart w:id="140" w:name="_Ref69382987"/>
      <w:bookmarkStart w:id="141" w:name="_Ref69382991"/>
      <w:bookmarkStart w:id="142" w:name="_Toc117599173"/>
      <w:bookmarkStart w:id="143" w:name="_Toc444084954"/>
      <w:bookmarkEnd w:id="130"/>
      <w:bookmarkEnd w:id="131"/>
      <w:bookmarkEnd w:id="132"/>
      <w:bookmarkEnd w:id="133"/>
      <w:bookmarkEnd w:id="134"/>
      <w:bookmarkEnd w:id="135"/>
      <w:bookmarkEnd w:id="136"/>
      <w:bookmarkEnd w:id="137"/>
      <w:bookmarkEnd w:id="138"/>
      <w:bookmarkEnd w:id="139"/>
      <w:r w:rsidRPr="00FA3168">
        <w:t>Střet zájmů</w:t>
      </w:r>
      <w:bookmarkEnd w:id="140"/>
      <w:bookmarkEnd w:id="141"/>
      <w:bookmarkEnd w:id="142"/>
    </w:p>
    <w:p w14:paraId="40FB27C6" w14:textId="73E29F05" w:rsidR="00781EB9" w:rsidRPr="00FA3168" w:rsidRDefault="00781EB9" w:rsidP="0039020A">
      <w:pPr>
        <w:pStyle w:val="Nadpis4"/>
        <w:rPr>
          <w:lang w:val="cs-CZ"/>
        </w:rPr>
      </w:pPr>
      <w:r w:rsidRPr="00FA3168">
        <w:rPr>
          <w:lang w:val="cs-CZ"/>
        </w:rPr>
        <w:t xml:space="preserve">Zadavatel postupuje tak, aby nedocházelo ke střetu zájmů. V případě postupu dle § 42 nebo </w:t>
      </w:r>
      <w:r w:rsidR="00176F27" w:rsidRPr="00FA3168">
        <w:rPr>
          <w:lang w:val="cs-CZ"/>
        </w:rPr>
        <w:t xml:space="preserve">§ </w:t>
      </w:r>
      <w:r w:rsidRPr="00FA3168">
        <w:rPr>
          <w:lang w:val="cs-CZ"/>
        </w:rPr>
        <w:t>43 ZZVZ si zadavatel vyžádá písemné čestné prohlášení všech členů komise, přizvaných odborníků nebo osob zastupujících zadavatele o tom, že nejsou ve střetu zájmů. Pokud zjistí, že ke střetu zájmů došlo, přijme k jeho odstranění opatření k nápravě.</w:t>
      </w:r>
    </w:p>
    <w:p w14:paraId="2F38537A" w14:textId="7AB6455B" w:rsidR="00781EB9" w:rsidRPr="00FA3168" w:rsidRDefault="00781EB9" w:rsidP="0039020A">
      <w:pPr>
        <w:pStyle w:val="Nadpis4"/>
        <w:rPr>
          <w:lang w:val="cs-CZ"/>
        </w:rPr>
      </w:pPr>
      <w:bookmarkStart w:id="144" w:name="_Ref68855356"/>
      <w:r w:rsidRPr="00FA3168">
        <w:rPr>
          <w:lang w:val="cs-CZ"/>
        </w:rPr>
        <w:t>Za střet zájmů se považuje situace, kdy zájmy osob, které</w:t>
      </w:r>
      <w:bookmarkEnd w:id="144"/>
      <w:r w:rsidR="00681007" w:rsidRPr="00FA3168">
        <w:rPr>
          <w:lang w:val="cs-CZ"/>
        </w:rPr>
        <w:t xml:space="preserve"> </w:t>
      </w:r>
      <w:r w:rsidRPr="00FA3168">
        <w:rPr>
          <w:lang w:val="cs-CZ"/>
        </w:rPr>
        <w:t>se podílejí na průběhu zadávacího řízení, nebo</w:t>
      </w:r>
      <w:r w:rsidR="00681007" w:rsidRPr="00FA3168">
        <w:rPr>
          <w:lang w:val="cs-CZ"/>
        </w:rPr>
        <w:t xml:space="preserve"> </w:t>
      </w:r>
      <w:r w:rsidRPr="00FA3168">
        <w:rPr>
          <w:lang w:val="cs-CZ"/>
        </w:rPr>
        <w:t>mají nebo by mohly mít vliv na výsledek zadávacího řízení,</w:t>
      </w:r>
      <w:r w:rsidR="00681007" w:rsidRPr="00FA3168">
        <w:rPr>
          <w:lang w:val="cs-CZ"/>
        </w:rPr>
        <w:t xml:space="preserve"> </w:t>
      </w:r>
      <w:r w:rsidRPr="00FA3168">
        <w:rPr>
          <w:lang w:val="cs-CZ"/>
        </w:rPr>
        <w:t>ohrožují jejich nestrannost nebo nezávislost v souvislosti se zadávacím řízením.</w:t>
      </w:r>
    </w:p>
    <w:p w14:paraId="3F238DB1" w14:textId="193C686C" w:rsidR="00781EB9" w:rsidRPr="00FA3168" w:rsidRDefault="00781EB9" w:rsidP="0039020A">
      <w:pPr>
        <w:pStyle w:val="Nadpis4"/>
        <w:rPr>
          <w:lang w:val="cs-CZ"/>
        </w:rPr>
      </w:pPr>
      <w:r w:rsidRPr="00FA3168">
        <w:rPr>
          <w:lang w:val="cs-CZ"/>
        </w:rPr>
        <w:t>Zájmem osob uvedených v </w:t>
      </w:r>
      <w:r w:rsidR="00A466DA" w:rsidRPr="00FA3168">
        <w:rPr>
          <w:lang w:val="cs-CZ"/>
        </w:rPr>
        <w:t>bodě</w:t>
      </w:r>
      <w:r w:rsidRPr="00FA3168">
        <w:rPr>
          <w:lang w:val="cs-CZ"/>
        </w:rPr>
        <w:t xml:space="preserve"> </w:t>
      </w:r>
      <w:r w:rsidRPr="009E412F">
        <w:rPr>
          <w:lang w:val="cs-CZ"/>
        </w:rPr>
        <w:fldChar w:fldCharType="begin"/>
      </w:r>
      <w:r w:rsidRPr="00FA3168">
        <w:rPr>
          <w:lang w:val="cs-CZ"/>
        </w:rPr>
        <w:instrText xml:space="preserve"> REF _Ref68855356 \n \h </w:instrText>
      </w:r>
      <w:r w:rsidR="00554C09" w:rsidRPr="00FA3168">
        <w:rPr>
          <w:lang w:val="cs-CZ"/>
        </w:rPr>
        <w:instrText xml:space="preserve"> \* MERGEFORMAT </w:instrText>
      </w:r>
      <w:r w:rsidRPr="009E412F">
        <w:rPr>
          <w:lang w:val="cs-CZ"/>
        </w:rPr>
      </w:r>
      <w:r w:rsidRPr="009E412F">
        <w:rPr>
          <w:lang w:val="cs-CZ"/>
        </w:rPr>
        <w:fldChar w:fldCharType="separate"/>
      </w:r>
      <w:r w:rsidR="007E3038">
        <w:rPr>
          <w:lang w:val="cs-CZ"/>
        </w:rPr>
        <w:t>21.2</w:t>
      </w:r>
      <w:r w:rsidRPr="009E412F">
        <w:rPr>
          <w:lang w:val="cs-CZ"/>
        </w:rPr>
        <w:fldChar w:fldCharType="end"/>
      </w:r>
      <w:r w:rsidRPr="00FA3168">
        <w:rPr>
          <w:lang w:val="cs-CZ"/>
        </w:rPr>
        <w:t xml:space="preserve"> této části zadávací dokumentace se rozumí zájem získat osobní výhodu nebo snížit majetkový nebo jiný prospěch zadavatele.</w:t>
      </w:r>
    </w:p>
    <w:p w14:paraId="499591E0" w14:textId="2B8D40AF" w:rsidR="00781EB9" w:rsidRPr="00FA3168" w:rsidRDefault="00781EB9" w:rsidP="0039020A">
      <w:pPr>
        <w:pStyle w:val="Nadpis4"/>
        <w:rPr>
          <w:lang w:val="cs-CZ"/>
        </w:rPr>
      </w:pPr>
      <w:r w:rsidRPr="00FA3168">
        <w:rPr>
          <w:lang w:val="cs-CZ"/>
        </w:rPr>
        <w:t xml:space="preserve">Zadavatel může vyloučit účastníka zadávacího řízení pro nezpůsobilost, pokud prokáže, že došlo ke střetu zájmů a </w:t>
      </w:r>
      <w:r w:rsidR="005E3428">
        <w:rPr>
          <w:lang w:val="cs-CZ"/>
        </w:rPr>
        <w:t xml:space="preserve">není možné přijmout </w:t>
      </w:r>
      <w:r w:rsidRPr="00FA3168">
        <w:rPr>
          <w:lang w:val="cs-CZ"/>
        </w:rPr>
        <w:t>jiné opatření k nápravě, kromě zrušení zadávacího řízení</w:t>
      </w:r>
      <w:r w:rsidR="00A466DA" w:rsidRPr="00FA3168">
        <w:rPr>
          <w:lang w:val="cs-CZ"/>
        </w:rPr>
        <w:t>. Zadavatel</w:t>
      </w:r>
      <w:r w:rsidRPr="00FA3168">
        <w:rPr>
          <w:lang w:val="cs-CZ"/>
        </w:rPr>
        <w:t xml:space="preserve"> vyloučí vybraného dodavatele, zjistí-li na základě informací zjištěných podle § 122 odst. 4 nebo 5 ZZVZ, že byl ve střetu zájmů podle § 44 odst. 2 a 3 ZZVZ.</w:t>
      </w:r>
    </w:p>
    <w:p w14:paraId="60BA3D35" w14:textId="3D9D169D" w:rsidR="00525646" w:rsidRPr="00FA3168" w:rsidRDefault="00816AE5" w:rsidP="00FE0307">
      <w:pPr>
        <w:pStyle w:val="Nadpis3"/>
      </w:pPr>
      <w:bookmarkStart w:id="145" w:name="_Toc444084961"/>
      <w:bookmarkStart w:id="146" w:name="_Toc4416632"/>
      <w:bookmarkStart w:id="147" w:name="_Toc4416926"/>
      <w:bookmarkStart w:id="148" w:name="_Toc4416975"/>
      <w:bookmarkStart w:id="149" w:name="_Toc117599174"/>
      <w:r w:rsidRPr="00FA3168">
        <w:t xml:space="preserve">Důvěrnost </w:t>
      </w:r>
      <w:bookmarkEnd w:id="145"/>
      <w:bookmarkEnd w:id="146"/>
      <w:bookmarkEnd w:id="147"/>
      <w:bookmarkEnd w:id="148"/>
      <w:r w:rsidRPr="00FA3168">
        <w:t>procesu jednacího řízení</w:t>
      </w:r>
      <w:bookmarkEnd w:id="149"/>
    </w:p>
    <w:p w14:paraId="003A9F59" w14:textId="631DA7F3" w:rsidR="00816AE5" w:rsidRPr="00FA3168" w:rsidRDefault="00525646" w:rsidP="0039020A">
      <w:pPr>
        <w:pStyle w:val="Nadpis4"/>
        <w:rPr>
          <w:lang w:val="cs-CZ"/>
        </w:rPr>
      </w:pPr>
      <w:r w:rsidRPr="00FA3168">
        <w:rPr>
          <w:lang w:val="cs-CZ"/>
        </w:rPr>
        <w:t xml:space="preserve">Při komunikaci mezi zadavatelem a dodavateli nesmí být narušena důvěrnost nabídek a žádostí o účast a úplnost údajů v nich obsažených. </w:t>
      </w:r>
    </w:p>
    <w:p w14:paraId="03C1073F" w14:textId="1D852815" w:rsidR="00816AE5" w:rsidRPr="00FA3168" w:rsidRDefault="00816AE5" w:rsidP="0039020A">
      <w:pPr>
        <w:pStyle w:val="Nadpis4"/>
        <w:rPr>
          <w:lang w:val="cs-CZ"/>
        </w:rPr>
      </w:pPr>
      <w:r w:rsidRPr="00FA3168">
        <w:rPr>
          <w:lang w:val="cs-CZ"/>
        </w:rPr>
        <w:t>Zadavatel může požadovat, aby dodavatel přijal přiměřená opatření k ochraně důvěrné povahy informací, které zadavatel poskytuje nebo zpřístupňuje v průběhu zadávacího řízení.</w:t>
      </w:r>
    </w:p>
    <w:p w14:paraId="37FE7690" w14:textId="77777777" w:rsidR="00816AE5" w:rsidRPr="00FA3168" w:rsidRDefault="00816AE5" w:rsidP="0039020A">
      <w:pPr>
        <w:pStyle w:val="Nadpis4"/>
        <w:rPr>
          <w:lang w:val="cs-CZ"/>
        </w:rPr>
      </w:pPr>
      <w:bookmarkStart w:id="150" w:name="_Ref68856464"/>
      <w:r w:rsidRPr="00FA3168">
        <w:rPr>
          <w:lang w:val="cs-CZ"/>
        </w:rPr>
        <w:t>Za důvěrné se považují údaje nebo sdělení, které dodavatel poskytl zadavateli v zadávacím řízení a označil je jako důvěrné.</w:t>
      </w:r>
      <w:bookmarkEnd w:id="150"/>
      <w:r w:rsidRPr="00FA3168">
        <w:rPr>
          <w:lang w:val="cs-CZ"/>
        </w:rPr>
        <w:t xml:space="preserve"> </w:t>
      </w:r>
    </w:p>
    <w:p w14:paraId="62055AFB" w14:textId="0773E959" w:rsidR="00816AE5" w:rsidRPr="00FA3168" w:rsidRDefault="00816AE5" w:rsidP="0039020A">
      <w:pPr>
        <w:pStyle w:val="Nadpis4"/>
        <w:rPr>
          <w:lang w:val="cs-CZ"/>
        </w:rPr>
      </w:pPr>
      <w:r w:rsidRPr="00FA3168">
        <w:rPr>
          <w:lang w:val="cs-CZ"/>
        </w:rPr>
        <w:t xml:space="preserve">Zadavatel neposkytne podle zákona </w:t>
      </w:r>
      <w:r w:rsidR="00EF1CB9" w:rsidRPr="00EF1CB9">
        <w:rPr>
          <w:lang w:val="cs-CZ"/>
        </w:rPr>
        <w:t xml:space="preserve">č. 106/1999 Sb. </w:t>
      </w:r>
      <w:r w:rsidRPr="00FA3168">
        <w:rPr>
          <w:lang w:val="cs-CZ"/>
        </w:rPr>
        <w:t>o svobodném přístupu k informacím,</w:t>
      </w:r>
    </w:p>
    <w:p w14:paraId="0F0DBF2B" w14:textId="12F4E92E" w:rsidR="00816AE5" w:rsidRPr="00FA3168" w:rsidRDefault="00816AE5" w:rsidP="00116871">
      <w:pPr>
        <w:pStyle w:val="Nadpis5"/>
      </w:pPr>
      <w:r w:rsidRPr="00FA3168">
        <w:t>do ukončení zadávacího řízení informace, které se týkají obsahu nabídek a osob, které se podílejí na průběhu zadávacího řízení,</w:t>
      </w:r>
    </w:p>
    <w:p w14:paraId="3FDE4071" w14:textId="3EF4DEF6" w:rsidR="00816AE5" w:rsidRPr="00FA3168" w:rsidRDefault="00816AE5" w:rsidP="00116871">
      <w:pPr>
        <w:pStyle w:val="Nadpis5"/>
      </w:pPr>
      <w:r w:rsidRPr="00FA3168">
        <w:t xml:space="preserve">důvěrnou informaci podle bodu </w:t>
      </w:r>
      <w:r w:rsidRPr="009E412F">
        <w:fldChar w:fldCharType="begin"/>
      </w:r>
      <w:r w:rsidRPr="00FA3168">
        <w:instrText xml:space="preserve"> REF _Ref68856464 \n \h </w:instrText>
      </w:r>
      <w:r w:rsidR="00554C09" w:rsidRPr="00FA3168">
        <w:instrText xml:space="preserve"> \* MERGEFORMAT </w:instrText>
      </w:r>
      <w:r w:rsidRPr="009E412F">
        <w:fldChar w:fldCharType="separate"/>
      </w:r>
      <w:r w:rsidR="007E3038">
        <w:t>22.3</w:t>
      </w:r>
      <w:r w:rsidRPr="009E412F">
        <w:fldChar w:fldCharType="end"/>
      </w:r>
      <w:r w:rsidRPr="00FA3168">
        <w:t xml:space="preserve"> této části zadávací dokumentace</w:t>
      </w:r>
      <w:r w:rsidR="00CB0D92" w:rsidRPr="00FA3168">
        <w:t>, ovšem t</w:t>
      </w:r>
      <w:r w:rsidRPr="00FA3168">
        <w:t>o neplatí pro informace, které má zadavatel povinnost podle ZZVZ uvést ve zprávě o hodnocení, oznámení o výběru dodavatele, výsledku posouzení splnění podmínek účasti vybraného dodavatele nebo v písemné zprávě zadavatele.</w:t>
      </w:r>
    </w:p>
    <w:p w14:paraId="38CBA906" w14:textId="5D6A136A" w:rsidR="00816AE5" w:rsidRPr="00FA3168" w:rsidRDefault="00816AE5" w:rsidP="0039020A">
      <w:pPr>
        <w:pStyle w:val="Nadpis4"/>
        <w:rPr>
          <w:lang w:val="cs-CZ"/>
        </w:rPr>
      </w:pPr>
      <w:r w:rsidRPr="00FA3168">
        <w:rPr>
          <w:lang w:val="cs-CZ"/>
        </w:rPr>
        <w:t>Zadavatel</w:t>
      </w:r>
      <w:r w:rsidR="00EF1CB9">
        <w:rPr>
          <w:lang w:val="cs-CZ"/>
        </w:rPr>
        <w:t xml:space="preserve"> nemusí</w:t>
      </w:r>
      <w:r w:rsidRPr="00FA3168">
        <w:rPr>
          <w:lang w:val="cs-CZ"/>
        </w:rPr>
        <w:t xml:space="preserve"> uveřejn</w:t>
      </w:r>
      <w:r w:rsidR="00EF1CB9">
        <w:rPr>
          <w:lang w:val="cs-CZ"/>
        </w:rPr>
        <w:t>it</w:t>
      </w:r>
      <w:r w:rsidRPr="00FA3168">
        <w:rPr>
          <w:lang w:val="cs-CZ"/>
        </w:rPr>
        <w:t xml:space="preserve"> informaci podle ZZVZ, pokud by její uveřejnění znamenalo porušení jiného právního předpisu nebo by bylo v rozporu s veřejným zájmem, nebo by mohlo porušit právo dodavatele na ochranu obchodního tajemství nebo by mohlo ovlivnit hospodářskou soutěž. </w:t>
      </w:r>
    </w:p>
    <w:p w14:paraId="5103C6FB" w14:textId="7BBAD004" w:rsidR="00B4009D" w:rsidRPr="00FA3168" w:rsidRDefault="00B4009D" w:rsidP="00BF183D">
      <w:pPr>
        <w:pStyle w:val="Nadpis2"/>
        <w:rPr>
          <w:lang w:val="cs-CZ"/>
        </w:rPr>
      </w:pPr>
      <w:bookmarkStart w:id="151" w:name="_Toc117599175"/>
      <w:bookmarkEnd w:id="143"/>
      <w:r w:rsidRPr="00FA3168">
        <w:rPr>
          <w:lang w:val="cs-CZ"/>
        </w:rPr>
        <w:t>Informace k zadávacímu řízení</w:t>
      </w:r>
      <w:bookmarkEnd w:id="151"/>
    </w:p>
    <w:p w14:paraId="4E84D5DF" w14:textId="070B7953" w:rsidR="00B4009D" w:rsidRPr="00FA3168" w:rsidRDefault="00B4009D" w:rsidP="00FE0307">
      <w:pPr>
        <w:pStyle w:val="Nadpis3"/>
      </w:pPr>
      <w:bookmarkStart w:id="152" w:name="_Toc117599176"/>
      <w:r w:rsidRPr="00FA3168">
        <w:t>Jednací řízení s uveřejněním</w:t>
      </w:r>
      <w:bookmarkEnd w:id="152"/>
    </w:p>
    <w:p w14:paraId="21D26672" w14:textId="30EC0402" w:rsidR="00B4009D" w:rsidRPr="00FA3168" w:rsidRDefault="00B4009D" w:rsidP="0039020A">
      <w:pPr>
        <w:pStyle w:val="Nadpis4"/>
        <w:rPr>
          <w:lang w:val="cs-CZ"/>
        </w:rPr>
      </w:pPr>
      <w:r w:rsidRPr="00FA3168">
        <w:rPr>
          <w:lang w:val="cs-CZ"/>
        </w:rPr>
        <w:t xml:space="preserve">Pro zadání </w:t>
      </w:r>
      <w:r w:rsidR="00940C9D" w:rsidRPr="00FA3168">
        <w:rPr>
          <w:lang w:val="cs-CZ"/>
        </w:rPr>
        <w:t xml:space="preserve">veřejné zakázky </w:t>
      </w:r>
      <w:r w:rsidRPr="00FA3168">
        <w:rPr>
          <w:lang w:val="cs-CZ"/>
        </w:rPr>
        <w:t>bylo zvoleno jednací řízení s uveřejněním.</w:t>
      </w:r>
    </w:p>
    <w:p w14:paraId="4B479E86" w14:textId="6EA7385F" w:rsidR="00B4009D" w:rsidRPr="00FA3168" w:rsidRDefault="00B4009D" w:rsidP="0039020A">
      <w:pPr>
        <w:pStyle w:val="Nadpis4"/>
        <w:rPr>
          <w:lang w:val="cs-CZ"/>
        </w:rPr>
      </w:pPr>
      <w:r w:rsidRPr="00FA3168">
        <w:rPr>
          <w:lang w:val="cs-CZ"/>
        </w:rPr>
        <w:t xml:space="preserve">Důvodem pro použití </w:t>
      </w:r>
      <w:r w:rsidR="008C0B39" w:rsidRPr="00FA3168">
        <w:rPr>
          <w:lang w:val="cs-CZ"/>
        </w:rPr>
        <w:t xml:space="preserve">jednacího řízení s uveřejněním </w:t>
      </w:r>
      <w:r w:rsidRPr="00FA3168">
        <w:rPr>
          <w:lang w:val="cs-CZ"/>
        </w:rPr>
        <w:t xml:space="preserve">v nadlimitním režimu je důvod dle § 60 odst. 1 písm. c) ZZVZ, jelikož se jedná o </w:t>
      </w:r>
      <w:r w:rsidR="00940C9D" w:rsidRPr="00FA3168">
        <w:rPr>
          <w:lang w:val="cs-CZ"/>
        </w:rPr>
        <w:t xml:space="preserve">takovou </w:t>
      </w:r>
      <w:r w:rsidRPr="00FA3168">
        <w:rPr>
          <w:lang w:val="cs-CZ"/>
        </w:rPr>
        <w:t>veřejn</w:t>
      </w:r>
      <w:r w:rsidR="00940C9D" w:rsidRPr="00FA3168">
        <w:rPr>
          <w:lang w:val="cs-CZ"/>
        </w:rPr>
        <w:t>ou</w:t>
      </w:r>
      <w:r w:rsidRPr="00FA3168">
        <w:rPr>
          <w:lang w:val="cs-CZ"/>
        </w:rPr>
        <w:t xml:space="preserve"> zakázk</w:t>
      </w:r>
      <w:r w:rsidR="00940C9D" w:rsidRPr="00FA3168">
        <w:rPr>
          <w:lang w:val="cs-CZ"/>
        </w:rPr>
        <w:t>u</w:t>
      </w:r>
      <w:r w:rsidRPr="00FA3168">
        <w:rPr>
          <w:lang w:val="cs-CZ"/>
        </w:rPr>
        <w:t xml:space="preserve"> a plnění, </w:t>
      </w:r>
      <w:r w:rsidR="00940C9D" w:rsidRPr="00FA3168">
        <w:rPr>
          <w:lang w:val="cs-CZ"/>
        </w:rPr>
        <w:t xml:space="preserve">která je </w:t>
      </w:r>
      <w:r w:rsidRPr="00FA3168">
        <w:rPr>
          <w:lang w:val="cs-CZ"/>
        </w:rPr>
        <w:t>komplexního a celkově složitého charakteru. Typickým rysem EPC projektů je skutečnost, že úspor bude možno dosáhnout pomocí technicky odlišných řešení, resp. odlišně strukturovaného portfolia služeb. Právě s ohledem na tato odlišná technická řešení nelze předem plně specifikovat požadavky zadavatele na technické provedení, které budou dodavatelé navrhovat samostatně.</w:t>
      </w:r>
    </w:p>
    <w:p w14:paraId="1FC62D04" w14:textId="30486AEE" w:rsidR="001D7EC5" w:rsidRPr="00FA3168" w:rsidRDefault="001D7EC5" w:rsidP="00FE0307">
      <w:pPr>
        <w:pStyle w:val="Nadpis3"/>
      </w:pPr>
      <w:bookmarkStart w:id="153" w:name="_Toc117599177"/>
      <w:r w:rsidRPr="00FA3168">
        <w:t>Výzva k podání žádosti o účast</w:t>
      </w:r>
      <w:bookmarkEnd w:id="153"/>
    </w:p>
    <w:p w14:paraId="0341C28D" w14:textId="1D7033E2" w:rsidR="001D7EC5" w:rsidRPr="00FA3168" w:rsidRDefault="001D7EC5" w:rsidP="0039020A">
      <w:pPr>
        <w:pStyle w:val="Nadpis4"/>
        <w:rPr>
          <w:lang w:val="cs-CZ"/>
        </w:rPr>
      </w:pPr>
      <w:r w:rsidRPr="00FA3168">
        <w:rPr>
          <w:lang w:val="cs-CZ"/>
        </w:rPr>
        <w:lastRenderedPageBreak/>
        <w:t>Zadavatel zahajuje jednací řízení s uveřejněním odesláním oznámení o zahájení zadávacího řízení k uveřejnění způsobem podle § 212</w:t>
      </w:r>
      <w:r w:rsidR="00CB0D92" w:rsidRPr="00FA3168">
        <w:rPr>
          <w:lang w:val="cs-CZ"/>
        </w:rPr>
        <w:t xml:space="preserve"> ZZVZ</w:t>
      </w:r>
      <w:r w:rsidRPr="00FA3168">
        <w:rPr>
          <w:lang w:val="cs-CZ"/>
        </w:rPr>
        <w:t>, kterým vyzývá neomezený počet dodavatelů k podání žádosti o účast.</w:t>
      </w:r>
    </w:p>
    <w:p w14:paraId="0130D452" w14:textId="7814D673" w:rsidR="001D7EC5" w:rsidRPr="00FA3168" w:rsidRDefault="001D7EC5" w:rsidP="0039020A">
      <w:pPr>
        <w:pStyle w:val="Nadpis4"/>
        <w:rPr>
          <w:lang w:val="cs-CZ"/>
        </w:rPr>
      </w:pPr>
      <w:r w:rsidRPr="00FA3168">
        <w:rPr>
          <w:lang w:val="cs-CZ"/>
        </w:rPr>
        <w:t>Po uplynutí lhůty pro podání žádost</w:t>
      </w:r>
      <w:r w:rsidR="00CB0D92" w:rsidRPr="00FA3168">
        <w:rPr>
          <w:lang w:val="cs-CZ"/>
        </w:rPr>
        <w:t>i</w:t>
      </w:r>
      <w:r w:rsidRPr="00FA3168">
        <w:rPr>
          <w:lang w:val="cs-CZ"/>
        </w:rPr>
        <w:t xml:space="preserve"> o účast zadavatel posoudí soulad </w:t>
      </w:r>
      <w:r w:rsidR="00EF1CB9" w:rsidRPr="00FA3168">
        <w:rPr>
          <w:lang w:val="cs-CZ"/>
        </w:rPr>
        <w:t>kvalifikac</w:t>
      </w:r>
      <w:r w:rsidR="00EF1CB9">
        <w:rPr>
          <w:lang w:val="cs-CZ"/>
        </w:rPr>
        <w:t>e</w:t>
      </w:r>
      <w:r w:rsidR="00EF1CB9" w:rsidRPr="00FA3168">
        <w:rPr>
          <w:lang w:val="cs-CZ"/>
        </w:rPr>
        <w:t xml:space="preserve"> </w:t>
      </w:r>
      <w:r w:rsidRPr="00FA3168">
        <w:rPr>
          <w:lang w:val="cs-CZ"/>
        </w:rPr>
        <w:t>účastníků zadávacího řízení a vyloučí z účasti v zadávacím řízení účastníky, kteří neprokázali splnění kvalifikace. Nevyloučené účastníky zadávacího řízení vyzve k podání předběžných nabídek.</w:t>
      </w:r>
    </w:p>
    <w:p w14:paraId="03E84625" w14:textId="37EE4DE9" w:rsidR="00F07CEE" w:rsidRPr="00FA3168" w:rsidRDefault="00F07CEE" w:rsidP="00FE0307">
      <w:pPr>
        <w:pStyle w:val="Nadpis3"/>
      </w:pPr>
      <w:bookmarkStart w:id="154" w:name="_Toc117599178"/>
      <w:r w:rsidRPr="00FA3168">
        <w:t>Výzva k podání předběžných nabídek</w:t>
      </w:r>
      <w:bookmarkEnd w:id="154"/>
    </w:p>
    <w:p w14:paraId="488BD839" w14:textId="77777777" w:rsidR="00D14D1E" w:rsidRPr="00FA3168" w:rsidRDefault="00D14D1E" w:rsidP="0039020A">
      <w:pPr>
        <w:pStyle w:val="Nadpis4"/>
        <w:rPr>
          <w:lang w:val="cs-CZ"/>
        </w:rPr>
      </w:pPr>
      <w:r w:rsidRPr="00FA3168">
        <w:rPr>
          <w:lang w:val="cs-CZ"/>
        </w:rPr>
        <w:t xml:space="preserve">Předběžnou nabídku může podat pouze účastník zadávacího řízení, který byl vyzván k podání předběžné nabídky. Vyzvaní účastníci zadávacího řízení nemohou podat společnou předběžnou nabídku. </w:t>
      </w:r>
    </w:p>
    <w:p w14:paraId="34C1A70A" w14:textId="37F2E8C3" w:rsidR="00F07CEE" w:rsidRPr="00FA3168" w:rsidRDefault="00F07CEE" w:rsidP="0039020A">
      <w:pPr>
        <w:pStyle w:val="Nadpis4"/>
        <w:rPr>
          <w:lang w:val="cs-CZ"/>
        </w:rPr>
      </w:pPr>
      <w:r w:rsidRPr="00FA3168">
        <w:rPr>
          <w:lang w:val="cs-CZ"/>
        </w:rPr>
        <w:t>Zadavatel nebude snižovat počet účastníků zadávacího řízení, které vyzve k podání předběžné nabídky. K podání předběžné nabídky budou vyzváni všichni nevyloučení účastníci zadávacího řízení, tj. účastníci zadávacího řízení, kteří prokáží splnění kvalifikace v plném rozsahu.</w:t>
      </w:r>
    </w:p>
    <w:p w14:paraId="0AC90B54" w14:textId="1CF892B0" w:rsidR="00F07CEE" w:rsidRPr="00FA3168" w:rsidRDefault="00F07CEE" w:rsidP="00FE0307">
      <w:pPr>
        <w:pStyle w:val="Nadpis3"/>
      </w:pPr>
      <w:bookmarkStart w:id="155" w:name="_Toc117599179"/>
      <w:r w:rsidRPr="00FA3168">
        <w:t>Podání předběžných nabídek</w:t>
      </w:r>
      <w:bookmarkEnd w:id="155"/>
    </w:p>
    <w:p w14:paraId="451A8B06" w14:textId="16F86E20" w:rsidR="00F07CEE" w:rsidRPr="00FA3168" w:rsidRDefault="00F07CEE" w:rsidP="0039020A">
      <w:pPr>
        <w:pStyle w:val="Nadpis4"/>
        <w:rPr>
          <w:lang w:val="cs-CZ"/>
        </w:rPr>
      </w:pPr>
      <w:r w:rsidRPr="00FA3168">
        <w:rPr>
          <w:lang w:val="cs-CZ"/>
        </w:rPr>
        <w:t xml:space="preserve">Lhůta pro podání předběžných nabídek </w:t>
      </w:r>
      <w:r w:rsidR="00ED1631" w:rsidRPr="00FA3168">
        <w:rPr>
          <w:lang w:val="cs-CZ"/>
        </w:rPr>
        <w:t xml:space="preserve">bude stanovena </w:t>
      </w:r>
      <w:r w:rsidRPr="00FA3168">
        <w:rPr>
          <w:lang w:val="cs-CZ"/>
        </w:rPr>
        <w:t xml:space="preserve">ve výzvě k podání předběžných nabídek dle ust. § 61 odst. 5 ZZVZ. </w:t>
      </w:r>
    </w:p>
    <w:p w14:paraId="26544A43" w14:textId="45DA4FCE" w:rsidR="00F07CEE" w:rsidRPr="00FA3168" w:rsidRDefault="00F07CEE" w:rsidP="0039020A">
      <w:pPr>
        <w:pStyle w:val="Nadpis4"/>
        <w:rPr>
          <w:lang w:val="cs-CZ"/>
        </w:rPr>
      </w:pPr>
      <w:r w:rsidRPr="00FA3168">
        <w:rPr>
          <w:lang w:val="cs-CZ"/>
        </w:rPr>
        <w:t>Předběžná nabídka</w:t>
      </w:r>
      <w:r w:rsidR="003726FD" w:rsidRPr="00FA3168">
        <w:rPr>
          <w:lang w:val="cs-CZ"/>
        </w:rPr>
        <w:t xml:space="preserve"> </w:t>
      </w:r>
      <w:r w:rsidRPr="00FA3168">
        <w:rPr>
          <w:lang w:val="cs-CZ"/>
        </w:rPr>
        <w:t>musí být podána nejpozději do konce lhůty stanovené ve výzvě k podání předběžných nabídek dle § 6</w:t>
      </w:r>
      <w:r w:rsidR="005E3428">
        <w:rPr>
          <w:lang w:val="cs-CZ"/>
        </w:rPr>
        <w:t>2</w:t>
      </w:r>
      <w:r w:rsidRPr="00FA3168">
        <w:rPr>
          <w:lang w:val="cs-CZ"/>
        </w:rPr>
        <w:t xml:space="preserve"> odst. </w:t>
      </w:r>
      <w:r w:rsidR="005E3428">
        <w:rPr>
          <w:lang w:val="cs-CZ"/>
        </w:rPr>
        <w:t>2</w:t>
      </w:r>
      <w:r w:rsidRPr="00FA3168">
        <w:rPr>
          <w:lang w:val="cs-CZ"/>
        </w:rPr>
        <w:t xml:space="preserve"> ZZVZ. Za včasné doručení předběžné nabídky nese </w:t>
      </w:r>
      <w:r w:rsidR="00CB0D92" w:rsidRPr="00FA3168">
        <w:rPr>
          <w:lang w:val="cs-CZ"/>
        </w:rPr>
        <w:t>z</w:t>
      </w:r>
      <w:r w:rsidRPr="00FA3168">
        <w:rPr>
          <w:lang w:val="cs-CZ"/>
        </w:rPr>
        <w:t xml:space="preserve">odpovědnost účastník zadávacího řízení. </w:t>
      </w:r>
    </w:p>
    <w:p w14:paraId="0AB1A118" w14:textId="1318B616" w:rsidR="00F07CEE" w:rsidRPr="00FA3168" w:rsidRDefault="00F07CEE" w:rsidP="0039020A">
      <w:pPr>
        <w:pStyle w:val="Nadpis4"/>
        <w:rPr>
          <w:lang w:val="cs-CZ"/>
        </w:rPr>
      </w:pPr>
      <w:r w:rsidRPr="00FA3168">
        <w:rPr>
          <w:lang w:val="cs-CZ"/>
        </w:rPr>
        <w:t>Předběžné nabídky se podávají pouze v elektronické podobě</w:t>
      </w:r>
      <w:r w:rsidR="00CB0D92" w:rsidRPr="00FA3168">
        <w:rPr>
          <w:lang w:val="cs-CZ"/>
        </w:rPr>
        <w:t>,</w:t>
      </w:r>
      <w:r w:rsidRPr="00FA3168">
        <w:rPr>
          <w:lang w:val="cs-CZ"/>
        </w:rPr>
        <w:t xml:space="preserve"> prostřednictvím </w:t>
      </w:r>
      <w:r w:rsidR="00D14D1E" w:rsidRPr="00FA3168">
        <w:rPr>
          <w:lang w:val="cs-CZ"/>
        </w:rPr>
        <w:t xml:space="preserve">systému </w:t>
      </w:r>
      <w:r w:rsidR="00456CF0">
        <w:rPr>
          <w:lang w:val="cs-CZ"/>
        </w:rPr>
        <w:t>E-ZAK</w:t>
      </w:r>
      <w:r w:rsidRPr="00FA3168">
        <w:rPr>
          <w:lang w:val="cs-CZ"/>
        </w:rPr>
        <w:t xml:space="preserve">. </w:t>
      </w:r>
    </w:p>
    <w:p w14:paraId="3DF32C9A" w14:textId="428F5369" w:rsidR="00F07CEE" w:rsidRPr="00FA3168" w:rsidRDefault="00D14D1E" w:rsidP="0039020A">
      <w:pPr>
        <w:pStyle w:val="Nadpis4"/>
        <w:rPr>
          <w:lang w:val="cs-CZ"/>
        </w:rPr>
      </w:pPr>
      <w:r w:rsidRPr="00FA3168">
        <w:rPr>
          <w:lang w:val="cs-CZ"/>
        </w:rPr>
        <w:t>P</w:t>
      </w:r>
      <w:r w:rsidR="00F07CEE" w:rsidRPr="00FA3168">
        <w:rPr>
          <w:lang w:val="cs-CZ"/>
        </w:rPr>
        <w:t xml:space="preserve">ředběžná nabídka bude předložena minimálně s obsahem a v doporučené struktuře dle </w:t>
      </w:r>
      <w:r w:rsidRPr="00FA3168">
        <w:rPr>
          <w:lang w:val="cs-CZ"/>
        </w:rPr>
        <w:t xml:space="preserve">bodu </w:t>
      </w:r>
      <w:r w:rsidR="00A255EA" w:rsidRPr="009E412F">
        <w:rPr>
          <w:highlight w:val="yellow"/>
          <w:lang w:val="cs-CZ"/>
        </w:rPr>
        <w:fldChar w:fldCharType="begin"/>
      </w:r>
      <w:r w:rsidR="00A255EA" w:rsidRPr="00FA3168">
        <w:rPr>
          <w:lang w:val="cs-CZ"/>
        </w:rPr>
        <w:instrText xml:space="preserve"> REF _Ref68854625 \n \h </w:instrText>
      </w:r>
      <w:r w:rsidR="00554C09" w:rsidRPr="00FA3168">
        <w:rPr>
          <w:highlight w:val="yellow"/>
          <w:lang w:val="cs-CZ"/>
        </w:rPr>
        <w:instrText xml:space="preserve"> \* MERGEFORMAT </w:instrText>
      </w:r>
      <w:r w:rsidR="00A255EA" w:rsidRPr="009E412F">
        <w:rPr>
          <w:highlight w:val="yellow"/>
          <w:lang w:val="cs-CZ"/>
        </w:rPr>
      </w:r>
      <w:r w:rsidR="00A255EA" w:rsidRPr="009E412F">
        <w:rPr>
          <w:highlight w:val="yellow"/>
          <w:lang w:val="cs-CZ"/>
        </w:rPr>
        <w:fldChar w:fldCharType="separate"/>
      </w:r>
      <w:r w:rsidR="007E3038">
        <w:rPr>
          <w:lang w:val="cs-CZ"/>
        </w:rPr>
        <w:t>9</w:t>
      </w:r>
      <w:r w:rsidR="00A255EA" w:rsidRPr="009E412F">
        <w:rPr>
          <w:highlight w:val="yellow"/>
          <w:lang w:val="cs-CZ"/>
        </w:rPr>
        <w:fldChar w:fldCharType="end"/>
      </w:r>
      <w:r w:rsidR="00F07CEE" w:rsidRPr="00FA3168">
        <w:rPr>
          <w:lang w:val="cs-CZ"/>
        </w:rPr>
        <w:t xml:space="preserve"> </w:t>
      </w:r>
      <w:r w:rsidR="00A255EA" w:rsidRPr="00FA3168">
        <w:rPr>
          <w:lang w:val="cs-CZ"/>
        </w:rPr>
        <w:t>této části</w:t>
      </w:r>
      <w:r w:rsidRPr="00FA3168">
        <w:rPr>
          <w:lang w:val="cs-CZ"/>
        </w:rPr>
        <w:t xml:space="preserve"> </w:t>
      </w:r>
      <w:r w:rsidR="00F07CEE" w:rsidRPr="00FA3168">
        <w:rPr>
          <w:lang w:val="cs-CZ"/>
        </w:rPr>
        <w:t xml:space="preserve">zadávací dokumentace. </w:t>
      </w:r>
    </w:p>
    <w:p w14:paraId="4C1A6200" w14:textId="08C162B3" w:rsidR="00F07CEE" w:rsidRPr="00FA3168" w:rsidRDefault="00F07CEE" w:rsidP="00FE0307">
      <w:pPr>
        <w:pStyle w:val="Nadpis3"/>
      </w:pPr>
      <w:bookmarkStart w:id="156" w:name="_Toc117599180"/>
      <w:r w:rsidRPr="00FA3168">
        <w:t>Způsob a zásady jednání s účastníky o předběžných nabídkách</w:t>
      </w:r>
      <w:bookmarkEnd w:id="156"/>
    </w:p>
    <w:p w14:paraId="0A0AFEEE" w14:textId="77777777" w:rsidR="00D14D1E" w:rsidRPr="00FA3168" w:rsidRDefault="00D14D1E" w:rsidP="0039020A">
      <w:pPr>
        <w:pStyle w:val="Nadpis4"/>
        <w:rPr>
          <w:lang w:val="cs-CZ"/>
        </w:rPr>
      </w:pPr>
      <w:r w:rsidRPr="00FA3168">
        <w:rPr>
          <w:lang w:val="cs-CZ"/>
        </w:rPr>
        <w:t>Předběžnou nabídku může účastník zadávacího řízení po dobu jednání se zadavatelem upravovat.</w:t>
      </w:r>
    </w:p>
    <w:p w14:paraId="1B4F53CB" w14:textId="3940D515" w:rsidR="00F07CEE" w:rsidRPr="00FA3168" w:rsidRDefault="00F07CEE" w:rsidP="0039020A">
      <w:pPr>
        <w:pStyle w:val="Nadpis4"/>
        <w:rPr>
          <w:lang w:val="cs-CZ"/>
        </w:rPr>
      </w:pPr>
      <w:r w:rsidRPr="00FA3168">
        <w:rPr>
          <w:lang w:val="cs-CZ"/>
        </w:rPr>
        <w:t xml:space="preserve">Zadavatel může o předběžných nabídkách jednat s účastníky se záměrem změny a doplnění podmínek plnění veřejné zakázky a s cílem dosažení zlepšení předběžných nabídek ve prospěch zadavatele. </w:t>
      </w:r>
    </w:p>
    <w:p w14:paraId="4D4E5D4D" w14:textId="2685FFF2" w:rsidR="00F07CEE" w:rsidRPr="00FA3168" w:rsidRDefault="00F07CEE" w:rsidP="0039020A">
      <w:pPr>
        <w:pStyle w:val="Nadpis4"/>
        <w:rPr>
          <w:lang w:val="cs-CZ"/>
        </w:rPr>
      </w:pPr>
      <w:r w:rsidRPr="00FA3168">
        <w:rPr>
          <w:lang w:val="cs-CZ"/>
        </w:rPr>
        <w:t xml:space="preserve">Zadavatel je oprávněn v průběhu jednání změnit nebo doplnit zadávací podmínky, vyjma minimálních technických podmínek podle </w:t>
      </w:r>
      <w:r w:rsidR="00D14D1E" w:rsidRPr="00FA3168">
        <w:rPr>
          <w:lang w:val="cs-CZ"/>
        </w:rPr>
        <w:t xml:space="preserve">bodu </w:t>
      </w:r>
      <w:r w:rsidR="00D14D1E" w:rsidRPr="009E412F">
        <w:rPr>
          <w:lang w:val="cs-CZ"/>
        </w:rPr>
        <w:fldChar w:fldCharType="begin"/>
      </w:r>
      <w:r w:rsidR="00D14D1E" w:rsidRPr="00FA3168">
        <w:rPr>
          <w:lang w:val="cs-CZ"/>
        </w:rPr>
        <w:instrText xml:space="preserve"> REF _Ref68806849 \n \h </w:instrText>
      </w:r>
      <w:r w:rsidR="00554C09" w:rsidRPr="00FA3168">
        <w:rPr>
          <w:lang w:val="cs-CZ"/>
        </w:rPr>
        <w:instrText xml:space="preserve"> \* MERGEFORMAT </w:instrText>
      </w:r>
      <w:r w:rsidR="00D14D1E" w:rsidRPr="009E412F">
        <w:rPr>
          <w:lang w:val="cs-CZ"/>
        </w:rPr>
      </w:r>
      <w:r w:rsidR="00D14D1E" w:rsidRPr="009E412F">
        <w:rPr>
          <w:lang w:val="cs-CZ"/>
        </w:rPr>
        <w:fldChar w:fldCharType="separate"/>
      </w:r>
      <w:r w:rsidR="007E3038">
        <w:rPr>
          <w:lang w:val="cs-CZ"/>
        </w:rPr>
        <w:t>3</w:t>
      </w:r>
      <w:r w:rsidR="00D14D1E" w:rsidRPr="009E412F">
        <w:rPr>
          <w:lang w:val="cs-CZ"/>
        </w:rPr>
        <w:fldChar w:fldCharType="end"/>
      </w:r>
      <w:r w:rsidR="00D14D1E" w:rsidRPr="00FA3168">
        <w:rPr>
          <w:lang w:val="cs-CZ"/>
        </w:rPr>
        <w:t xml:space="preserve"> části B. </w:t>
      </w:r>
      <w:r w:rsidRPr="00FA3168">
        <w:rPr>
          <w:lang w:val="cs-CZ"/>
        </w:rPr>
        <w:t>zadávací dokumentace. O takové změně nebo doplnění zadávacích podmínek bude zadavatel účastníky zadávacího řízení písemně informovat (v rámci jednání formou protokolu anebo jiným vhodným způsobem) a účastníkům poskytne přiměřenou dobu pro úpravu předběžných nabídek, pokud bude požadovat podání nové (upravené) předběžné nabídky. Pokud zadavatel nebude požadovat podání upravené předběžné nabídky, změněné či doplněné zadávací podmínky musí účastník zohlednit ve své nabídce podané po skončení jednání na základě výzvy k podání (</w:t>
      </w:r>
      <w:r w:rsidR="00C23D5E">
        <w:rPr>
          <w:lang w:val="cs-CZ"/>
        </w:rPr>
        <w:t>konečných</w:t>
      </w:r>
      <w:r w:rsidRPr="00FA3168">
        <w:rPr>
          <w:lang w:val="cs-CZ"/>
        </w:rPr>
        <w:t xml:space="preserve">) nabídek. </w:t>
      </w:r>
    </w:p>
    <w:p w14:paraId="525E228C" w14:textId="19247FF0" w:rsidR="00F07CEE" w:rsidRPr="00FA3168" w:rsidRDefault="00F07CEE" w:rsidP="0039020A">
      <w:pPr>
        <w:pStyle w:val="Nadpis4"/>
        <w:rPr>
          <w:lang w:val="cs-CZ"/>
        </w:rPr>
      </w:pPr>
      <w:r w:rsidRPr="00FA3168">
        <w:rPr>
          <w:lang w:val="cs-CZ"/>
        </w:rPr>
        <w:t xml:space="preserve">Účastník bude na každé jednání řádně pozván nejméně 5 dnů předem, nebude-li termín dalšího jednání dohodnut v rámci jednání. Na každé jednání bude účastník pozván formou výzvy (pozvánky), ve které musí být uvedeno datum a místo konání jednání a alespoň obecně vymezen předmět jednání. Pozvánka může obsahovat pozvání i na více jednání současně. Povinnost pozvání účastníka na jednání formou výzvy (pozvánky) se neuplatní, vzal-li účastník termín a místo dalšího jednání na vědomí při předchozím jednání. Zadavatel si vyhrazuje právo změny termínu jednání. Jedno jednání může být zadavatelem rozděleno i do více kol. </w:t>
      </w:r>
    </w:p>
    <w:p w14:paraId="58C61D44" w14:textId="25288277" w:rsidR="00040BF5" w:rsidRPr="00FA3168" w:rsidRDefault="00040BF5" w:rsidP="0039020A">
      <w:pPr>
        <w:pStyle w:val="Nadpis4"/>
        <w:rPr>
          <w:lang w:val="cs-CZ"/>
        </w:rPr>
      </w:pPr>
      <w:r w:rsidRPr="00FA3168">
        <w:rPr>
          <w:lang w:val="cs-CZ"/>
        </w:rPr>
        <w:t xml:space="preserve">Zadavatel je oprávněn nejpozději 5 pracovních dnů (nedohodne-li </w:t>
      </w:r>
      <w:r w:rsidR="00FC356B" w:rsidRPr="00FA3168">
        <w:rPr>
          <w:lang w:val="cs-CZ"/>
        </w:rPr>
        <w:t xml:space="preserve">si </w:t>
      </w:r>
      <w:r w:rsidRPr="00FA3168">
        <w:rPr>
          <w:lang w:val="cs-CZ"/>
        </w:rPr>
        <w:t>s účastníkem jinou lhůtu) před každým dalším jednáním uvést, že následující jednání je jednání posledním. Po posledním jednání zadavatel zašle účastníkům výzvu k podání (</w:t>
      </w:r>
      <w:r w:rsidR="00C23D5E">
        <w:rPr>
          <w:lang w:val="cs-CZ"/>
        </w:rPr>
        <w:t>konečných</w:t>
      </w:r>
      <w:r w:rsidRPr="00FA3168">
        <w:rPr>
          <w:lang w:val="cs-CZ"/>
        </w:rPr>
        <w:t xml:space="preserve">) nabídek. </w:t>
      </w:r>
    </w:p>
    <w:p w14:paraId="435DA0CE" w14:textId="360E37FE" w:rsidR="00040BF5" w:rsidRPr="00FA3168" w:rsidRDefault="00040BF5" w:rsidP="0039020A">
      <w:pPr>
        <w:pStyle w:val="Nadpis4"/>
        <w:rPr>
          <w:lang w:val="cs-CZ"/>
        </w:rPr>
      </w:pPr>
      <w:r w:rsidRPr="00FA3168">
        <w:rPr>
          <w:lang w:val="cs-CZ"/>
        </w:rPr>
        <w:t xml:space="preserve">Kromě prezenčního jednání mohou jednotlivá jednání na základě rozhodnutí zadavatele probíhat také distančně, a to formou elektronické komunikace prostřednictvím systému </w:t>
      </w:r>
      <w:r w:rsidR="00456CF0">
        <w:rPr>
          <w:lang w:val="cs-CZ"/>
        </w:rPr>
        <w:t>E-ZAK</w:t>
      </w:r>
      <w:r w:rsidR="00567527" w:rsidRPr="00FA3168">
        <w:rPr>
          <w:lang w:val="cs-CZ"/>
        </w:rPr>
        <w:t xml:space="preserve"> nebo jinými vhodnými prostředky, zejména formou videokonference</w:t>
      </w:r>
      <w:r w:rsidRPr="00FA3168">
        <w:rPr>
          <w:lang w:val="cs-CZ"/>
        </w:rPr>
        <w:t xml:space="preserve">. </w:t>
      </w:r>
    </w:p>
    <w:p w14:paraId="5A9F3AA8" w14:textId="33711074" w:rsidR="00040BF5" w:rsidRPr="00FA3168" w:rsidRDefault="00040BF5" w:rsidP="0039020A">
      <w:pPr>
        <w:pStyle w:val="Nadpis4"/>
        <w:rPr>
          <w:lang w:val="cs-CZ"/>
        </w:rPr>
      </w:pPr>
      <w:r w:rsidRPr="00FA3168">
        <w:rPr>
          <w:lang w:val="cs-CZ"/>
        </w:rPr>
        <w:lastRenderedPageBreak/>
        <w:t xml:space="preserve">Předmětem jednání mohou být veškeré aspekty plnění veřejné zakázky, a to na základě rozhodnutí zadavatele s přihlédnutím k účelu jednání. </w:t>
      </w:r>
    </w:p>
    <w:p w14:paraId="299A295B" w14:textId="3FDF77B3" w:rsidR="00040BF5" w:rsidRPr="00FA3168" w:rsidRDefault="00040BF5" w:rsidP="0039020A">
      <w:pPr>
        <w:pStyle w:val="Nadpis4"/>
        <w:rPr>
          <w:lang w:val="cs-CZ"/>
        </w:rPr>
      </w:pPr>
      <w:r w:rsidRPr="00FA3168">
        <w:rPr>
          <w:lang w:val="cs-CZ"/>
        </w:rPr>
        <w:t>O každém prezenčním jednání s</w:t>
      </w:r>
      <w:r w:rsidR="00BE6BBA" w:rsidRPr="00FA3168">
        <w:rPr>
          <w:lang w:val="cs-CZ"/>
        </w:rPr>
        <w:t> </w:t>
      </w:r>
      <w:r w:rsidRPr="00FA3168">
        <w:rPr>
          <w:lang w:val="cs-CZ"/>
        </w:rPr>
        <w:t>účastníkem</w:t>
      </w:r>
      <w:r w:rsidR="00BE6BBA" w:rsidRPr="00FA3168">
        <w:rPr>
          <w:lang w:val="cs-CZ"/>
        </w:rPr>
        <w:t xml:space="preserve"> (včetně případného jednaní formou videokonference)</w:t>
      </w:r>
      <w:r w:rsidRPr="00FA3168">
        <w:rPr>
          <w:lang w:val="cs-CZ"/>
        </w:rPr>
        <w:t>, zadavatel pořídí záznam či protokol, který bude obsahovat všechna ujednání</w:t>
      </w:r>
      <w:r w:rsidR="005E3428">
        <w:rPr>
          <w:lang w:val="cs-CZ"/>
        </w:rPr>
        <w:t>/konsenzy</w:t>
      </w:r>
      <w:r w:rsidRPr="00FA3168">
        <w:rPr>
          <w:lang w:val="cs-CZ"/>
        </w:rPr>
        <w:t xml:space="preserve"> učiněná v rámci jednání, datum jednání, předmět jednání a jeho výsledek. Přílohou </w:t>
      </w:r>
      <w:r w:rsidR="00C23D5E" w:rsidRPr="00FA3168">
        <w:rPr>
          <w:lang w:val="cs-CZ"/>
        </w:rPr>
        <w:t xml:space="preserve">protokolu </w:t>
      </w:r>
      <w:r w:rsidR="00C23D5E">
        <w:rPr>
          <w:lang w:val="cs-CZ"/>
        </w:rPr>
        <w:t>bude</w:t>
      </w:r>
      <w:r w:rsidR="005E3428">
        <w:rPr>
          <w:lang w:val="cs-CZ"/>
        </w:rPr>
        <w:t xml:space="preserve"> </w:t>
      </w:r>
      <w:r w:rsidRPr="00FA3168">
        <w:rPr>
          <w:lang w:val="cs-CZ"/>
        </w:rPr>
        <w:t>vždy seznam účastníků jednání (prezenční listina</w:t>
      </w:r>
      <w:r w:rsidR="00BE6BBA" w:rsidRPr="00FA3168">
        <w:rPr>
          <w:lang w:val="cs-CZ"/>
        </w:rPr>
        <w:t>)</w:t>
      </w:r>
      <w:r w:rsidRPr="00FA3168">
        <w:rPr>
          <w:lang w:val="cs-CZ"/>
        </w:rPr>
        <w:t xml:space="preserve">. Protokol z jednání bude zadavatelem sepsán zpravidla </w:t>
      </w:r>
      <w:r w:rsidR="00BE6BBA" w:rsidRPr="00FA3168">
        <w:rPr>
          <w:lang w:val="cs-CZ"/>
        </w:rPr>
        <w:t>v čase</w:t>
      </w:r>
      <w:r w:rsidRPr="00FA3168">
        <w:rPr>
          <w:lang w:val="cs-CZ"/>
        </w:rPr>
        <w:t xml:space="preserve"> jednání, nejpozději vždy však do 5 pracovních dnů po uskutečnění jednání. </w:t>
      </w:r>
      <w:r w:rsidR="00A07A18" w:rsidRPr="00FA3168">
        <w:rPr>
          <w:lang w:val="cs-CZ"/>
        </w:rPr>
        <w:t xml:space="preserve">Po zpracování protokolu bude protokol zaslán k připomínkám účastníka. </w:t>
      </w:r>
    </w:p>
    <w:p w14:paraId="1599D168" w14:textId="453DEE63" w:rsidR="00040BF5" w:rsidRPr="00FA3168" w:rsidRDefault="00040BF5" w:rsidP="0039020A">
      <w:pPr>
        <w:pStyle w:val="Nadpis4"/>
        <w:rPr>
          <w:lang w:val="cs-CZ"/>
        </w:rPr>
      </w:pPr>
      <w:r w:rsidRPr="00FA3168">
        <w:rPr>
          <w:lang w:val="cs-CZ"/>
        </w:rPr>
        <w:t xml:space="preserve">Zadavatel si vyhrazuje právo stanovit další podmínky pro jednání s účastníky. </w:t>
      </w:r>
    </w:p>
    <w:p w14:paraId="2FF0D2D9" w14:textId="0AD83DE3" w:rsidR="00F07CEE" w:rsidRPr="00FA3168" w:rsidRDefault="00040BF5" w:rsidP="00FE0307">
      <w:pPr>
        <w:pStyle w:val="Nadpis3"/>
      </w:pPr>
      <w:bookmarkStart w:id="157" w:name="_Toc117599181"/>
      <w:r w:rsidRPr="00FA3168">
        <w:t>Podání nabídek</w:t>
      </w:r>
      <w:bookmarkEnd w:id="157"/>
    </w:p>
    <w:p w14:paraId="5205738E" w14:textId="12B6ECF8" w:rsidR="00F07CEE" w:rsidRPr="00FA3168" w:rsidRDefault="00A15868" w:rsidP="0039020A">
      <w:pPr>
        <w:pStyle w:val="Nadpis4"/>
        <w:rPr>
          <w:lang w:val="cs-CZ"/>
        </w:rPr>
      </w:pPr>
      <w:r w:rsidRPr="00FA3168">
        <w:rPr>
          <w:lang w:val="cs-CZ"/>
        </w:rPr>
        <w:t>N</w:t>
      </w:r>
      <w:r w:rsidR="00040BF5" w:rsidRPr="00FA3168">
        <w:rPr>
          <w:lang w:val="cs-CZ"/>
        </w:rPr>
        <w:t xml:space="preserve">abídka bude podána po ukončení jednání s účastníky na základě výzvy k podání nabídek zaslané zadavatelem. Obsah nabídky upravuje </w:t>
      </w:r>
      <w:r w:rsidR="00D14D1E" w:rsidRPr="00FA3168">
        <w:rPr>
          <w:lang w:val="cs-CZ"/>
        </w:rPr>
        <w:t>bod</w:t>
      </w:r>
      <w:r w:rsidR="00040BF5" w:rsidRPr="00FA3168">
        <w:rPr>
          <w:lang w:val="cs-CZ"/>
        </w:rPr>
        <w:t xml:space="preserve"> </w:t>
      </w:r>
      <w:r w:rsidR="00A255EA" w:rsidRPr="009E412F">
        <w:rPr>
          <w:highlight w:val="yellow"/>
          <w:lang w:val="cs-CZ"/>
        </w:rPr>
        <w:fldChar w:fldCharType="begin"/>
      </w:r>
      <w:r w:rsidR="00A255EA" w:rsidRPr="00FA3168">
        <w:rPr>
          <w:lang w:val="cs-CZ"/>
        </w:rPr>
        <w:instrText xml:space="preserve"> REF _Ref68854625 \n \h </w:instrText>
      </w:r>
      <w:r w:rsidR="00554C09" w:rsidRPr="00FA3168">
        <w:rPr>
          <w:highlight w:val="yellow"/>
          <w:lang w:val="cs-CZ"/>
        </w:rPr>
        <w:instrText xml:space="preserve"> \* MERGEFORMAT </w:instrText>
      </w:r>
      <w:r w:rsidR="00A255EA" w:rsidRPr="009E412F">
        <w:rPr>
          <w:highlight w:val="yellow"/>
          <w:lang w:val="cs-CZ"/>
        </w:rPr>
      </w:r>
      <w:r w:rsidR="00A255EA" w:rsidRPr="009E412F">
        <w:rPr>
          <w:highlight w:val="yellow"/>
          <w:lang w:val="cs-CZ"/>
        </w:rPr>
        <w:fldChar w:fldCharType="separate"/>
      </w:r>
      <w:r w:rsidR="007E3038">
        <w:rPr>
          <w:lang w:val="cs-CZ"/>
        </w:rPr>
        <w:t>9</w:t>
      </w:r>
      <w:r w:rsidR="00A255EA" w:rsidRPr="009E412F">
        <w:rPr>
          <w:highlight w:val="yellow"/>
          <w:lang w:val="cs-CZ"/>
        </w:rPr>
        <w:fldChar w:fldCharType="end"/>
      </w:r>
      <w:r w:rsidR="00A255EA" w:rsidRPr="00FA3168">
        <w:rPr>
          <w:lang w:val="cs-CZ"/>
        </w:rPr>
        <w:t xml:space="preserve"> této </w:t>
      </w:r>
      <w:r w:rsidR="00D14D1E" w:rsidRPr="00FA3168">
        <w:rPr>
          <w:lang w:val="cs-CZ"/>
        </w:rPr>
        <w:t>části</w:t>
      </w:r>
      <w:r w:rsidR="00A255EA" w:rsidRPr="00FA3168">
        <w:rPr>
          <w:lang w:val="cs-CZ"/>
        </w:rPr>
        <w:t xml:space="preserve"> </w:t>
      </w:r>
      <w:r w:rsidR="00040BF5" w:rsidRPr="00FA3168">
        <w:rPr>
          <w:lang w:val="cs-CZ"/>
        </w:rPr>
        <w:t xml:space="preserve">zadávací dokumentace. Nabídka </w:t>
      </w:r>
      <w:r w:rsidR="00FC356B" w:rsidRPr="00FA3168">
        <w:rPr>
          <w:lang w:val="cs-CZ"/>
        </w:rPr>
        <w:t xml:space="preserve">bude </w:t>
      </w:r>
      <w:r w:rsidR="00040BF5" w:rsidRPr="00FA3168">
        <w:rPr>
          <w:lang w:val="cs-CZ"/>
        </w:rPr>
        <w:t>zahrn</w:t>
      </w:r>
      <w:r w:rsidR="00FC356B" w:rsidRPr="00FA3168">
        <w:rPr>
          <w:lang w:val="cs-CZ"/>
        </w:rPr>
        <w:t>ovat</w:t>
      </w:r>
      <w:r w:rsidR="00040BF5" w:rsidRPr="00FA3168">
        <w:rPr>
          <w:lang w:val="cs-CZ"/>
        </w:rPr>
        <w:t xml:space="preserve"> veškeré změny dojednané v jednáních s účastníkem. Ostatní změny nejsou povoleny a zadavatel k nim nebude přihlížet.</w:t>
      </w:r>
    </w:p>
    <w:p w14:paraId="5C7F23EF" w14:textId="5A86E87C" w:rsidR="00040BF5" w:rsidRPr="00FA3168" w:rsidRDefault="00040BF5" w:rsidP="0039020A">
      <w:pPr>
        <w:pStyle w:val="Nadpis4"/>
        <w:rPr>
          <w:lang w:val="cs-CZ"/>
        </w:rPr>
      </w:pPr>
      <w:r w:rsidRPr="00FA3168">
        <w:rPr>
          <w:lang w:val="cs-CZ"/>
        </w:rPr>
        <w:t xml:space="preserve">Lhůta pro podání nabídek bude stanovena ve výzvě k podání nabídek dle ust. § 61 odst. 11 ZZVZ. </w:t>
      </w:r>
      <w:r w:rsidR="00A96A0C" w:rsidRPr="00FA3168">
        <w:rPr>
          <w:lang w:val="cs-CZ"/>
        </w:rPr>
        <w:t>N</w:t>
      </w:r>
      <w:r w:rsidRPr="00FA3168">
        <w:rPr>
          <w:lang w:val="cs-CZ"/>
        </w:rPr>
        <w:t xml:space="preserve">abídka bude doručena zadavateli pouze v elektronické podobě prostřednictvím </w:t>
      </w:r>
      <w:r w:rsidR="00A96A0C" w:rsidRPr="00FA3168">
        <w:rPr>
          <w:lang w:val="cs-CZ"/>
        </w:rPr>
        <w:t xml:space="preserve">systému </w:t>
      </w:r>
      <w:r w:rsidR="00456CF0">
        <w:rPr>
          <w:lang w:val="cs-CZ"/>
        </w:rPr>
        <w:t>E-ZAK</w:t>
      </w:r>
      <w:r w:rsidRPr="00FA3168">
        <w:rPr>
          <w:lang w:val="cs-CZ"/>
        </w:rPr>
        <w:t>.</w:t>
      </w:r>
    </w:p>
    <w:p w14:paraId="43920713" w14:textId="58638102" w:rsidR="00040BF5" w:rsidRPr="00FA3168" w:rsidRDefault="00040BF5" w:rsidP="0039020A">
      <w:pPr>
        <w:pStyle w:val="Nadpis4"/>
        <w:rPr>
          <w:lang w:val="cs-CZ"/>
        </w:rPr>
      </w:pPr>
      <w:bookmarkStart w:id="158" w:name="_Ref68810020"/>
      <w:r w:rsidRPr="00FA3168">
        <w:rPr>
          <w:lang w:val="cs-CZ"/>
        </w:rPr>
        <w:t xml:space="preserve">Pokud je předmětem nabídky dodavatele jeho obchodní tajemství, je dodavatel povinen ve své konečné nabídce uvést část své nabídky, s jejímž uveřejněním v </w:t>
      </w:r>
      <w:r w:rsidR="00155561">
        <w:rPr>
          <w:lang w:val="cs-CZ"/>
        </w:rPr>
        <w:t>R</w:t>
      </w:r>
      <w:r w:rsidR="00155561" w:rsidRPr="00FA3168">
        <w:rPr>
          <w:lang w:val="cs-CZ"/>
        </w:rPr>
        <w:t xml:space="preserve">egistru </w:t>
      </w:r>
      <w:r w:rsidRPr="00FA3168">
        <w:rPr>
          <w:lang w:val="cs-CZ"/>
        </w:rPr>
        <w:t>smluv nesouhlasí spolu se zdůvodněním tohoto postupu a způsobu, jakým mají být jím sdělené informace ze strany zadavatele zabezpečeny. Za obchodní tajemství není možné považovat způsob výpočtu nabídkové ceny.</w:t>
      </w:r>
      <w:bookmarkEnd w:id="158"/>
    </w:p>
    <w:p w14:paraId="02B83D1B" w14:textId="6BE94B33" w:rsidR="003F0C2B" w:rsidRPr="00FA3168" w:rsidRDefault="00816AE5" w:rsidP="00B24C1E">
      <w:pPr>
        <w:pStyle w:val="Nadpis2"/>
        <w:rPr>
          <w:rFonts w:cs="Arial"/>
          <w:lang w:val="cs-CZ"/>
        </w:rPr>
      </w:pPr>
      <w:bookmarkStart w:id="159" w:name="_Toc534377217"/>
      <w:bookmarkStart w:id="160" w:name="_Toc534377218"/>
      <w:bookmarkStart w:id="161" w:name="_Toc534377219"/>
      <w:bookmarkStart w:id="162" w:name="_Toc534377220"/>
      <w:bookmarkStart w:id="163" w:name="_Toc534377221"/>
      <w:bookmarkStart w:id="164" w:name="_Toc534377222"/>
      <w:bookmarkStart w:id="165" w:name="_Toc534377223"/>
      <w:bookmarkStart w:id="166" w:name="_Toc534377224"/>
      <w:bookmarkStart w:id="167" w:name="_Toc534377225"/>
      <w:bookmarkStart w:id="168" w:name="_Toc534377226"/>
      <w:bookmarkStart w:id="169" w:name="_Toc534377227"/>
      <w:bookmarkStart w:id="170" w:name="_Toc534377228"/>
      <w:bookmarkStart w:id="171" w:name="_Toc534377229"/>
      <w:bookmarkStart w:id="172" w:name="_Toc534377230"/>
      <w:bookmarkStart w:id="173" w:name="_Toc534377231"/>
      <w:bookmarkStart w:id="174" w:name="_Toc534377232"/>
      <w:bookmarkStart w:id="175" w:name="_Toc534377233"/>
      <w:bookmarkStart w:id="176" w:name="_Toc534377234"/>
      <w:bookmarkStart w:id="177" w:name="_Toc534377235"/>
      <w:bookmarkStart w:id="178" w:name="_Toc534377236"/>
      <w:bookmarkStart w:id="179" w:name="_Toc534377237"/>
      <w:bookmarkStart w:id="180" w:name="_Toc534377238"/>
      <w:bookmarkStart w:id="181" w:name="_Toc534377239"/>
      <w:bookmarkStart w:id="182" w:name="_Toc534377240"/>
      <w:bookmarkStart w:id="183" w:name="_Toc534377241"/>
      <w:bookmarkStart w:id="184" w:name="_Toc534377242"/>
      <w:bookmarkStart w:id="185" w:name="_Toc534377243"/>
      <w:bookmarkStart w:id="186" w:name="_Toc444084963"/>
      <w:bookmarkStart w:id="187" w:name="_Toc444084964"/>
      <w:bookmarkStart w:id="188" w:name="_Toc444084965"/>
      <w:bookmarkStart w:id="189" w:name="_Toc444084969"/>
      <w:bookmarkStart w:id="190" w:name="_Toc4416501"/>
      <w:bookmarkStart w:id="191" w:name="_Toc4416633"/>
      <w:bookmarkStart w:id="192" w:name="_Toc4416927"/>
      <w:bookmarkStart w:id="193" w:name="_Toc4416976"/>
      <w:bookmarkStart w:id="194" w:name="_Toc117599182"/>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FA3168">
        <w:rPr>
          <w:lang w:val="cs-CZ"/>
        </w:rPr>
        <w:t xml:space="preserve">Výběr dodavatele </w:t>
      </w:r>
      <w:bookmarkEnd w:id="189"/>
      <w:bookmarkEnd w:id="190"/>
      <w:bookmarkEnd w:id="191"/>
      <w:bookmarkEnd w:id="192"/>
      <w:bookmarkEnd w:id="193"/>
      <w:r w:rsidR="00A466DA" w:rsidRPr="00FA3168">
        <w:rPr>
          <w:lang w:val="cs-CZ"/>
        </w:rPr>
        <w:t>a</w:t>
      </w:r>
      <w:r w:rsidR="00A466DA" w:rsidRPr="00FA3168">
        <w:rPr>
          <w:rFonts w:cs="Calibri"/>
          <w:lang w:val="cs-CZ"/>
        </w:rPr>
        <w:t xml:space="preserve"> uzavření</w:t>
      </w:r>
      <w:r w:rsidR="00040BF5" w:rsidRPr="00FA3168">
        <w:rPr>
          <w:lang w:val="cs-CZ"/>
        </w:rPr>
        <w:t xml:space="preserve"> smlouvy</w:t>
      </w:r>
      <w:bookmarkEnd w:id="194"/>
    </w:p>
    <w:p w14:paraId="710CD7CC" w14:textId="7E4D7EC0" w:rsidR="003F0C2B" w:rsidRPr="00FA3168" w:rsidRDefault="00816AE5" w:rsidP="00FE0307">
      <w:pPr>
        <w:pStyle w:val="Nadpis3"/>
      </w:pPr>
      <w:bookmarkStart w:id="195" w:name="_Toc117599183"/>
      <w:r w:rsidRPr="00FA3168">
        <w:t>Výběr dodavatele</w:t>
      </w:r>
      <w:bookmarkEnd w:id="195"/>
    </w:p>
    <w:p w14:paraId="0E9D7C98" w14:textId="3E777D8F" w:rsidR="00164A08" w:rsidRPr="00FA3168" w:rsidRDefault="00164A08" w:rsidP="0039020A">
      <w:pPr>
        <w:pStyle w:val="Nadpis4"/>
        <w:rPr>
          <w:lang w:val="cs-CZ"/>
        </w:rPr>
      </w:pPr>
      <w:bookmarkStart w:id="196" w:name="_Toc444084971"/>
      <w:bookmarkStart w:id="197" w:name="_Toc4416635"/>
      <w:bookmarkStart w:id="198" w:name="_Toc4416929"/>
      <w:bookmarkStart w:id="199" w:name="_Toc4416978"/>
      <w:bookmarkStart w:id="200" w:name="_Ref4422467"/>
      <w:r w:rsidRPr="00FA3168">
        <w:rPr>
          <w:lang w:val="cs-CZ"/>
        </w:rPr>
        <w:t xml:space="preserve">Zadavatel </w:t>
      </w:r>
      <w:r w:rsidR="00A466DA" w:rsidRPr="00FA3168">
        <w:rPr>
          <w:lang w:val="cs-CZ"/>
        </w:rPr>
        <w:t>vybere</w:t>
      </w:r>
      <w:r w:rsidRPr="00FA3168">
        <w:rPr>
          <w:lang w:val="cs-CZ"/>
        </w:rPr>
        <w:t xml:space="preserve"> k uzavření smlouvy účastníka zadávacího řízení, jehož nabídka byla vyhodnocena jako ekonomicky nejvýhodnější podle výsledku hodnocení nabídek nebo výsledku elektronické aukce, pokud byla použita.</w:t>
      </w:r>
    </w:p>
    <w:p w14:paraId="154974FA" w14:textId="77777777" w:rsidR="00164A08" w:rsidRPr="00FA3168" w:rsidRDefault="00164A08" w:rsidP="0039020A">
      <w:pPr>
        <w:pStyle w:val="Nadpis4"/>
        <w:rPr>
          <w:lang w:val="cs-CZ"/>
        </w:rPr>
      </w:pPr>
      <w:bookmarkStart w:id="201" w:name="_Ref68857725"/>
      <w:r w:rsidRPr="00FA3168">
        <w:rPr>
          <w:lang w:val="cs-CZ"/>
        </w:rPr>
        <w:t>Zadavatel odešle vybranému dodavateli výzvu k předložení</w:t>
      </w:r>
      <w:bookmarkEnd w:id="201"/>
    </w:p>
    <w:p w14:paraId="6EC609C9" w14:textId="00AC63E6" w:rsidR="00164A08" w:rsidRPr="00FA3168" w:rsidRDefault="00164A08" w:rsidP="00116871">
      <w:pPr>
        <w:pStyle w:val="Nadpis5"/>
      </w:pPr>
      <w:r w:rsidRPr="00FA3168">
        <w:t>originálů nebo ověřených kopií dokladů o jeho kvalifikaci, pokud je již nemá k dispozici, a</w:t>
      </w:r>
    </w:p>
    <w:p w14:paraId="40B0479A" w14:textId="31930FAC" w:rsidR="00164A08" w:rsidRPr="00FA3168" w:rsidRDefault="00164A08" w:rsidP="00116871">
      <w:pPr>
        <w:pStyle w:val="Nadpis5"/>
      </w:pPr>
      <w:r w:rsidRPr="00FA3168">
        <w:t>dokladů nebo vzorků, jejichž předložení je podmínkou uzavření smlouvy, pokud si je zadavatel vyhradil podle § 104 ZZVZ</w:t>
      </w:r>
      <w:r w:rsidR="002B24D7" w:rsidRPr="00FA3168">
        <w:t>.</w:t>
      </w:r>
    </w:p>
    <w:p w14:paraId="2C07AB8B" w14:textId="0E2A09F9" w:rsidR="00692FE3" w:rsidRPr="00C9156C" w:rsidRDefault="00692FE3" w:rsidP="0039020A">
      <w:pPr>
        <w:pStyle w:val="Nadpis4"/>
        <w:rPr>
          <w:lang w:val="cs-CZ"/>
        </w:rPr>
      </w:pPr>
      <w:r w:rsidRPr="00FA3168">
        <w:rPr>
          <w:lang w:val="cs-CZ"/>
        </w:rPr>
        <w:t xml:space="preserve">V případě potvrzení vydávaných orgánem státní správy se může jednat například o potvrzení, které bude elektronicky podepsáno a zasláno tímto orgánem do datové schránky dodavatele (v takovém případě postačí předložení pouze tohoto elektronicky podepsaného souboru) či se může jednat o původní listinný originál dokladu, který byl prostřednictvím autorizované konverze převeden do elektronické podoby (například na některém z pracovišť Czech POINT). Za originál v elektronické podobě se nepovažuje sken dokladu vydávaného orgánem státní správy (ani pokud </w:t>
      </w:r>
      <w:r w:rsidRPr="00C9156C">
        <w:rPr>
          <w:lang w:val="cs-CZ"/>
        </w:rPr>
        <w:t>by byl například následně elektronicky podepsán dodavatelem).</w:t>
      </w:r>
    </w:p>
    <w:p w14:paraId="2A9B8EF6" w14:textId="06A79974" w:rsidR="00EA6085" w:rsidRPr="005E3428" w:rsidRDefault="00EA6085" w:rsidP="0039020A">
      <w:pPr>
        <w:pStyle w:val="Nadpis4"/>
        <w:rPr>
          <w:lang w:val="cs-CZ"/>
        </w:rPr>
      </w:pPr>
      <w:r w:rsidRPr="005E3428">
        <w:rPr>
          <w:lang w:val="cs-CZ"/>
        </w:rPr>
        <w:t>U vybraného dodavatele, je-li českou právnickou osobou, zadavatel zjistí údaje o jeho skutečném majiteli v souladu s § 122 odst. 4 ZZVZ.</w:t>
      </w:r>
    </w:p>
    <w:p w14:paraId="315883B0" w14:textId="7722E084" w:rsidR="00EA6085" w:rsidRPr="005E3428" w:rsidRDefault="00EA6085" w:rsidP="0039020A">
      <w:pPr>
        <w:pStyle w:val="Nadpis4"/>
        <w:rPr>
          <w:lang w:val="cs-CZ"/>
        </w:rPr>
      </w:pPr>
      <w:bookmarkStart w:id="202" w:name="_Ref117599078"/>
      <w:r w:rsidRPr="005E3428">
        <w:rPr>
          <w:lang w:val="cs-CZ"/>
        </w:rPr>
        <w:t xml:space="preserve">U vybraného dodavatele, je-li zahraniční právnickou osobou bude zadavatel postupovat v souladu </w:t>
      </w:r>
      <w:r w:rsidR="0001335E" w:rsidRPr="005E3428">
        <w:rPr>
          <w:lang w:val="cs-CZ"/>
        </w:rPr>
        <w:t xml:space="preserve">s </w:t>
      </w:r>
      <w:r w:rsidRPr="005E3428">
        <w:rPr>
          <w:lang w:val="cs-CZ"/>
        </w:rPr>
        <w:t>§ 122 odst. 5 ZZVZ</w:t>
      </w:r>
      <w:r w:rsidR="0001335E" w:rsidRPr="005E3428">
        <w:rPr>
          <w:lang w:val="cs-CZ"/>
        </w:rPr>
        <w:t>.</w:t>
      </w:r>
      <w:bookmarkEnd w:id="202"/>
    </w:p>
    <w:p w14:paraId="764567CE" w14:textId="4E8885C6" w:rsidR="00164A08" w:rsidRPr="00C9156C" w:rsidRDefault="00164A08" w:rsidP="0039020A">
      <w:pPr>
        <w:pStyle w:val="Nadpis4"/>
        <w:rPr>
          <w:lang w:val="cs-CZ"/>
        </w:rPr>
      </w:pPr>
      <w:r w:rsidRPr="00C9156C">
        <w:rPr>
          <w:lang w:val="cs-CZ"/>
        </w:rPr>
        <w:t xml:space="preserve">V případě výzvy podle </w:t>
      </w:r>
      <w:r w:rsidR="00692FE3" w:rsidRPr="00C9156C">
        <w:rPr>
          <w:lang w:val="cs-CZ"/>
        </w:rPr>
        <w:t xml:space="preserve">bodů </w:t>
      </w:r>
      <w:r w:rsidR="00692FE3" w:rsidRPr="00C9156C">
        <w:rPr>
          <w:lang w:val="cs-CZ"/>
        </w:rPr>
        <w:fldChar w:fldCharType="begin"/>
      </w:r>
      <w:r w:rsidR="00692FE3" w:rsidRPr="00C9156C">
        <w:rPr>
          <w:lang w:val="cs-CZ"/>
        </w:rPr>
        <w:instrText xml:space="preserve"> REF _Ref68857725 \n \h </w:instrText>
      </w:r>
      <w:r w:rsidR="00554C09" w:rsidRPr="00C9156C">
        <w:rPr>
          <w:lang w:val="cs-CZ"/>
        </w:rPr>
        <w:instrText xml:space="preserve"> \* MERGEFORMAT </w:instrText>
      </w:r>
      <w:r w:rsidR="00692FE3" w:rsidRPr="00C9156C">
        <w:rPr>
          <w:lang w:val="cs-CZ"/>
        </w:rPr>
      </w:r>
      <w:r w:rsidR="00692FE3" w:rsidRPr="00C9156C">
        <w:rPr>
          <w:lang w:val="cs-CZ"/>
        </w:rPr>
        <w:fldChar w:fldCharType="separate"/>
      </w:r>
      <w:r w:rsidR="007E3038">
        <w:rPr>
          <w:lang w:val="cs-CZ"/>
        </w:rPr>
        <w:t>29.2</w:t>
      </w:r>
      <w:r w:rsidR="00692FE3" w:rsidRPr="00C9156C">
        <w:rPr>
          <w:lang w:val="cs-CZ"/>
        </w:rPr>
        <w:fldChar w:fldCharType="end"/>
      </w:r>
      <w:r w:rsidR="00692FE3" w:rsidRPr="00C9156C">
        <w:rPr>
          <w:lang w:val="cs-CZ"/>
        </w:rPr>
        <w:t xml:space="preserve"> nebo </w:t>
      </w:r>
      <w:r w:rsidR="00AB68E0">
        <w:rPr>
          <w:lang w:val="cs-CZ"/>
        </w:rPr>
        <w:fldChar w:fldCharType="begin"/>
      </w:r>
      <w:r w:rsidR="00AB68E0">
        <w:rPr>
          <w:lang w:val="cs-CZ"/>
        </w:rPr>
        <w:instrText xml:space="preserve"> REF _Ref117599078 \r \h </w:instrText>
      </w:r>
      <w:r w:rsidR="00AB68E0">
        <w:rPr>
          <w:lang w:val="cs-CZ"/>
        </w:rPr>
      </w:r>
      <w:r w:rsidR="00AB68E0">
        <w:rPr>
          <w:lang w:val="cs-CZ"/>
        </w:rPr>
        <w:fldChar w:fldCharType="separate"/>
      </w:r>
      <w:r w:rsidR="007E3038">
        <w:rPr>
          <w:lang w:val="cs-CZ"/>
        </w:rPr>
        <w:t>29.5</w:t>
      </w:r>
      <w:r w:rsidR="00AB68E0">
        <w:rPr>
          <w:lang w:val="cs-CZ"/>
        </w:rPr>
        <w:fldChar w:fldCharType="end"/>
      </w:r>
      <w:r w:rsidR="00AB68E0">
        <w:rPr>
          <w:lang w:val="cs-CZ"/>
        </w:rPr>
        <w:t xml:space="preserve"> </w:t>
      </w:r>
      <w:r w:rsidR="00692FE3" w:rsidRPr="00C9156C">
        <w:rPr>
          <w:lang w:val="cs-CZ"/>
        </w:rPr>
        <w:t xml:space="preserve">této části zadávací dokumentace </w:t>
      </w:r>
      <w:r w:rsidRPr="00C9156C">
        <w:rPr>
          <w:lang w:val="cs-CZ"/>
        </w:rPr>
        <w:t xml:space="preserve">se postupuje podle § 46 odst. 1 </w:t>
      </w:r>
      <w:r w:rsidR="00692FE3" w:rsidRPr="00C9156C">
        <w:rPr>
          <w:lang w:val="cs-CZ"/>
        </w:rPr>
        <w:t xml:space="preserve">ZZVZ </w:t>
      </w:r>
      <w:r w:rsidRPr="00C9156C">
        <w:rPr>
          <w:lang w:val="cs-CZ"/>
        </w:rPr>
        <w:t>obdobně.</w:t>
      </w:r>
    </w:p>
    <w:p w14:paraId="238DF46A" w14:textId="065B8D3E" w:rsidR="0001335E" w:rsidRDefault="0001335E" w:rsidP="0039020A">
      <w:pPr>
        <w:pStyle w:val="Nadpis4"/>
        <w:rPr>
          <w:lang w:val="cs-CZ"/>
        </w:rPr>
      </w:pPr>
      <w:r w:rsidRPr="00C9156C">
        <w:rPr>
          <w:lang w:val="cs-CZ"/>
        </w:rPr>
        <w:t xml:space="preserve">Zadavatel vyloučí vybraného dodavatele, pokud nastane skutečnost podle § 122 odst. 7 ZZVZ. </w:t>
      </w:r>
    </w:p>
    <w:p w14:paraId="20833F4B" w14:textId="3132AD1B" w:rsidR="00070111" w:rsidRPr="00070111" w:rsidRDefault="00070111" w:rsidP="0039020A">
      <w:pPr>
        <w:pStyle w:val="Nadpis4"/>
        <w:rPr>
          <w:lang w:val="cs-CZ"/>
        </w:rPr>
      </w:pPr>
      <w:r w:rsidRPr="00070111">
        <w:rPr>
          <w:lang w:val="cs-CZ"/>
        </w:rPr>
        <w:t>Zadavatel nezadá veřejnou zakázku účastníku zadávacího řízení, pokud je to v rozporu s mezinárodními sankcemi podle zákona upravujícího provádění mezinárodních sankcí. V tak</w:t>
      </w:r>
      <w:r w:rsidR="005E3428">
        <w:rPr>
          <w:lang w:val="cs-CZ"/>
        </w:rPr>
        <w:t>ov</w:t>
      </w:r>
      <w:r w:rsidRPr="00070111">
        <w:rPr>
          <w:lang w:val="cs-CZ"/>
        </w:rPr>
        <w:t>ém případě zadavatel postupuje dle ustanovení § 48a ZZVZ.</w:t>
      </w:r>
    </w:p>
    <w:p w14:paraId="0A81CB68" w14:textId="0DF5A37F" w:rsidR="00692FE3" w:rsidRPr="00FA3168" w:rsidRDefault="00692FE3" w:rsidP="0039020A">
      <w:pPr>
        <w:pStyle w:val="Nadpis4"/>
        <w:rPr>
          <w:lang w:val="cs-CZ"/>
        </w:rPr>
      </w:pPr>
      <w:r w:rsidRPr="00C9156C">
        <w:rPr>
          <w:lang w:val="cs-CZ"/>
        </w:rPr>
        <w:lastRenderedPageBreak/>
        <w:t>Zadavatel odešle bez zbytečného odkladu od rozhodnutí o výběru dodavatele</w:t>
      </w:r>
      <w:r w:rsidRPr="00FA3168">
        <w:rPr>
          <w:lang w:val="cs-CZ"/>
        </w:rPr>
        <w:t xml:space="preserve"> oznámení o výběru dodavatele všem účastníkům zadávacího řízení.</w:t>
      </w:r>
    </w:p>
    <w:p w14:paraId="2EF23896" w14:textId="25F2B333" w:rsidR="003F0C2B" w:rsidRPr="00FA3168" w:rsidRDefault="003F0C2B" w:rsidP="00FE0307">
      <w:pPr>
        <w:pStyle w:val="Nadpis3"/>
      </w:pPr>
      <w:bookmarkStart w:id="203" w:name="_Toc117599184"/>
      <w:r w:rsidRPr="00FA3168">
        <w:t>U</w:t>
      </w:r>
      <w:bookmarkEnd w:id="196"/>
      <w:bookmarkEnd w:id="197"/>
      <w:bookmarkEnd w:id="198"/>
      <w:bookmarkEnd w:id="199"/>
      <w:bookmarkEnd w:id="200"/>
      <w:r w:rsidR="00371E02" w:rsidRPr="00FA3168">
        <w:t>zavření smlouvy</w:t>
      </w:r>
      <w:bookmarkEnd w:id="203"/>
    </w:p>
    <w:p w14:paraId="6369F0A5" w14:textId="02492623" w:rsidR="00692FE3" w:rsidRPr="00FA3168" w:rsidRDefault="00692FE3" w:rsidP="0039020A">
      <w:pPr>
        <w:pStyle w:val="Nadpis4"/>
        <w:rPr>
          <w:lang w:val="cs-CZ"/>
        </w:rPr>
      </w:pPr>
      <w:bookmarkStart w:id="204" w:name="_Ref68858283"/>
      <w:bookmarkStart w:id="205" w:name="_Ref4423303"/>
      <w:r w:rsidRPr="00FA3168">
        <w:rPr>
          <w:lang w:val="cs-CZ"/>
        </w:rPr>
        <w:t>Po uplynutí lhůty zákazu uzavřít smlouvu podle § 246 ZZVZ jsou zadavatel a vybraný dodavatel povinni bez zbytečného odkladu uzavřít smlouvu.</w:t>
      </w:r>
      <w:bookmarkEnd w:id="204"/>
    </w:p>
    <w:p w14:paraId="62ACC28C" w14:textId="37130D8B" w:rsidR="00692FE3" w:rsidRPr="00FA3168" w:rsidRDefault="00692FE3" w:rsidP="0039020A">
      <w:pPr>
        <w:pStyle w:val="Nadpis4"/>
        <w:rPr>
          <w:lang w:val="cs-CZ"/>
        </w:rPr>
      </w:pPr>
      <w:r w:rsidRPr="00FA3168">
        <w:rPr>
          <w:lang w:val="cs-CZ"/>
        </w:rPr>
        <w:t xml:space="preserve">Vybraného dodavatele, který nesplnil povinnost podle </w:t>
      </w:r>
      <w:r w:rsidRPr="009E412F">
        <w:rPr>
          <w:lang w:val="cs-CZ"/>
        </w:rPr>
        <w:fldChar w:fldCharType="begin"/>
      </w:r>
      <w:r w:rsidRPr="00FA3168">
        <w:rPr>
          <w:lang w:val="cs-CZ"/>
        </w:rPr>
        <w:instrText xml:space="preserve"> REF _Ref68858283 \n \h </w:instrText>
      </w:r>
      <w:r w:rsidR="00554C09" w:rsidRPr="00FA3168">
        <w:rPr>
          <w:lang w:val="cs-CZ"/>
        </w:rPr>
        <w:instrText xml:space="preserve"> \* MERGEFORMAT </w:instrText>
      </w:r>
      <w:r w:rsidRPr="009E412F">
        <w:rPr>
          <w:lang w:val="cs-CZ"/>
        </w:rPr>
      </w:r>
      <w:r w:rsidRPr="009E412F">
        <w:rPr>
          <w:lang w:val="cs-CZ"/>
        </w:rPr>
        <w:fldChar w:fldCharType="separate"/>
      </w:r>
      <w:r w:rsidR="007E3038">
        <w:rPr>
          <w:lang w:val="cs-CZ"/>
        </w:rPr>
        <w:t>30.1</w:t>
      </w:r>
      <w:r w:rsidRPr="009E412F">
        <w:rPr>
          <w:lang w:val="cs-CZ"/>
        </w:rPr>
        <w:fldChar w:fldCharType="end"/>
      </w:r>
      <w:r w:rsidR="009E2926" w:rsidRPr="00FA3168">
        <w:rPr>
          <w:lang w:val="cs-CZ"/>
        </w:rPr>
        <w:t xml:space="preserve"> této části zadávací dokumentace</w:t>
      </w:r>
      <w:r w:rsidRPr="00FA3168">
        <w:rPr>
          <w:lang w:val="cs-CZ"/>
        </w:rPr>
        <w:t>, může zadavatel ze zadávacího řízení vyloučit.</w:t>
      </w:r>
    </w:p>
    <w:p w14:paraId="4134DEC4" w14:textId="07B98927" w:rsidR="00692FE3" w:rsidRPr="00FA3168" w:rsidRDefault="00692FE3" w:rsidP="0039020A">
      <w:pPr>
        <w:pStyle w:val="Nadpis4"/>
        <w:rPr>
          <w:lang w:val="cs-CZ"/>
        </w:rPr>
      </w:pPr>
      <w:r w:rsidRPr="00FA3168">
        <w:rPr>
          <w:lang w:val="cs-CZ"/>
        </w:rPr>
        <w:t>Zadavatel vyloučí vybraného dodavatele, zjistí-li na základě informací zjištěných podle § 122 odst. 4 nebo 5</w:t>
      </w:r>
      <w:r w:rsidR="009E2926" w:rsidRPr="00FA3168">
        <w:rPr>
          <w:lang w:val="cs-CZ"/>
        </w:rPr>
        <w:t xml:space="preserve"> ZZVZ</w:t>
      </w:r>
      <w:r w:rsidRPr="00FA3168">
        <w:rPr>
          <w:lang w:val="cs-CZ"/>
        </w:rPr>
        <w:t>, že byl ve střetu zájmů podle § 44 odst. 2 a</w:t>
      </w:r>
      <w:r w:rsidR="009E2926" w:rsidRPr="00FA3168">
        <w:rPr>
          <w:lang w:val="cs-CZ"/>
        </w:rPr>
        <w:t> </w:t>
      </w:r>
      <w:r w:rsidRPr="00FA3168">
        <w:rPr>
          <w:lang w:val="cs-CZ"/>
        </w:rPr>
        <w:t>3</w:t>
      </w:r>
      <w:r w:rsidR="009E2926" w:rsidRPr="00FA3168">
        <w:rPr>
          <w:lang w:val="cs-CZ"/>
        </w:rPr>
        <w:t xml:space="preserve"> ZZVZ</w:t>
      </w:r>
      <w:r w:rsidRPr="00FA3168">
        <w:rPr>
          <w:lang w:val="cs-CZ"/>
        </w:rPr>
        <w:t>.</w:t>
      </w:r>
    </w:p>
    <w:p w14:paraId="52046794" w14:textId="14EE524E" w:rsidR="009E2926" w:rsidRPr="00FA3168" w:rsidRDefault="00692FE3" w:rsidP="0039020A">
      <w:pPr>
        <w:pStyle w:val="Nadpis4"/>
        <w:rPr>
          <w:lang w:val="cs-CZ"/>
        </w:rPr>
      </w:pPr>
      <w:r w:rsidRPr="00FA3168">
        <w:rPr>
          <w:lang w:val="cs-CZ"/>
        </w:rPr>
        <w:t>Smlouvu je zadavatel povinen uzavřít v souladu s nabídkou vybraného dodavatele</w:t>
      </w:r>
      <w:r w:rsidR="009551CE" w:rsidRPr="00FA3168">
        <w:rPr>
          <w:lang w:val="cs-CZ"/>
        </w:rPr>
        <w:t>.</w:t>
      </w:r>
    </w:p>
    <w:p w14:paraId="3654EAE1" w14:textId="77777777" w:rsidR="009E2926" w:rsidRPr="00FA3168" w:rsidRDefault="009E2926" w:rsidP="0039020A">
      <w:pPr>
        <w:pStyle w:val="Nadpis4"/>
        <w:rPr>
          <w:lang w:val="cs-CZ"/>
        </w:rPr>
      </w:pPr>
      <w:bookmarkStart w:id="206" w:name="_Ref68858558"/>
      <w:r w:rsidRPr="00FA3168">
        <w:rPr>
          <w:lang w:val="cs-CZ"/>
        </w:rPr>
        <w:t>Pokud dojde k vyloučení vybraného dodavatele, může zadavatel vyzvat k uzavření smlouvy dalšího účastníka zadávacího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Účastník zadávacího řízení vyzvaný k uzavření smlouvy se považuje za vybraného dodavatele.</w:t>
      </w:r>
      <w:bookmarkEnd w:id="206"/>
    </w:p>
    <w:p w14:paraId="1E522E47" w14:textId="7947ADEF" w:rsidR="009E2926" w:rsidRPr="00FA3168" w:rsidRDefault="009E2926" w:rsidP="0039020A">
      <w:pPr>
        <w:pStyle w:val="Nadpis4"/>
        <w:rPr>
          <w:lang w:val="cs-CZ"/>
        </w:rPr>
      </w:pPr>
      <w:r w:rsidRPr="00FA3168">
        <w:rPr>
          <w:lang w:val="cs-CZ"/>
        </w:rPr>
        <w:t xml:space="preserve">Zadavatel může postup podle bodu </w:t>
      </w:r>
      <w:r w:rsidRPr="009E412F">
        <w:rPr>
          <w:lang w:val="cs-CZ"/>
        </w:rPr>
        <w:fldChar w:fldCharType="begin"/>
      </w:r>
      <w:r w:rsidRPr="00FA3168">
        <w:rPr>
          <w:lang w:val="cs-CZ"/>
        </w:rPr>
        <w:instrText xml:space="preserve"> REF _Ref68858558 \n \h </w:instrText>
      </w:r>
      <w:r w:rsidR="00554C09" w:rsidRPr="00FA3168">
        <w:rPr>
          <w:lang w:val="cs-CZ"/>
        </w:rPr>
        <w:instrText xml:space="preserve"> \* MERGEFORMAT </w:instrText>
      </w:r>
      <w:r w:rsidRPr="009E412F">
        <w:rPr>
          <w:lang w:val="cs-CZ"/>
        </w:rPr>
      </w:r>
      <w:r w:rsidRPr="009E412F">
        <w:rPr>
          <w:lang w:val="cs-CZ"/>
        </w:rPr>
        <w:fldChar w:fldCharType="separate"/>
      </w:r>
      <w:r w:rsidR="007E3038">
        <w:rPr>
          <w:lang w:val="cs-CZ"/>
        </w:rPr>
        <w:t>30.5</w:t>
      </w:r>
      <w:r w:rsidRPr="009E412F">
        <w:rPr>
          <w:lang w:val="cs-CZ"/>
        </w:rPr>
        <w:fldChar w:fldCharType="end"/>
      </w:r>
      <w:r w:rsidRPr="00FA3168">
        <w:rPr>
          <w:lang w:val="cs-CZ"/>
        </w:rPr>
        <w:t xml:space="preserve"> této části zadávací dokumentace do uzavření smlouvy použít opakovaně. Ustanovení § 122 odst. 3 až 7, § 123 a 124 ZZVZ se použijí obdobně; součástí oznámení o výběru dodavatele nemusí být zpráva o hodnocení nabídek, pokud neproběhlo nové hodnocení nabídek.</w:t>
      </w:r>
    </w:p>
    <w:bookmarkEnd w:id="205"/>
    <w:p w14:paraId="3567D829" w14:textId="02A35A70" w:rsidR="003F0C2B" w:rsidRPr="00FA3168" w:rsidRDefault="003F0C2B" w:rsidP="003F0C2B">
      <w:pPr>
        <w:ind w:left="709"/>
        <w:rPr>
          <w:rFonts w:eastAsiaTheme="majorEastAsia" w:cs="Arial"/>
          <w:b/>
          <w:szCs w:val="20"/>
          <w:lang w:val="cs-CZ"/>
        </w:rPr>
      </w:pPr>
      <w:r w:rsidRPr="00FA3168">
        <w:rPr>
          <w:rFonts w:eastAsiaTheme="majorEastAsia" w:cs="Arial"/>
          <w:b/>
          <w:szCs w:val="20"/>
          <w:lang w:val="cs-CZ"/>
        </w:rPr>
        <w:t>P</w:t>
      </w:r>
      <w:r w:rsidR="00EA09E9" w:rsidRPr="00FA3168">
        <w:rPr>
          <w:rFonts w:eastAsiaTheme="majorEastAsia" w:cs="Arial"/>
          <w:b/>
          <w:szCs w:val="20"/>
          <w:lang w:val="cs-CZ"/>
        </w:rPr>
        <w:t>ř</w:t>
      </w:r>
      <w:r w:rsidRPr="00FA3168">
        <w:rPr>
          <w:rFonts w:eastAsiaTheme="majorEastAsia" w:cs="Arial"/>
          <w:b/>
          <w:szCs w:val="20"/>
          <w:lang w:val="cs-CZ"/>
        </w:rPr>
        <w:t>ílohy Č</w:t>
      </w:r>
      <w:r w:rsidR="00EA09E9" w:rsidRPr="00FA3168">
        <w:rPr>
          <w:rFonts w:eastAsiaTheme="majorEastAsia" w:cs="Arial"/>
          <w:b/>
          <w:szCs w:val="20"/>
          <w:lang w:val="cs-CZ"/>
        </w:rPr>
        <w:t>á</w:t>
      </w:r>
      <w:r w:rsidRPr="00FA3168">
        <w:rPr>
          <w:rFonts w:eastAsiaTheme="majorEastAsia" w:cs="Arial"/>
          <w:b/>
          <w:szCs w:val="20"/>
          <w:lang w:val="cs-CZ"/>
        </w:rPr>
        <w:t xml:space="preserve">sti A. </w:t>
      </w:r>
      <w:r w:rsidR="00EA09E9" w:rsidRPr="00FA3168">
        <w:rPr>
          <w:rFonts w:eastAsiaTheme="majorEastAsia" w:cs="Arial"/>
          <w:b/>
          <w:szCs w:val="20"/>
          <w:lang w:val="cs-CZ"/>
        </w:rPr>
        <w:t>Zadávací dokumentace</w:t>
      </w:r>
    </w:p>
    <w:p w14:paraId="319A0BB1" w14:textId="77C78195" w:rsidR="002D4D27" w:rsidRPr="00FA3168" w:rsidRDefault="002D4D27" w:rsidP="002D4D27">
      <w:pPr>
        <w:ind w:left="1418" w:hanging="710"/>
        <w:rPr>
          <w:rFonts w:cs="Arial"/>
          <w:szCs w:val="20"/>
          <w:lang w:val="cs-CZ"/>
        </w:rPr>
      </w:pPr>
      <w:r w:rsidRPr="00FA3168">
        <w:rPr>
          <w:rFonts w:cs="Arial"/>
          <w:szCs w:val="20"/>
          <w:lang w:val="cs-CZ"/>
        </w:rPr>
        <w:t>Příloha A1 Úvodní list nabídky (vzor)</w:t>
      </w:r>
    </w:p>
    <w:p w14:paraId="03F9B3BE" w14:textId="77777777" w:rsidR="002D4D27" w:rsidRPr="00FA3168" w:rsidRDefault="002D4D27" w:rsidP="00615B0D">
      <w:pPr>
        <w:ind w:left="1985" w:hanging="1276"/>
        <w:rPr>
          <w:rFonts w:cs="Arial"/>
          <w:szCs w:val="20"/>
          <w:lang w:val="cs-CZ"/>
        </w:rPr>
      </w:pPr>
    </w:p>
    <w:p w14:paraId="6D791825" w14:textId="7C999A4D" w:rsidR="00243618" w:rsidRPr="00FA3168" w:rsidRDefault="003F0C2B" w:rsidP="00D3643F">
      <w:pPr>
        <w:pStyle w:val="Nadpis1"/>
      </w:pPr>
      <w:r w:rsidRPr="00FA3168">
        <w:br w:type="page"/>
      </w:r>
      <w:bookmarkStart w:id="207" w:name="_Toc117599185"/>
      <w:r w:rsidR="009A5276" w:rsidRPr="00FA3168">
        <w:lastRenderedPageBreak/>
        <w:t>Popis p</w:t>
      </w:r>
      <w:r w:rsidR="00243618" w:rsidRPr="00FA3168">
        <w:t>ředmět</w:t>
      </w:r>
      <w:r w:rsidR="009A5276" w:rsidRPr="00FA3168">
        <w:t>u</w:t>
      </w:r>
      <w:r w:rsidR="00243618" w:rsidRPr="00FA3168">
        <w:t xml:space="preserve"> plnění veřejné zakázky</w:t>
      </w:r>
      <w:bookmarkEnd w:id="207"/>
    </w:p>
    <w:p w14:paraId="590EF04C" w14:textId="51E99136" w:rsidR="00243618" w:rsidRPr="00FA3168" w:rsidRDefault="00AF0A05" w:rsidP="00FE0307">
      <w:pPr>
        <w:pStyle w:val="Nadpis3"/>
      </w:pPr>
      <w:bookmarkStart w:id="208" w:name="_Toc84501231"/>
      <w:bookmarkStart w:id="209" w:name="_Toc117599186"/>
      <w:bookmarkStart w:id="210" w:name="_Toc444084984"/>
      <w:bookmarkEnd w:id="208"/>
      <w:r w:rsidRPr="00FA3168">
        <w:t xml:space="preserve">Předmět </w:t>
      </w:r>
      <w:r w:rsidR="00243618" w:rsidRPr="00FA3168">
        <w:t>veřejné zakázky</w:t>
      </w:r>
      <w:bookmarkEnd w:id="209"/>
    </w:p>
    <w:p w14:paraId="45A072BE" w14:textId="6C769308" w:rsidR="00243618" w:rsidRPr="00FA3168" w:rsidRDefault="00AF0A05" w:rsidP="0039020A">
      <w:pPr>
        <w:pStyle w:val="Nadpis4"/>
        <w:rPr>
          <w:lang w:val="cs-CZ"/>
        </w:rPr>
      </w:pPr>
      <w:r w:rsidRPr="00FA3168">
        <w:rPr>
          <w:lang w:val="cs-CZ"/>
        </w:rPr>
        <w:t xml:space="preserve">Předmětem </w:t>
      </w:r>
      <w:r w:rsidR="00243618" w:rsidRPr="00FA3168">
        <w:rPr>
          <w:lang w:val="cs-CZ"/>
        </w:rPr>
        <w:t xml:space="preserve">veřejné zakázky je realizace energeticky úsporných opatření </w:t>
      </w:r>
      <w:r w:rsidR="004003E1">
        <w:rPr>
          <w:lang w:val="cs-CZ"/>
        </w:rPr>
        <w:t>podle</w:t>
      </w:r>
      <w:r w:rsidR="00243618" w:rsidRPr="00FA3168">
        <w:rPr>
          <w:lang w:val="cs-CZ"/>
        </w:rPr>
        <w:t xml:space="preserve"> zadávací dokumentac</w:t>
      </w:r>
      <w:r w:rsidR="004003E1">
        <w:rPr>
          <w:lang w:val="cs-CZ"/>
        </w:rPr>
        <w:t>e</w:t>
      </w:r>
      <w:r w:rsidR="00ED296A" w:rsidRPr="00FA3168">
        <w:rPr>
          <w:lang w:val="cs-CZ"/>
        </w:rPr>
        <w:t xml:space="preserve"> </w:t>
      </w:r>
      <w:r w:rsidR="00812A1C" w:rsidRPr="00FA3168">
        <w:rPr>
          <w:lang w:val="cs-CZ"/>
        </w:rPr>
        <w:t xml:space="preserve">na </w:t>
      </w:r>
      <w:r w:rsidR="00243618" w:rsidRPr="00FA3168">
        <w:rPr>
          <w:lang w:val="cs-CZ"/>
        </w:rPr>
        <w:t xml:space="preserve">vymezených objektech zadavatele metodou EPC. Realizace opatření bude </w:t>
      </w:r>
      <w:r w:rsidR="002B1226" w:rsidRPr="00FA3168">
        <w:rPr>
          <w:lang w:val="cs-CZ"/>
        </w:rPr>
        <w:t>spolu</w:t>
      </w:r>
      <w:r w:rsidR="00243618" w:rsidRPr="00FA3168">
        <w:rPr>
          <w:lang w:val="cs-CZ"/>
        </w:rPr>
        <w:t xml:space="preserve">financována s využitím </w:t>
      </w:r>
      <w:r w:rsidR="00023BBB">
        <w:rPr>
          <w:lang w:val="cs-CZ"/>
        </w:rPr>
        <w:t>Dotace</w:t>
      </w:r>
      <w:r w:rsidR="00423C4D" w:rsidRPr="00FA3168">
        <w:rPr>
          <w:lang w:val="cs-CZ"/>
        </w:rPr>
        <w:t>.</w:t>
      </w:r>
    </w:p>
    <w:p w14:paraId="11ADA18D" w14:textId="269BFE6D" w:rsidR="00E515D3" w:rsidRPr="00951636" w:rsidRDefault="00243618" w:rsidP="0039020A">
      <w:pPr>
        <w:pStyle w:val="Nadpis4"/>
        <w:rPr>
          <w:lang w:val="cs-CZ"/>
        </w:rPr>
      </w:pPr>
      <w:r w:rsidRPr="00FA3168">
        <w:rPr>
          <w:lang w:val="cs-CZ"/>
        </w:rPr>
        <w:t>Jedná se o komplexní veřejnou zakázku zahrnující přípravu, realizaci a následné dlouhodobé sledování a vyhodnocování výsledků realizovaných energeticky úsporných opatření, přičemž dodavatel, se kterým bude uzavřena smlouva, poskytne zadavateli záruku za dosažení očekávaných ekonomických přínosů. Konkrétní energeticky úsporná opatření dodavatel sám navrhne a zahrne do projektu EPC, který následně v objektech zrealizuje.</w:t>
      </w:r>
      <w:r w:rsidR="00E515D3" w:rsidRPr="00FA3168">
        <w:rPr>
          <w:lang w:val="cs-CZ"/>
        </w:rPr>
        <w:t xml:space="preserve"> Navržená energeticky úsporná opatření </w:t>
      </w:r>
      <w:r w:rsidR="004003E1">
        <w:rPr>
          <w:lang w:val="cs-CZ"/>
        </w:rPr>
        <w:t>budou</w:t>
      </w:r>
      <w:r w:rsidR="00E515D3" w:rsidRPr="00FA3168">
        <w:rPr>
          <w:lang w:val="cs-CZ"/>
        </w:rPr>
        <w:t xml:space="preserve"> dle předpokladů </w:t>
      </w:r>
      <w:r w:rsidR="00E515D3" w:rsidRPr="00951636">
        <w:rPr>
          <w:lang w:val="cs-CZ"/>
        </w:rPr>
        <w:t xml:space="preserve">zadavatele </w:t>
      </w:r>
      <w:r w:rsidR="004003E1">
        <w:rPr>
          <w:lang w:val="cs-CZ"/>
        </w:rPr>
        <w:t xml:space="preserve">zahrnovat </w:t>
      </w:r>
      <w:r w:rsidR="00E515D3" w:rsidRPr="00951636">
        <w:rPr>
          <w:lang w:val="cs-CZ"/>
        </w:rPr>
        <w:t xml:space="preserve">oblast </w:t>
      </w:r>
      <w:r w:rsidR="00E515D3" w:rsidRPr="00485F5E">
        <w:rPr>
          <w:lang w:val="cs-CZ"/>
        </w:rPr>
        <w:t>vytápění, osvětlení, spotřebu teplé případně i studené vody</w:t>
      </w:r>
      <w:r w:rsidR="00991ED8" w:rsidRPr="00485F5E">
        <w:rPr>
          <w:lang w:val="cs-CZ"/>
        </w:rPr>
        <w:t xml:space="preserve"> </w:t>
      </w:r>
      <w:r w:rsidR="00E515D3" w:rsidRPr="00485F5E">
        <w:rPr>
          <w:lang w:val="cs-CZ"/>
        </w:rPr>
        <w:t xml:space="preserve">apod. </w:t>
      </w:r>
      <w:r w:rsidR="00E515D3" w:rsidRPr="00951636">
        <w:rPr>
          <w:lang w:val="cs-CZ"/>
        </w:rPr>
        <w:t>Dodavatel nese příslušné riziko neúspěchu při dosažení úspor realizací jím navržených a realizovaných opatření.</w:t>
      </w:r>
    </w:p>
    <w:p w14:paraId="6940F872" w14:textId="01454813" w:rsidR="008B465F" w:rsidRPr="00FA3168" w:rsidRDefault="008B465F" w:rsidP="0039020A">
      <w:pPr>
        <w:pStyle w:val="Nadpis4"/>
        <w:rPr>
          <w:lang w:val="cs-CZ"/>
        </w:rPr>
      </w:pPr>
      <w:r w:rsidRPr="00951636">
        <w:rPr>
          <w:lang w:val="cs-CZ"/>
        </w:rPr>
        <w:t>Náplní veřejné zakázky je poskytování energetických s</w:t>
      </w:r>
      <w:r w:rsidRPr="00FA3168">
        <w:rPr>
          <w:lang w:val="cs-CZ"/>
        </w:rPr>
        <w:t>lužeb se zaručeným výsledkem dle § 10e zákona o hospodaření energií spočívajících:</w:t>
      </w:r>
    </w:p>
    <w:p w14:paraId="7C882EE3" w14:textId="2202FF4F" w:rsidR="008B465F" w:rsidRPr="00FA3168" w:rsidRDefault="008B465F" w:rsidP="00116871">
      <w:pPr>
        <w:pStyle w:val="Nadpis5"/>
      </w:pPr>
      <w:r w:rsidRPr="00FA3168">
        <w:t>v realizaci předběžných činností;</w:t>
      </w:r>
    </w:p>
    <w:p w14:paraId="0F7BB5E0" w14:textId="68092E4C" w:rsidR="008B465F" w:rsidRPr="00FA3168" w:rsidRDefault="008B465F" w:rsidP="00116871">
      <w:pPr>
        <w:pStyle w:val="Nadpis5"/>
      </w:pPr>
      <w:r w:rsidRPr="00FA3168">
        <w:t>na nich navazující realizaci základních energeticky úsporných opatření;</w:t>
      </w:r>
    </w:p>
    <w:p w14:paraId="17FD0C26" w14:textId="43420714" w:rsidR="008B465F" w:rsidRPr="00FA3168" w:rsidRDefault="008B465F" w:rsidP="00116871">
      <w:pPr>
        <w:pStyle w:val="Nadpis5"/>
      </w:pPr>
      <w:r w:rsidRPr="00FA3168">
        <w:t>poskytování energetického managementu v objektech a poskytování dalších souvisejících činností a služeb zahrnujících provedení dodatečných opatření;</w:t>
      </w:r>
    </w:p>
    <w:p w14:paraId="61C7C301" w14:textId="57167291" w:rsidR="008B465F" w:rsidRPr="00FA3168" w:rsidRDefault="008B465F" w:rsidP="00116871">
      <w:pPr>
        <w:pStyle w:val="Nadpis5"/>
      </w:pPr>
      <w:r w:rsidRPr="00FA3168">
        <w:t>poskytování záruky za dosažení smluvně garantovaných úspor</w:t>
      </w:r>
    </w:p>
    <w:p w14:paraId="188BE9F9" w14:textId="0F133660" w:rsidR="008B465F" w:rsidRPr="00FA3168" w:rsidRDefault="008B465F" w:rsidP="0039020A">
      <w:pPr>
        <w:pStyle w:val="Nadpis4"/>
        <w:numPr>
          <w:ilvl w:val="0"/>
          <w:numId w:val="0"/>
        </w:numPr>
        <w:ind w:left="709"/>
        <w:rPr>
          <w:lang w:val="cs-CZ"/>
        </w:rPr>
      </w:pPr>
      <w:r w:rsidRPr="00FA3168">
        <w:rPr>
          <w:lang w:val="cs-CZ"/>
        </w:rPr>
        <w:t>(dále též „</w:t>
      </w:r>
      <w:r w:rsidRPr="004003E1">
        <w:rPr>
          <w:b/>
          <w:bCs/>
          <w:lang w:val="cs-CZ"/>
        </w:rPr>
        <w:t>projekt</w:t>
      </w:r>
      <w:r w:rsidRPr="00FA3168">
        <w:rPr>
          <w:lang w:val="cs-CZ"/>
        </w:rPr>
        <w:t xml:space="preserve">“) </w:t>
      </w:r>
      <w:r w:rsidR="0093007D" w:rsidRPr="00FA3168">
        <w:rPr>
          <w:lang w:val="cs-CZ"/>
        </w:rPr>
        <w:t xml:space="preserve">a to vše </w:t>
      </w:r>
      <w:r w:rsidRPr="00FA3168">
        <w:rPr>
          <w:lang w:val="cs-CZ"/>
        </w:rPr>
        <w:t xml:space="preserve">za účelem dosažení zvýšení energetické účinnosti a snížení provozních nákladů v objektech zadavatele. </w:t>
      </w:r>
    </w:p>
    <w:p w14:paraId="3320398C" w14:textId="1E24C73F" w:rsidR="003F06DA" w:rsidRDefault="0093007D" w:rsidP="0039020A">
      <w:pPr>
        <w:pStyle w:val="Nadpis4"/>
        <w:rPr>
          <w:lang w:val="cs-CZ"/>
        </w:rPr>
      </w:pPr>
      <w:r w:rsidRPr="00FA3168">
        <w:rPr>
          <w:lang w:val="cs-CZ"/>
        </w:rPr>
        <w:t>Nad rámec opatření navrhovaných dodavatelem, bude dodavatel povinen v rámci projektu realizovat také opatření podle projektové dokumentace</w:t>
      </w:r>
      <w:r w:rsidR="00A81D59" w:rsidRPr="00FA3168">
        <w:rPr>
          <w:lang w:val="cs-CZ"/>
        </w:rPr>
        <w:t xml:space="preserve">, která je součástí </w:t>
      </w:r>
      <w:r w:rsidR="00353D5E" w:rsidRPr="00FA3168">
        <w:rPr>
          <w:lang w:val="cs-CZ"/>
        </w:rPr>
        <w:t>zadávací dokumentace</w:t>
      </w:r>
      <w:r w:rsidR="00A81D59" w:rsidRPr="00FA3168">
        <w:rPr>
          <w:lang w:val="cs-CZ"/>
        </w:rPr>
        <w:t>.</w:t>
      </w:r>
      <w:r w:rsidR="000C2264" w:rsidRPr="00FA3168">
        <w:rPr>
          <w:lang w:val="cs-CZ"/>
        </w:rPr>
        <w:t xml:space="preserve"> Veškeré navrhované změny oproti projektové dokumentaci</w:t>
      </w:r>
      <w:r w:rsidR="00674799" w:rsidRPr="00FA3168">
        <w:rPr>
          <w:lang w:val="cs-CZ"/>
        </w:rPr>
        <w:t xml:space="preserve">, která je součástí zadávací dokumentace, musí být konzultovány se </w:t>
      </w:r>
      <w:r w:rsidR="00674799" w:rsidRPr="003F06DA">
        <w:rPr>
          <w:lang w:val="cs-CZ"/>
        </w:rPr>
        <w:t xml:space="preserve">zadavatelem v rámci jednacího řízení a musí splňovat podmínky </w:t>
      </w:r>
      <w:r w:rsidR="00023BBB" w:rsidRPr="00593EA8">
        <w:rPr>
          <w:lang w:val="cs-CZ"/>
        </w:rPr>
        <w:t xml:space="preserve">výzvy </w:t>
      </w:r>
      <w:r w:rsidR="003F06DA" w:rsidRPr="003F06DA">
        <w:rPr>
          <w:lang w:val="cs-CZ"/>
        </w:rPr>
        <w:t>č. 12/2021 Národního programu Životní prostředí v rámci Národního plánu obnovy</w:t>
      </w:r>
      <w:r w:rsidR="001B1D8D">
        <w:rPr>
          <w:lang w:val="cs-CZ"/>
        </w:rPr>
        <w:t>, dostupné na následovní URL adrese:</w:t>
      </w:r>
    </w:p>
    <w:p w14:paraId="48708F22" w14:textId="15A9DAC3" w:rsidR="0093007D" w:rsidRPr="00FA3168" w:rsidRDefault="00AB68E0" w:rsidP="0039020A">
      <w:pPr>
        <w:pStyle w:val="Nadpis4"/>
        <w:numPr>
          <w:ilvl w:val="0"/>
          <w:numId w:val="0"/>
        </w:numPr>
        <w:ind w:left="709"/>
        <w:rPr>
          <w:lang w:val="cs-CZ"/>
        </w:rPr>
      </w:pPr>
      <w:r w:rsidRPr="00AB68E0">
        <w:rPr>
          <w:lang w:val="cs-CZ"/>
        </w:rPr>
        <w:t>https://www.narodniprogramzp.cz/nabidka-dotaci/detail-vyzvy/?id=102</w:t>
      </w:r>
      <w:r w:rsidR="001B1D8D">
        <w:rPr>
          <w:lang w:val="cs-CZ"/>
        </w:rPr>
        <w:t xml:space="preserve">. </w:t>
      </w:r>
    </w:p>
    <w:p w14:paraId="6BA6D3EB" w14:textId="6F19B639" w:rsidR="008B465F" w:rsidRPr="00FA3168" w:rsidRDefault="008B465F" w:rsidP="0039020A">
      <w:pPr>
        <w:pStyle w:val="Nadpis4"/>
        <w:rPr>
          <w:lang w:val="cs-CZ"/>
        </w:rPr>
      </w:pPr>
      <w:r w:rsidRPr="00FA3168">
        <w:rPr>
          <w:lang w:val="cs-CZ"/>
        </w:rPr>
        <w:t>Realizace projektu bude provedena v následujících etapách:</w:t>
      </w:r>
    </w:p>
    <w:p w14:paraId="7A1CCCF6" w14:textId="1F76C076" w:rsidR="008B465F" w:rsidRPr="00FA3168" w:rsidRDefault="008B465F" w:rsidP="00116871">
      <w:pPr>
        <w:pStyle w:val="Nadpis5"/>
      </w:pPr>
      <w:r w:rsidRPr="00FA3168">
        <w:t>I. etapa: předběžné činnosti (ověření stavu využití energií v objektech);</w:t>
      </w:r>
    </w:p>
    <w:p w14:paraId="3DEFFD77" w14:textId="736C5460" w:rsidR="008B465F" w:rsidRPr="00FA3168" w:rsidRDefault="008B465F" w:rsidP="00116871">
      <w:pPr>
        <w:pStyle w:val="Nadpis5"/>
      </w:pPr>
      <w:r w:rsidRPr="00FA3168">
        <w:t>II. etapa: provedení základních energeticky úsporných opatření (viz zejména Část třetí smlouvy);</w:t>
      </w:r>
    </w:p>
    <w:p w14:paraId="41523A6D" w14:textId="56B9E343" w:rsidR="00EB4F2E" w:rsidRPr="00FA3168" w:rsidRDefault="008B465F" w:rsidP="00116871">
      <w:pPr>
        <w:pStyle w:val="Nadpis5"/>
      </w:pPr>
      <w:r w:rsidRPr="00FA3168">
        <w:t xml:space="preserve">III. etapa: poskytování garancí a postupné splácení projektu z dosažených úspor až do ukončení smlouvy a provedení finančního vypořádání – zahrnující zejména každoroční zpracování zprávy o dosažených úsporách a postupném splácení ceny za provedená opatření, poskytování energetického managementu, průběžné vyhodnocování úspor a </w:t>
      </w:r>
      <w:r w:rsidR="00EB4F2E" w:rsidRPr="00FA3168">
        <w:t>poskytování záruky za dosažení smluvně garantovaných úspor, návrh a provedení dodatečných energeticky úsporných opatření včetně realizace a finančního vypořádání dodatečných opatření;</w:t>
      </w:r>
      <w:r w:rsidR="003C7F00" w:rsidRPr="00FA3168">
        <w:t xml:space="preserve"> přičemž</w:t>
      </w:r>
    </w:p>
    <w:p w14:paraId="2E94F635" w14:textId="7C23AB51" w:rsidR="00EB4F2E" w:rsidRPr="00FA3168" w:rsidRDefault="00EB4F2E" w:rsidP="00116871">
      <w:pPr>
        <w:pStyle w:val="Nadpis5"/>
      </w:pPr>
      <w:r w:rsidRPr="00FA3168">
        <w:t xml:space="preserve">realizace </w:t>
      </w:r>
      <w:r w:rsidR="003C7F00" w:rsidRPr="00FA3168">
        <w:t xml:space="preserve">kompletního </w:t>
      </w:r>
      <w:r w:rsidRPr="00FA3168">
        <w:t xml:space="preserve">projektu </w:t>
      </w:r>
      <w:r w:rsidR="003C7F00" w:rsidRPr="00FA3168">
        <w:t>bude považována za dokončenou</w:t>
      </w:r>
      <w:r w:rsidRPr="00FA3168">
        <w:t xml:space="preserve"> okamžikem dokončení všech etap projektu, tj. I. etapy, II. etapy a III. etapy specifikovaných výše.</w:t>
      </w:r>
    </w:p>
    <w:p w14:paraId="1D8EB41C" w14:textId="1AEAD38C" w:rsidR="009174CE" w:rsidRPr="00FA3168" w:rsidRDefault="00E12D85" w:rsidP="0039020A">
      <w:pPr>
        <w:pStyle w:val="Nadpis4"/>
        <w:rPr>
          <w:lang w:val="cs-CZ"/>
        </w:rPr>
      </w:pPr>
      <w:r w:rsidRPr="00FA3168">
        <w:rPr>
          <w:lang w:val="cs-CZ"/>
        </w:rPr>
        <w:t xml:space="preserve">Obsahem přípravných prací je kompletní projektová a inženýrská činnost </w:t>
      </w:r>
      <w:r w:rsidR="008F34F4">
        <w:rPr>
          <w:lang w:val="cs-CZ"/>
        </w:rPr>
        <w:t xml:space="preserve">(kromě prací na projektové dokumentaci, která je součástí této zadávací dokumentace jako Příloha č. </w:t>
      </w:r>
      <w:r w:rsidR="002B39E8" w:rsidRPr="00CA0963">
        <w:rPr>
          <w:lang w:val="cs-CZ"/>
        </w:rPr>
        <w:t>B</w:t>
      </w:r>
      <w:r w:rsidR="00C44BF3" w:rsidRPr="00CA0963">
        <w:rPr>
          <w:lang w:val="cs-CZ"/>
        </w:rPr>
        <w:t>4C</w:t>
      </w:r>
      <w:r w:rsidR="005A6C89" w:rsidRPr="00CA0963">
        <w:rPr>
          <w:lang w:val="cs-CZ"/>
        </w:rPr>
        <w:t>)</w:t>
      </w:r>
      <w:r w:rsidR="00484DDD" w:rsidRPr="00CA0963">
        <w:rPr>
          <w:lang w:val="cs-CZ"/>
        </w:rPr>
        <w:t xml:space="preserve"> </w:t>
      </w:r>
      <w:r w:rsidRPr="00FA3168">
        <w:rPr>
          <w:lang w:val="cs-CZ"/>
        </w:rPr>
        <w:t>pro získání stavební</w:t>
      </w:r>
      <w:r w:rsidR="00ED296A" w:rsidRPr="00FA3168">
        <w:rPr>
          <w:lang w:val="cs-CZ"/>
        </w:rPr>
        <w:t>ho</w:t>
      </w:r>
      <w:r w:rsidRPr="00FA3168">
        <w:rPr>
          <w:lang w:val="cs-CZ"/>
        </w:rPr>
        <w:t xml:space="preserve"> povolení a následná dodávka, montáž a uvedení úsporných opatření do provozu; (s předáním dokumentace pro stavební povolení a dokumentace skutečného provedení stavby). </w:t>
      </w:r>
    </w:p>
    <w:p w14:paraId="2C583D03" w14:textId="73E68A7C" w:rsidR="00B97339" w:rsidRPr="007D6030" w:rsidRDefault="00E12D85" w:rsidP="0039020A">
      <w:pPr>
        <w:pStyle w:val="Nadpis4"/>
        <w:rPr>
          <w:lang w:val="cs-CZ"/>
        </w:rPr>
      </w:pPr>
      <w:r w:rsidRPr="00FA3168">
        <w:rPr>
          <w:lang w:val="cs-CZ"/>
        </w:rPr>
        <w:t xml:space="preserve">Úspory budou dodavatelem smluvně garantovány, průběžně sledovány, vyhodnocovány a </w:t>
      </w:r>
      <w:r w:rsidRPr="00FA3168">
        <w:rPr>
          <w:lang w:val="cs-CZ"/>
        </w:rPr>
        <w:lastRenderedPageBreak/>
        <w:t>dokladovány.</w:t>
      </w:r>
      <w:r w:rsidR="00674799" w:rsidRPr="00FA3168">
        <w:rPr>
          <w:lang w:val="cs-CZ"/>
        </w:rPr>
        <w:t xml:space="preserve"> </w:t>
      </w:r>
      <w:r w:rsidR="00B97339" w:rsidRPr="00FA3168">
        <w:rPr>
          <w:lang w:val="cs-CZ"/>
        </w:rPr>
        <w:t>S </w:t>
      </w:r>
      <w:r w:rsidR="00B97339" w:rsidRPr="007D6030">
        <w:rPr>
          <w:lang w:val="cs-CZ"/>
        </w:rPr>
        <w:t xml:space="preserve">ohledem na odhady výše nákladů na investice a služby, očekávanou výši </w:t>
      </w:r>
      <w:r w:rsidR="001B1D8D" w:rsidRPr="007D6030">
        <w:rPr>
          <w:lang w:val="cs-CZ"/>
        </w:rPr>
        <w:t>Dotace</w:t>
      </w:r>
      <w:r w:rsidR="00B97339" w:rsidRPr="007D6030">
        <w:rPr>
          <w:lang w:val="cs-CZ"/>
        </w:rPr>
        <w:t xml:space="preserve"> a potenciál úspor provozních nákladů energetického hospodářství</w:t>
      </w:r>
      <w:r w:rsidR="00174C31" w:rsidRPr="007D6030">
        <w:rPr>
          <w:lang w:val="cs-CZ"/>
        </w:rPr>
        <w:t xml:space="preserve">, </w:t>
      </w:r>
      <w:r w:rsidR="008E0B71" w:rsidRPr="007D6030">
        <w:rPr>
          <w:b/>
          <w:bCs/>
          <w:lang w:val="cs-CZ"/>
        </w:rPr>
        <w:t xml:space="preserve">musí </w:t>
      </w:r>
      <w:r w:rsidR="009A5806" w:rsidRPr="007D6030">
        <w:rPr>
          <w:b/>
          <w:bCs/>
          <w:lang w:val="cs-CZ"/>
        </w:rPr>
        <w:t xml:space="preserve">výše garantovaných úspor </w:t>
      </w:r>
      <w:r w:rsidR="007D6030" w:rsidRPr="007D6030">
        <w:rPr>
          <w:b/>
          <w:bCs/>
          <w:lang w:val="cs-CZ"/>
        </w:rPr>
        <w:t xml:space="preserve">(bez DPH) </w:t>
      </w:r>
      <w:r w:rsidR="009A5806" w:rsidRPr="007D6030">
        <w:rPr>
          <w:b/>
          <w:bCs/>
          <w:lang w:val="cs-CZ"/>
        </w:rPr>
        <w:t>dosáhnou</w:t>
      </w:r>
      <w:r w:rsidR="002539FE" w:rsidRPr="007D6030">
        <w:rPr>
          <w:b/>
          <w:bCs/>
          <w:lang w:val="cs-CZ"/>
        </w:rPr>
        <w:t>t</w:t>
      </w:r>
      <w:r w:rsidR="009A5806" w:rsidRPr="007D6030">
        <w:rPr>
          <w:b/>
          <w:bCs/>
          <w:lang w:val="cs-CZ"/>
        </w:rPr>
        <w:t xml:space="preserve"> minimálně úrovně rozdílu mezi celkovou cenou </w:t>
      </w:r>
      <w:r w:rsidR="00174C31" w:rsidRPr="007D6030">
        <w:rPr>
          <w:b/>
          <w:bCs/>
          <w:lang w:val="cs-CZ"/>
        </w:rPr>
        <w:t>za realizaci předmětu zakázky</w:t>
      </w:r>
      <w:r w:rsidR="007D6030" w:rsidRPr="007D6030">
        <w:rPr>
          <w:b/>
          <w:bCs/>
          <w:lang w:val="cs-CZ"/>
        </w:rPr>
        <w:t xml:space="preserve"> včetně DPH</w:t>
      </w:r>
      <w:r w:rsidR="00030C25" w:rsidRPr="007D6030">
        <w:rPr>
          <w:b/>
          <w:bCs/>
          <w:lang w:val="cs-CZ"/>
        </w:rPr>
        <w:t xml:space="preserve">, </w:t>
      </w:r>
      <w:r w:rsidR="00174C31" w:rsidRPr="007D6030">
        <w:rPr>
          <w:b/>
          <w:bCs/>
          <w:lang w:val="cs-CZ"/>
        </w:rPr>
        <w:t xml:space="preserve">výši </w:t>
      </w:r>
      <w:r w:rsidR="001B1D8D" w:rsidRPr="00C51218">
        <w:rPr>
          <w:b/>
          <w:bCs/>
          <w:lang w:val="cs-CZ"/>
        </w:rPr>
        <w:t>Dotace</w:t>
      </w:r>
      <w:r w:rsidR="001B1D8D" w:rsidRPr="004E4D8B">
        <w:rPr>
          <w:b/>
          <w:bCs/>
          <w:lang w:val="cs-CZ"/>
        </w:rPr>
        <w:t xml:space="preserve"> </w:t>
      </w:r>
      <w:r w:rsidR="00174C31" w:rsidRPr="00C51218">
        <w:rPr>
          <w:b/>
          <w:bCs/>
          <w:lang w:val="cs-CZ"/>
        </w:rPr>
        <w:t>(</w:t>
      </w:r>
      <w:bookmarkStart w:id="211" w:name="_Hlk126229486"/>
      <w:r w:rsidR="00C51218" w:rsidRPr="004E4D8B">
        <w:rPr>
          <w:b/>
          <w:bCs/>
        </w:rPr>
        <w:t>128 726 859,3</w:t>
      </w:r>
      <w:r w:rsidR="004003E1">
        <w:rPr>
          <w:b/>
          <w:bCs/>
        </w:rPr>
        <w:t>0</w:t>
      </w:r>
      <w:r w:rsidR="00C51218" w:rsidRPr="004E4D8B">
        <w:rPr>
          <w:b/>
          <w:bCs/>
        </w:rPr>
        <w:t xml:space="preserve"> Kč</w:t>
      </w:r>
      <w:bookmarkEnd w:id="211"/>
      <w:r w:rsidR="00174C31" w:rsidRPr="00C51218">
        <w:rPr>
          <w:b/>
          <w:bCs/>
          <w:lang w:val="cs-CZ"/>
        </w:rPr>
        <w:t>) a</w:t>
      </w:r>
      <w:r w:rsidR="00174C31" w:rsidRPr="007D6030">
        <w:rPr>
          <w:b/>
          <w:bCs/>
          <w:lang w:val="cs-CZ"/>
        </w:rPr>
        <w:t xml:space="preserve"> výši maximální spoluúčasti </w:t>
      </w:r>
      <w:r w:rsidR="001B1D8D" w:rsidRPr="007D6030">
        <w:rPr>
          <w:b/>
          <w:bCs/>
          <w:lang w:val="cs-CZ"/>
        </w:rPr>
        <w:t xml:space="preserve">Zadavatele </w:t>
      </w:r>
      <w:r w:rsidR="00174C31" w:rsidRPr="007D6030">
        <w:rPr>
          <w:b/>
          <w:bCs/>
          <w:lang w:val="cs-CZ"/>
        </w:rPr>
        <w:t xml:space="preserve">(max </w:t>
      </w:r>
      <w:r w:rsidR="007D39C0" w:rsidRPr="007D6030">
        <w:rPr>
          <w:b/>
          <w:bCs/>
          <w:lang w:val="cs-CZ"/>
        </w:rPr>
        <w:t>182</w:t>
      </w:r>
      <w:r w:rsidR="00B36F35" w:rsidRPr="007D6030">
        <w:rPr>
          <w:b/>
          <w:bCs/>
          <w:lang w:val="cs-CZ"/>
        </w:rPr>
        <w:t xml:space="preserve"> </w:t>
      </w:r>
      <w:r w:rsidR="00174C31" w:rsidRPr="007D6030">
        <w:rPr>
          <w:b/>
          <w:bCs/>
          <w:lang w:val="cs-CZ"/>
        </w:rPr>
        <w:t>mil. Kč).</w:t>
      </w:r>
    </w:p>
    <w:p w14:paraId="77404D6B" w14:textId="2BE66EA4" w:rsidR="00243618" w:rsidRPr="00FA3168" w:rsidRDefault="00243618" w:rsidP="0039020A">
      <w:pPr>
        <w:pStyle w:val="Nadpis4"/>
        <w:rPr>
          <w:lang w:val="cs-CZ"/>
        </w:rPr>
      </w:pPr>
      <w:r w:rsidRPr="00B36F35">
        <w:rPr>
          <w:lang w:val="cs-CZ"/>
        </w:rPr>
        <w:t>Zadavatel nepředpokládá nájem předmětného zařízení vybraným dodavatelem, ani jeho provozování. Předmětem nabídky rovněž není zajištění</w:t>
      </w:r>
      <w:r w:rsidRPr="00FA3168">
        <w:rPr>
          <w:lang w:val="cs-CZ"/>
        </w:rPr>
        <w:t xml:space="preserve"> nákupu zemního plynu dodavatelem a následný prodej tepelné energie zadavateli. </w:t>
      </w:r>
    </w:p>
    <w:p w14:paraId="04DAAA42" w14:textId="68337869" w:rsidR="00243618" w:rsidRPr="00FA3168" w:rsidRDefault="00243618" w:rsidP="0039020A">
      <w:pPr>
        <w:pStyle w:val="Nadpis4"/>
        <w:rPr>
          <w:lang w:val="cs-CZ"/>
        </w:rPr>
      </w:pPr>
      <w:r w:rsidRPr="00FA3168">
        <w:rPr>
          <w:lang w:val="cs-CZ"/>
        </w:rPr>
        <w:t>Zadavatel uvádí, že bližší podrobnosti ohledně podmínek plnění mohou být s kvalifikovanými účastníky zadávacího řízení, kteří podají předběžné nabídky, dále projednány v další fázi zadávacího řízení, přičemž zadavatel bude oprávněn v souladu s ust</w:t>
      </w:r>
      <w:r w:rsidR="00ED296A" w:rsidRPr="00FA3168">
        <w:rPr>
          <w:lang w:val="cs-CZ"/>
        </w:rPr>
        <w:t>anovením</w:t>
      </w:r>
      <w:r w:rsidRPr="00FA3168">
        <w:rPr>
          <w:lang w:val="cs-CZ"/>
        </w:rPr>
        <w:t xml:space="preserve"> § 61 odst. 10 ZZVZ v průběhu jednání stanovit i další závazné zadávací podmínky, které musí účastníci zadávacího řízení ve svých nabídkách respektovat.</w:t>
      </w:r>
    </w:p>
    <w:p w14:paraId="452C49C9" w14:textId="62B7A7E2" w:rsidR="0028576A" w:rsidRPr="00FA3168" w:rsidRDefault="0028576A" w:rsidP="00FE0307">
      <w:pPr>
        <w:pStyle w:val="Nadpis3"/>
      </w:pPr>
      <w:bookmarkStart w:id="212" w:name="_Toc117599187"/>
      <w:r w:rsidRPr="00FA3168">
        <w:t xml:space="preserve">Charakteristika současného stavu </w:t>
      </w:r>
      <w:r w:rsidR="00980042" w:rsidRPr="00FA3168">
        <w:t>budov a infrastruktury</w:t>
      </w:r>
      <w:bookmarkEnd w:id="212"/>
    </w:p>
    <w:p w14:paraId="47FDAD28" w14:textId="0670A609" w:rsidR="0028576A" w:rsidRPr="00FA3168" w:rsidRDefault="0028576A" w:rsidP="0039020A">
      <w:pPr>
        <w:pStyle w:val="Nadpis4"/>
        <w:rPr>
          <w:lang w:val="cs-CZ"/>
        </w:rPr>
      </w:pPr>
      <w:r w:rsidRPr="00FA3168">
        <w:rPr>
          <w:lang w:val="cs-CZ"/>
        </w:rPr>
        <w:t xml:space="preserve">Charakteristika současného </w:t>
      </w:r>
      <w:r w:rsidRPr="005A6C89">
        <w:rPr>
          <w:lang w:val="cs-CZ"/>
        </w:rPr>
        <w:t>stavu předmětných budov a kompletní infrastruktury Veřejného zadavatele je popsána v</w:t>
      </w:r>
      <w:r w:rsidR="004517EB">
        <w:rPr>
          <w:lang w:val="cs-CZ"/>
        </w:rPr>
        <w:t> </w:t>
      </w:r>
      <w:r w:rsidRPr="00485F5E">
        <w:rPr>
          <w:lang w:val="cs-CZ"/>
        </w:rPr>
        <w:t>Příloze</w:t>
      </w:r>
      <w:r w:rsidR="004517EB">
        <w:rPr>
          <w:lang w:val="cs-CZ"/>
        </w:rPr>
        <w:t xml:space="preserve"> </w:t>
      </w:r>
      <w:r w:rsidR="004520E4" w:rsidRPr="005A6C89">
        <w:rPr>
          <w:lang w:val="cs-CZ"/>
        </w:rPr>
        <w:t xml:space="preserve">č. </w:t>
      </w:r>
      <w:r w:rsidR="002B39E8" w:rsidRPr="005A6C89">
        <w:rPr>
          <w:lang w:val="cs-CZ"/>
        </w:rPr>
        <w:t>B</w:t>
      </w:r>
      <w:r w:rsidR="002B39E8">
        <w:rPr>
          <w:lang w:val="cs-CZ"/>
        </w:rPr>
        <w:t>2</w:t>
      </w:r>
      <w:r w:rsidR="002B39E8" w:rsidRPr="005A6C89">
        <w:rPr>
          <w:lang w:val="cs-CZ"/>
        </w:rPr>
        <w:t xml:space="preserve"> </w:t>
      </w:r>
      <w:r w:rsidRPr="005A6C89">
        <w:rPr>
          <w:lang w:val="cs-CZ"/>
        </w:rPr>
        <w:t>t</w:t>
      </w:r>
      <w:r w:rsidR="00ED296A" w:rsidRPr="005A6C89">
        <w:rPr>
          <w:lang w:val="cs-CZ"/>
        </w:rPr>
        <w:t>éto</w:t>
      </w:r>
      <w:r w:rsidRPr="005A6C89">
        <w:rPr>
          <w:lang w:val="cs-CZ"/>
        </w:rPr>
        <w:t xml:space="preserve"> zadávací</w:t>
      </w:r>
      <w:r w:rsidRPr="00FA3168">
        <w:rPr>
          <w:lang w:val="cs-CZ"/>
        </w:rPr>
        <w:t xml:space="preserve"> dokumentace.</w:t>
      </w:r>
    </w:p>
    <w:p w14:paraId="1EF6FA90" w14:textId="7B07793B" w:rsidR="0028576A" w:rsidRPr="00FA3168" w:rsidRDefault="0028576A" w:rsidP="00FE0307">
      <w:pPr>
        <w:pStyle w:val="Nadpis3"/>
      </w:pPr>
      <w:bookmarkStart w:id="213" w:name="_Ref68806849"/>
      <w:bookmarkStart w:id="214" w:name="_Toc117599188"/>
      <w:r w:rsidRPr="00FA3168">
        <w:t>Minimální technické podmínky</w:t>
      </w:r>
      <w:r w:rsidR="00D14D1E" w:rsidRPr="00FA3168">
        <w:t>, které musí nabídka splňovat</w:t>
      </w:r>
      <w:bookmarkEnd w:id="213"/>
      <w:bookmarkEnd w:id="214"/>
    </w:p>
    <w:p w14:paraId="21B7A596" w14:textId="795C5430" w:rsidR="00A00F1B" w:rsidRPr="00FA3168" w:rsidRDefault="00A00F1B" w:rsidP="0039020A">
      <w:pPr>
        <w:pStyle w:val="Nadpis4"/>
        <w:rPr>
          <w:lang w:val="cs-CZ"/>
        </w:rPr>
      </w:pPr>
      <w:r w:rsidRPr="00FA3168">
        <w:rPr>
          <w:lang w:val="cs-CZ"/>
        </w:rPr>
        <w:t>Účastník zadávacího řízení, který prokáže splnění kvalifikace a bude následně vyzván k podání předběžné nabídky, je povinen níže uvedené minimální technické podmínky zohlednit a respektovat v jím podané předběžné nabídce a nabídce.</w:t>
      </w:r>
      <w:r w:rsidR="00F849F0" w:rsidRPr="00FA3168">
        <w:rPr>
          <w:lang w:val="cs-CZ"/>
        </w:rPr>
        <w:t xml:space="preserve"> Níže identifikované technické podmínky se považují za podmínky podle ust. § 61 odst. 4 ZZVZ.</w:t>
      </w:r>
    </w:p>
    <w:p w14:paraId="3C97512F" w14:textId="31227D8E" w:rsidR="00A00F1B" w:rsidRPr="00616107" w:rsidRDefault="00A00F1B" w:rsidP="0039020A">
      <w:pPr>
        <w:pStyle w:val="Nadpis4"/>
        <w:rPr>
          <w:lang w:val="cs-CZ"/>
        </w:rPr>
      </w:pPr>
      <w:r w:rsidRPr="00FA3168">
        <w:rPr>
          <w:lang w:val="cs-CZ"/>
        </w:rPr>
        <w:t>Technicko-</w:t>
      </w:r>
      <w:r w:rsidRPr="00616107">
        <w:rPr>
          <w:lang w:val="cs-CZ"/>
        </w:rPr>
        <w:t>ekonomické podmínky realizace projektu</w:t>
      </w:r>
    </w:p>
    <w:p w14:paraId="1D8DD9DB" w14:textId="799C92D6" w:rsidR="002A410F" w:rsidRPr="004548FB" w:rsidRDefault="002A410F" w:rsidP="002A410F">
      <w:pPr>
        <w:ind w:left="709"/>
        <w:rPr>
          <w:szCs w:val="20"/>
          <w:u w:val="single"/>
          <w:lang w:val="cs-CZ"/>
        </w:rPr>
      </w:pPr>
      <w:r w:rsidRPr="004548FB">
        <w:rPr>
          <w:szCs w:val="20"/>
          <w:u w:val="single"/>
          <w:lang w:val="cs-CZ"/>
        </w:rPr>
        <w:t xml:space="preserve">Minimální technické podmínky podle ust. § 61 odst. 4 ZZVZ tvoří: </w:t>
      </w:r>
    </w:p>
    <w:p w14:paraId="54AD24FA" w14:textId="77777777" w:rsidR="001006BC" w:rsidRDefault="009E284E" w:rsidP="00116871">
      <w:pPr>
        <w:pStyle w:val="Nadpis5"/>
      </w:pPr>
      <w:r w:rsidRPr="00485F5E">
        <w:t>Poskytnutí smluvních záruk za dosažení navrhovaných úspor</w:t>
      </w:r>
      <w:r w:rsidR="001006BC">
        <w:t>;</w:t>
      </w:r>
    </w:p>
    <w:p w14:paraId="5C7FA247" w14:textId="443FF62D" w:rsidR="009E284E" w:rsidRPr="00485F5E" w:rsidRDefault="00ED4974" w:rsidP="00116871">
      <w:pPr>
        <w:pStyle w:val="Nadpis5"/>
      </w:pPr>
      <w:r w:rsidRPr="00ED4974">
        <w:t xml:space="preserve">Dodržení podmínek </w:t>
      </w:r>
      <w:r w:rsidR="00FF3F31" w:rsidRPr="00FF3F31">
        <w:t xml:space="preserve">výzvy č. 12/2021 Národního programu Životní prostředí v rámci Národního plánu </w:t>
      </w:r>
      <w:r w:rsidR="00FF3F31" w:rsidRPr="00B06649">
        <w:t xml:space="preserve">obnovy, </w:t>
      </w:r>
      <w:r w:rsidRPr="00B06649">
        <w:t>pro objekty ZŠ Mírová, ZŠ Pod Vodojemem a Magistrátu, týkající se opatření uvedených v energetických posudcích (Příloha B4D Energetické posudky).</w:t>
      </w:r>
    </w:p>
    <w:p w14:paraId="133780EA" w14:textId="2F55DBB4" w:rsidR="00A00F1B" w:rsidRPr="00485F5E" w:rsidRDefault="002A410F" w:rsidP="0039020A">
      <w:pPr>
        <w:pStyle w:val="Nadpis4"/>
        <w:rPr>
          <w:lang w:val="cs-CZ"/>
        </w:rPr>
      </w:pPr>
      <w:r w:rsidRPr="00485F5E">
        <w:rPr>
          <w:lang w:val="cs-CZ"/>
        </w:rPr>
        <w:t>Účastník, který prokáže splnění kvalifikace a bude následně vyzván k podání předběžné nabídky podle</w:t>
      </w:r>
      <w:r w:rsidR="004517EB">
        <w:rPr>
          <w:lang w:val="cs-CZ"/>
        </w:rPr>
        <w:t xml:space="preserve"> </w:t>
      </w:r>
      <w:r w:rsidRPr="00485F5E">
        <w:rPr>
          <w:lang w:val="cs-CZ"/>
        </w:rPr>
        <w:t xml:space="preserve">ust. § 61 odst. 5 a 6 ZZVZ, je povinen uvedené minimální technické podmínky zohlednit a respektovat v </w:t>
      </w:r>
      <w:r w:rsidR="004548FB">
        <w:rPr>
          <w:lang w:val="cs-CZ"/>
        </w:rPr>
        <w:t>n</w:t>
      </w:r>
      <w:r w:rsidRPr="00485F5E">
        <w:rPr>
          <w:lang w:val="cs-CZ"/>
        </w:rPr>
        <w:t>ím podané předběžné i konečné nabídce.</w:t>
      </w:r>
    </w:p>
    <w:p w14:paraId="2357CF13" w14:textId="25A09F8E" w:rsidR="00A00F1B" w:rsidRPr="00FA3168" w:rsidRDefault="00A00F1B" w:rsidP="00FE0307">
      <w:pPr>
        <w:pStyle w:val="Nadpis3"/>
      </w:pPr>
      <w:bookmarkStart w:id="215" w:name="_Toc117599189"/>
      <w:r w:rsidRPr="00FA3168">
        <w:t>Povinná opatření</w:t>
      </w:r>
      <w:bookmarkEnd w:id="215"/>
    </w:p>
    <w:p w14:paraId="35F3C59A" w14:textId="7D1A729C" w:rsidR="00EC3F63" w:rsidRPr="00485F5E" w:rsidRDefault="007625C6" w:rsidP="0039020A">
      <w:pPr>
        <w:pStyle w:val="Nadpis4"/>
        <w:rPr>
          <w:lang w:val="cs-CZ"/>
        </w:rPr>
      </w:pPr>
      <w:r w:rsidRPr="00FA3168">
        <w:rPr>
          <w:lang w:val="cs-CZ"/>
        </w:rPr>
        <w:t xml:space="preserve">Povinná opatření jsou uvedena v příloze </w:t>
      </w:r>
      <w:r w:rsidR="002B39E8" w:rsidRPr="00485F5E">
        <w:rPr>
          <w:lang w:val="cs-CZ"/>
        </w:rPr>
        <w:t>B</w:t>
      </w:r>
      <w:r w:rsidR="002B39E8">
        <w:rPr>
          <w:lang w:val="cs-CZ"/>
        </w:rPr>
        <w:t>3</w:t>
      </w:r>
      <w:r w:rsidR="002B39E8" w:rsidRPr="00485F5E">
        <w:rPr>
          <w:lang w:val="cs-CZ"/>
        </w:rPr>
        <w:t xml:space="preserve"> </w:t>
      </w:r>
      <w:r w:rsidR="00A67190">
        <w:rPr>
          <w:lang w:val="cs-CZ"/>
        </w:rPr>
        <w:t xml:space="preserve">a B4B </w:t>
      </w:r>
      <w:r w:rsidR="00BC2528" w:rsidRPr="00485F5E">
        <w:rPr>
          <w:lang w:val="cs-CZ"/>
        </w:rPr>
        <w:t>této zadávací dokumentace.</w:t>
      </w:r>
    </w:p>
    <w:p w14:paraId="158450F5" w14:textId="6E286F57" w:rsidR="00AA077C" w:rsidRPr="00FA3168" w:rsidRDefault="00EC3F63" w:rsidP="0039020A">
      <w:pPr>
        <w:pStyle w:val="Nadpis4"/>
        <w:rPr>
          <w:lang w:val="cs-CZ"/>
        </w:rPr>
      </w:pPr>
      <w:r>
        <w:rPr>
          <w:lang w:val="cs-CZ"/>
        </w:rPr>
        <w:t xml:space="preserve">Kromě opatření dle návrhu </w:t>
      </w:r>
      <w:r w:rsidR="00504522">
        <w:rPr>
          <w:lang w:val="cs-CZ"/>
        </w:rPr>
        <w:t xml:space="preserve">účastníka </w:t>
      </w:r>
      <w:r>
        <w:rPr>
          <w:lang w:val="cs-CZ"/>
        </w:rPr>
        <w:t>a povinného rozsahu opatření podle P</w:t>
      </w:r>
      <w:r w:rsidRPr="00FA3168">
        <w:rPr>
          <w:lang w:val="cs-CZ"/>
        </w:rPr>
        <w:t>řílo</w:t>
      </w:r>
      <w:r w:rsidR="00C74911">
        <w:rPr>
          <w:lang w:val="cs-CZ"/>
        </w:rPr>
        <w:t>h</w:t>
      </w:r>
      <w:r>
        <w:rPr>
          <w:lang w:val="cs-CZ"/>
        </w:rPr>
        <w:t>y č.</w:t>
      </w:r>
      <w:r w:rsidRPr="00FA3168">
        <w:rPr>
          <w:lang w:val="cs-CZ"/>
        </w:rPr>
        <w:t xml:space="preserve"> </w:t>
      </w:r>
      <w:r w:rsidR="002B39E8" w:rsidRPr="00106004">
        <w:rPr>
          <w:lang w:val="cs-CZ"/>
        </w:rPr>
        <w:t>B</w:t>
      </w:r>
      <w:r w:rsidR="002B39E8">
        <w:rPr>
          <w:lang w:val="cs-CZ"/>
        </w:rPr>
        <w:t>3</w:t>
      </w:r>
      <w:r w:rsidR="002B39E8" w:rsidRPr="00106004">
        <w:rPr>
          <w:lang w:val="cs-CZ"/>
        </w:rPr>
        <w:t xml:space="preserve"> </w:t>
      </w:r>
      <w:r w:rsidRPr="00106004">
        <w:rPr>
          <w:lang w:val="cs-CZ"/>
        </w:rPr>
        <w:t>této zadávací dokumentace</w:t>
      </w:r>
      <w:r>
        <w:rPr>
          <w:lang w:val="cs-CZ"/>
        </w:rPr>
        <w:t xml:space="preserve"> je </w:t>
      </w:r>
      <w:r w:rsidR="00504522">
        <w:rPr>
          <w:lang w:val="cs-CZ"/>
        </w:rPr>
        <w:t xml:space="preserve">účastník </w:t>
      </w:r>
      <w:r w:rsidR="00464BFE">
        <w:rPr>
          <w:lang w:val="cs-CZ"/>
        </w:rPr>
        <w:t>povinen re</w:t>
      </w:r>
      <w:r w:rsidR="004B643A">
        <w:rPr>
          <w:lang w:val="cs-CZ"/>
        </w:rPr>
        <w:t>alizovat opatření v souladu s projektovou dokumentac</w:t>
      </w:r>
      <w:r w:rsidR="004548FB">
        <w:rPr>
          <w:lang w:val="cs-CZ"/>
        </w:rPr>
        <w:t>í</w:t>
      </w:r>
      <w:r w:rsidR="004B643A">
        <w:rPr>
          <w:lang w:val="cs-CZ"/>
        </w:rPr>
        <w:t xml:space="preserve"> podle Přílohy č. </w:t>
      </w:r>
      <w:r w:rsidR="002B39E8">
        <w:rPr>
          <w:lang w:val="cs-CZ"/>
        </w:rPr>
        <w:t>B</w:t>
      </w:r>
      <w:r w:rsidR="00C44BF3">
        <w:rPr>
          <w:lang w:val="cs-CZ"/>
        </w:rPr>
        <w:t>4C</w:t>
      </w:r>
      <w:r w:rsidR="002B39E8">
        <w:rPr>
          <w:lang w:val="cs-CZ"/>
        </w:rPr>
        <w:t xml:space="preserve"> </w:t>
      </w:r>
      <w:r w:rsidR="004B643A">
        <w:rPr>
          <w:lang w:val="cs-CZ"/>
        </w:rPr>
        <w:t>této zadávací dokumentace.</w:t>
      </w:r>
      <w:r w:rsidR="00DC6895">
        <w:rPr>
          <w:lang w:val="cs-CZ"/>
        </w:rPr>
        <w:t xml:space="preserve"> V Případě, že by </w:t>
      </w:r>
      <w:r w:rsidR="00504522">
        <w:rPr>
          <w:lang w:val="cs-CZ"/>
        </w:rPr>
        <w:t xml:space="preserve">účastník </w:t>
      </w:r>
      <w:r w:rsidR="00DC6895">
        <w:rPr>
          <w:lang w:val="cs-CZ"/>
        </w:rPr>
        <w:t xml:space="preserve">uvažoval s realizaci </w:t>
      </w:r>
      <w:r w:rsidR="00DA7726">
        <w:rPr>
          <w:lang w:val="cs-CZ"/>
        </w:rPr>
        <w:t>jakéhokoli opatření, které by si vyžadovalo změnu projektové dokumentace, t</w:t>
      </w:r>
      <w:r w:rsidR="004548FB">
        <w:rPr>
          <w:lang w:val="cs-CZ"/>
        </w:rPr>
        <w:t>a</w:t>
      </w:r>
      <w:r w:rsidR="00DA7726">
        <w:rPr>
          <w:lang w:val="cs-CZ"/>
        </w:rPr>
        <w:t xml:space="preserve">to změna musí být </w:t>
      </w:r>
      <w:r w:rsidR="0055083C">
        <w:rPr>
          <w:lang w:val="cs-CZ"/>
        </w:rPr>
        <w:t xml:space="preserve">zadavatelem </w:t>
      </w:r>
      <w:r w:rsidR="00DA7726">
        <w:rPr>
          <w:lang w:val="cs-CZ"/>
        </w:rPr>
        <w:t>schválena během jednacího řízení</w:t>
      </w:r>
      <w:r w:rsidR="00D32070">
        <w:rPr>
          <w:lang w:val="cs-CZ"/>
        </w:rPr>
        <w:t>, přičemž je ve výlučné pravomoci zadavatele rozhodnout, jestli takovou změnu povolí</w:t>
      </w:r>
      <w:r w:rsidR="00DA7726">
        <w:rPr>
          <w:lang w:val="cs-CZ"/>
        </w:rPr>
        <w:t>.</w:t>
      </w:r>
      <w:r w:rsidR="00EF0921">
        <w:rPr>
          <w:lang w:val="cs-CZ"/>
        </w:rPr>
        <w:t xml:space="preserve"> </w:t>
      </w:r>
    </w:p>
    <w:p w14:paraId="7BCAD52B" w14:textId="601196B7" w:rsidR="00A00F1B" w:rsidRPr="00FA3168" w:rsidRDefault="00A00F1B" w:rsidP="00FE0307">
      <w:pPr>
        <w:pStyle w:val="Nadpis3"/>
      </w:pPr>
      <w:bookmarkStart w:id="216" w:name="_Toc117599190"/>
      <w:r w:rsidRPr="00FA3168">
        <w:t>Místo plnění veřejné zakázky a termín její realizace</w:t>
      </w:r>
      <w:bookmarkEnd w:id="216"/>
    </w:p>
    <w:p w14:paraId="2F60D094" w14:textId="1948563F" w:rsidR="00A00F1B" w:rsidRPr="00FA3168" w:rsidRDefault="00A00F1B" w:rsidP="0039020A">
      <w:pPr>
        <w:pStyle w:val="Nadpis4"/>
        <w:rPr>
          <w:lang w:val="cs-CZ"/>
        </w:rPr>
      </w:pPr>
      <w:r w:rsidRPr="00FA3168">
        <w:rPr>
          <w:lang w:val="cs-CZ"/>
        </w:rPr>
        <w:t>Místem plnění veřejné zakázky jsou následující objekty zadavatele:</w:t>
      </w:r>
    </w:p>
    <w:tbl>
      <w:tblPr>
        <w:tblStyle w:val="Mriekatabuky"/>
        <w:tblW w:w="0" w:type="auto"/>
        <w:tblInd w:w="704" w:type="dxa"/>
        <w:tblLook w:val="04A0" w:firstRow="1" w:lastRow="0" w:firstColumn="1" w:lastColumn="0" w:noHBand="0" w:noVBand="1"/>
      </w:tblPr>
      <w:tblGrid>
        <w:gridCol w:w="709"/>
        <w:gridCol w:w="3118"/>
        <w:gridCol w:w="4382"/>
      </w:tblGrid>
      <w:tr w:rsidR="00164E8D" w:rsidRPr="00FA3168" w14:paraId="57C56A52" w14:textId="77777777" w:rsidTr="0002739B">
        <w:tc>
          <w:tcPr>
            <w:tcW w:w="709" w:type="dxa"/>
            <w:shd w:val="clear" w:color="auto" w:fill="BFBFBF" w:themeFill="background1" w:themeFillShade="BF"/>
            <w:vAlign w:val="center"/>
          </w:tcPr>
          <w:p w14:paraId="2A25B4A9" w14:textId="77777777" w:rsidR="00164E8D" w:rsidRPr="00FA3168" w:rsidRDefault="00164E8D" w:rsidP="0002739B">
            <w:pPr>
              <w:spacing w:before="120"/>
              <w:jc w:val="center"/>
              <w:rPr>
                <w:b/>
                <w:bCs/>
                <w:lang w:val="cs-CZ"/>
              </w:rPr>
            </w:pPr>
            <w:r w:rsidRPr="00FA3168">
              <w:rPr>
                <w:b/>
                <w:bCs/>
                <w:szCs w:val="20"/>
                <w:lang w:val="cs-CZ"/>
              </w:rPr>
              <w:t xml:space="preserve">Č. </w:t>
            </w:r>
          </w:p>
        </w:tc>
        <w:tc>
          <w:tcPr>
            <w:tcW w:w="3118" w:type="dxa"/>
            <w:shd w:val="clear" w:color="auto" w:fill="BFBFBF" w:themeFill="background1" w:themeFillShade="BF"/>
            <w:vAlign w:val="center"/>
          </w:tcPr>
          <w:p w14:paraId="03908819" w14:textId="77777777" w:rsidR="00164E8D" w:rsidRPr="00FA3168" w:rsidRDefault="00164E8D" w:rsidP="0002739B">
            <w:pPr>
              <w:spacing w:before="120"/>
              <w:jc w:val="center"/>
              <w:rPr>
                <w:b/>
                <w:bCs/>
                <w:lang w:val="cs-CZ"/>
              </w:rPr>
            </w:pPr>
            <w:r w:rsidRPr="00FA3168">
              <w:rPr>
                <w:b/>
                <w:bCs/>
                <w:szCs w:val="20"/>
                <w:lang w:val="cs-CZ"/>
              </w:rPr>
              <w:t>Název objektu</w:t>
            </w:r>
          </w:p>
        </w:tc>
        <w:tc>
          <w:tcPr>
            <w:tcW w:w="4382" w:type="dxa"/>
            <w:shd w:val="clear" w:color="auto" w:fill="BFBFBF" w:themeFill="background1" w:themeFillShade="BF"/>
            <w:vAlign w:val="center"/>
          </w:tcPr>
          <w:p w14:paraId="5AC1CC3F" w14:textId="77777777" w:rsidR="00164E8D" w:rsidRPr="00FA3168" w:rsidRDefault="00164E8D" w:rsidP="0002739B">
            <w:pPr>
              <w:spacing w:before="120"/>
              <w:jc w:val="center"/>
              <w:rPr>
                <w:b/>
                <w:bCs/>
                <w:lang w:val="cs-CZ"/>
              </w:rPr>
            </w:pPr>
            <w:r w:rsidRPr="00FA3168">
              <w:rPr>
                <w:b/>
                <w:bCs/>
                <w:szCs w:val="20"/>
                <w:lang w:val="cs-CZ"/>
              </w:rPr>
              <w:t>Adresa</w:t>
            </w:r>
          </w:p>
        </w:tc>
      </w:tr>
      <w:tr w:rsidR="00164E8D" w:rsidRPr="00FA3168" w14:paraId="173A6444" w14:textId="77777777" w:rsidTr="0002739B">
        <w:tc>
          <w:tcPr>
            <w:tcW w:w="709" w:type="dxa"/>
            <w:vAlign w:val="center"/>
          </w:tcPr>
          <w:p w14:paraId="4B8CB909" w14:textId="77777777" w:rsidR="00164E8D" w:rsidRPr="00485F5E" w:rsidRDefault="00164E8D" w:rsidP="0002739B">
            <w:pPr>
              <w:spacing w:before="120"/>
              <w:jc w:val="center"/>
              <w:rPr>
                <w:lang w:val="cs-CZ"/>
              </w:rPr>
            </w:pPr>
            <w:r w:rsidRPr="00FA3168">
              <w:rPr>
                <w:lang w:val="cs-CZ"/>
              </w:rPr>
              <w:t>1</w:t>
            </w:r>
          </w:p>
        </w:tc>
        <w:tc>
          <w:tcPr>
            <w:tcW w:w="3118" w:type="dxa"/>
            <w:vAlign w:val="center"/>
          </w:tcPr>
          <w:p w14:paraId="70A361A9" w14:textId="77777777" w:rsidR="00164E8D" w:rsidRPr="00FA3168" w:rsidRDefault="00164E8D" w:rsidP="0002739B">
            <w:pPr>
              <w:spacing w:before="120"/>
              <w:rPr>
                <w:lang w:val="cs-CZ"/>
              </w:rPr>
            </w:pPr>
            <w:r w:rsidRPr="00FA3168">
              <w:rPr>
                <w:lang w:val="cs-CZ"/>
              </w:rPr>
              <w:t>ZŠ E. Krásnohorské</w:t>
            </w:r>
          </w:p>
        </w:tc>
        <w:tc>
          <w:tcPr>
            <w:tcW w:w="4382" w:type="dxa"/>
            <w:vAlign w:val="center"/>
          </w:tcPr>
          <w:p w14:paraId="46E696F7" w14:textId="77777777" w:rsidR="00164E8D" w:rsidRPr="00FA3168" w:rsidRDefault="00164E8D" w:rsidP="0002739B">
            <w:pPr>
              <w:spacing w:before="120"/>
              <w:rPr>
                <w:lang w:val="cs-CZ"/>
              </w:rPr>
            </w:pPr>
            <w:r w:rsidRPr="00FA3168">
              <w:rPr>
                <w:lang w:val="cs-CZ"/>
              </w:rPr>
              <w:t>Elišky Krásnohorské 3084/8, 400 01 Ústí nad Labem</w:t>
            </w:r>
          </w:p>
        </w:tc>
      </w:tr>
      <w:tr w:rsidR="00164E8D" w:rsidRPr="00FA3168" w14:paraId="7DF265B1" w14:textId="77777777" w:rsidTr="0002739B">
        <w:tc>
          <w:tcPr>
            <w:tcW w:w="709" w:type="dxa"/>
            <w:vAlign w:val="center"/>
          </w:tcPr>
          <w:p w14:paraId="362532B6" w14:textId="77777777" w:rsidR="00164E8D" w:rsidRPr="00FA3168" w:rsidRDefault="00164E8D" w:rsidP="0002739B">
            <w:pPr>
              <w:spacing w:before="120"/>
              <w:jc w:val="center"/>
              <w:rPr>
                <w:lang w:val="cs-CZ"/>
              </w:rPr>
            </w:pPr>
            <w:r w:rsidRPr="00FA3168">
              <w:rPr>
                <w:lang w:val="cs-CZ"/>
              </w:rPr>
              <w:lastRenderedPageBreak/>
              <w:t>2</w:t>
            </w:r>
          </w:p>
        </w:tc>
        <w:tc>
          <w:tcPr>
            <w:tcW w:w="3118" w:type="dxa"/>
            <w:vAlign w:val="center"/>
          </w:tcPr>
          <w:p w14:paraId="4C1737D3" w14:textId="77777777" w:rsidR="00164E8D" w:rsidRPr="00FA3168" w:rsidRDefault="00164E8D" w:rsidP="0002739B">
            <w:pPr>
              <w:spacing w:before="120"/>
              <w:rPr>
                <w:lang w:val="cs-CZ"/>
              </w:rPr>
            </w:pPr>
            <w:r w:rsidRPr="00FA3168">
              <w:rPr>
                <w:lang w:val="cs-CZ"/>
              </w:rPr>
              <w:t>ZŠ Vojnovičova</w:t>
            </w:r>
          </w:p>
        </w:tc>
        <w:tc>
          <w:tcPr>
            <w:tcW w:w="4382" w:type="dxa"/>
            <w:vAlign w:val="center"/>
          </w:tcPr>
          <w:p w14:paraId="31C56CF9" w14:textId="77777777" w:rsidR="00164E8D" w:rsidRPr="00FA3168" w:rsidRDefault="00164E8D" w:rsidP="0002739B">
            <w:pPr>
              <w:spacing w:before="120"/>
              <w:rPr>
                <w:lang w:val="cs-CZ"/>
              </w:rPr>
            </w:pPr>
            <w:r w:rsidRPr="00FA3168">
              <w:rPr>
                <w:lang w:val="cs-CZ"/>
              </w:rPr>
              <w:t>Vojnovičova 620/5, 400 01 Ústí nad Labem</w:t>
            </w:r>
          </w:p>
        </w:tc>
      </w:tr>
      <w:tr w:rsidR="00164E8D" w:rsidRPr="00FA3168" w14:paraId="31687F93" w14:textId="77777777" w:rsidTr="0002739B">
        <w:tc>
          <w:tcPr>
            <w:tcW w:w="709" w:type="dxa"/>
            <w:vAlign w:val="center"/>
          </w:tcPr>
          <w:p w14:paraId="57344451" w14:textId="77777777" w:rsidR="00164E8D" w:rsidRPr="00FA3168" w:rsidRDefault="00164E8D" w:rsidP="0002739B">
            <w:pPr>
              <w:spacing w:before="120"/>
              <w:jc w:val="center"/>
              <w:rPr>
                <w:lang w:val="cs-CZ"/>
              </w:rPr>
            </w:pPr>
            <w:r w:rsidRPr="00FA3168">
              <w:rPr>
                <w:lang w:val="cs-CZ"/>
              </w:rPr>
              <w:t>3</w:t>
            </w:r>
          </w:p>
        </w:tc>
        <w:tc>
          <w:tcPr>
            <w:tcW w:w="3118" w:type="dxa"/>
            <w:vAlign w:val="center"/>
          </w:tcPr>
          <w:p w14:paraId="0B2DAB93" w14:textId="77777777" w:rsidR="00164E8D" w:rsidRPr="00FA3168" w:rsidRDefault="00164E8D" w:rsidP="0002739B">
            <w:pPr>
              <w:spacing w:before="120"/>
              <w:rPr>
                <w:lang w:val="cs-CZ"/>
              </w:rPr>
            </w:pPr>
            <w:r w:rsidRPr="00FA3168">
              <w:rPr>
                <w:lang w:val="cs-CZ"/>
              </w:rPr>
              <w:t>ZŠ Mírová</w:t>
            </w:r>
          </w:p>
        </w:tc>
        <w:tc>
          <w:tcPr>
            <w:tcW w:w="4382" w:type="dxa"/>
            <w:vAlign w:val="center"/>
          </w:tcPr>
          <w:p w14:paraId="721BD933" w14:textId="77777777" w:rsidR="00164E8D" w:rsidRPr="00FA3168" w:rsidRDefault="00164E8D" w:rsidP="0002739B">
            <w:pPr>
              <w:spacing w:before="120"/>
              <w:rPr>
                <w:lang w:val="cs-CZ"/>
              </w:rPr>
            </w:pPr>
            <w:r w:rsidRPr="00FA3168">
              <w:rPr>
                <w:lang w:val="cs-CZ"/>
              </w:rPr>
              <w:t>Mírová 2734/4, 400 11 Ústí nad Labem</w:t>
            </w:r>
          </w:p>
        </w:tc>
      </w:tr>
      <w:tr w:rsidR="00164E8D" w:rsidRPr="00FA3168" w14:paraId="24C7DC5A" w14:textId="77777777" w:rsidTr="0002739B">
        <w:tc>
          <w:tcPr>
            <w:tcW w:w="709" w:type="dxa"/>
            <w:vAlign w:val="center"/>
          </w:tcPr>
          <w:p w14:paraId="10F30299" w14:textId="77777777" w:rsidR="00164E8D" w:rsidRPr="00FA3168" w:rsidRDefault="00164E8D" w:rsidP="0002739B">
            <w:pPr>
              <w:spacing w:before="120"/>
              <w:jc w:val="center"/>
              <w:rPr>
                <w:lang w:val="cs-CZ"/>
              </w:rPr>
            </w:pPr>
            <w:r w:rsidRPr="00FA3168">
              <w:rPr>
                <w:lang w:val="cs-CZ"/>
              </w:rPr>
              <w:t>4</w:t>
            </w:r>
          </w:p>
        </w:tc>
        <w:tc>
          <w:tcPr>
            <w:tcW w:w="3118" w:type="dxa"/>
            <w:vAlign w:val="center"/>
          </w:tcPr>
          <w:p w14:paraId="55B7530A" w14:textId="77777777" w:rsidR="00164E8D" w:rsidRPr="00FA3168" w:rsidRDefault="00164E8D" w:rsidP="0002739B">
            <w:pPr>
              <w:spacing w:before="120"/>
              <w:rPr>
                <w:lang w:val="cs-CZ"/>
              </w:rPr>
            </w:pPr>
            <w:r w:rsidRPr="00FA3168">
              <w:rPr>
                <w:lang w:val="cs-CZ"/>
              </w:rPr>
              <w:t>ZŠ Stříbrnická</w:t>
            </w:r>
          </w:p>
        </w:tc>
        <w:tc>
          <w:tcPr>
            <w:tcW w:w="4382" w:type="dxa"/>
            <w:vAlign w:val="center"/>
          </w:tcPr>
          <w:p w14:paraId="74F98DF5" w14:textId="77777777" w:rsidR="00164E8D" w:rsidRPr="00FA3168" w:rsidRDefault="00164E8D" w:rsidP="0002739B">
            <w:pPr>
              <w:spacing w:before="120"/>
              <w:rPr>
                <w:lang w:val="cs-CZ"/>
              </w:rPr>
            </w:pPr>
            <w:r w:rsidRPr="00FA3168">
              <w:rPr>
                <w:lang w:val="cs-CZ"/>
              </w:rPr>
              <w:t>Stříbrnická 3031/4, 400 11 Ústí nad Labem</w:t>
            </w:r>
          </w:p>
        </w:tc>
      </w:tr>
      <w:tr w:rsidR="00164E8D" w:rsidRPr="00FA3168" w14:paraId="5C6E6CAA" w14:textId="77777777" w:rsidTr="0002739B">
        <w:tc>
          <w:tcPr>
            <w:tcW w:w="709" w:type="dxa"/>
            <w:vAlign w:val="center"/>
          </w:tcPr>
          <w:p w14:paraId="225D3559" w14:textId="77777777" w:rsidR="00164E8D" w:rsidRPr="00FA3168" w:rsidRDefault="00164E8D" w:rsidP="0002739B">
            <w:pPr>
              <w:spacing w:before="120"/>
              <w:jc w:val="center"/>
              <w:rPr>
                <w:lang w:val="cs-CZ"/>
              </w:rPr>
            </w:pPr>
            <w:r w:rsidRPr="00FA3168">
              <w:rPr>
                <w:lang w:val="cs-CZ"/>
              </w:rPr>
              <w:t>5</w:t>
            </w:r>
          </w:p>
        </w:tc>
        <w:tc>
          <w:tcPr>
            <w:tcW w:w="3118" w:type="dxa"/>
            <w:vAlign w:val="center"/>
          </w:tcPr>
          <w:p w14:paraId="6CD46A33" w14:textId="77777777" w:rsidR="00164E8D" w:rsidRPr="00FA3168" w:rsidRDefault="00164E8D" w:rsidP="0002739B">
            <w:pPr>
              <w:spacing w:before="120"/>
              <w:rPr>
                <w:lang w:val="cs-CZ"/>
              </w:rPr>
            </w:pPr>
            <w:r w:rsidRPr="00FA3168">
              <w:rPr>
                <w:lang w:val="cs-CZ"/>
              </w:rPr>
              <w:t>ZŠ a MŠ Nová</w:t>
            </w:r>
          </w:p>
        </w:tc>
        <w:tc>
          <w:tcPr>
            <w:tcW w:w="4382" w:type="dxa"/>
            <w:vAlign w:val="center"/>
          </w:tcPr>
          <w:p w14:paraId="2BFB22AF" w14:textId="77777777" w:rsidR="00164E8D" w:rsidRPr="00FA3168" w:rsidRDefault="00164E8D" w:rsidP="0002739B">
            <w:pPr>
              <w:spacing w:before="120"/>
              <w:rPr>
                <w:lang w:val="cs-CZ"/>
              </w:rPr>
            </w:pPr>
            <w:r w:rsidRPr="00FA3168">
              <w:rPr>
                <w:lang w:val="cs-CZ"/>
              </w:rPr>
              <w:t>Nová 1432/5, 400 03 Ústí nad Labem</w:t>
            </w:r>
          </w:p>
        </w:tc>
      </w:tr>
      <w:tr w:rsidR="00164E8D" w:rsidRPr="00FA3168" w14:paraId="1478DE8D" w14:textId="77777777" w:rsidTr="0002739B">
        <w:tc>
          <w:tcPr>
            <w:tcW w:w="709" w:type="dxa"/>
            <w:vAlign w:val="center"/>
          </w:tcPr>
          <w:p w14:paraId="134B8E7A" w14:textId="77777777" w:rsidR="00164E8D" w:rsidRPr="00FA3168" w:rsidRDefault="00164E8D" w:rsidP="0002739B">
            <w:pPr>
              <w:spacing w:before="120"/>
              <w:jc w:val="center"/>
              <w:rPr>
                <w:lang w:val="cs-CZ"/>
              </w:rPr>
            </w:pPr>
            <w:r w:rsidRPr="00FA3168">
              <w:rPr>
                <w:lang w:val="cs-CZ"/>
              </w:rPr>
              <w:t>6</w:t>
            </w:r>
          </w:p>
        </w:tc>
        <w:tc>
          <w:tcPr>
            <w:tcW w:w="3118" w:type="dxa"/>
            <w:vAlign w:val="center"/>
          </w:tcPr>
          <w:p w14:paraId="54A59431" w14:textId="77777777" w:rsidR="00164E8D" w:rsidRPr="00FA3168" w:rsidRDefault="00164E8D" w:rsidP="0002739B">
            <w:pPr>
              <w:spacing w:before="120"/>
              <w:rPr>
                <w:lang w:val="cs-CZ"/>
              </w:rPr>
            </w:pPr>
            <w:r w:rsidRPr="00FA3168">
              <w:rPr>
                <w:lang w:val="cs-CZ"/>
              </w:rPr>
              <w:t>ZŠ Vinařská</w:t>
            </w:r>
          </w:p>
        </w:tc>
        <w:tc>
          <w:tcPr>
            <w:tcW w:w="4382" w:type="dxa"/>
            <w:vAlign w:val="center"/>
          </w:tcPr>
          <w:p w14:paraId="6F330CA4" w14:textId="77777777" w:rsidR="00164E8D" w:rsidRPr="00FA3168" w:rsidRDefault="00164E8D" w:rsidP="0002739B">
            <w:pPr>
              <w:spacing w:before="120"/>
              <w:rPr>
                <w:lang w:val="cs-CZ"/>
              </w:rPr>
            </w:pPr>
            <w:r w:rsidRPr="00FA3168">
              <w:rPr>
                <w:lang w:val="cs-CZ"/>
              </w:rPr>
              <w:t>Vinařská 1016/6, 400 01 Ústí nad Labem</w:t>
            </w:r>
          </w:p>
        </w:tc>
      </w:tr>
      <w:tr w:rsidR="00164E8D" w:rsidRPr="00FA3168" w14:paraId="2B545A64" w14:textId="77777777" w:rsidTr="0002739B">
        <w:tc>
          <w:tcPr>
            <w:tcW w:w="709" w:type="dxa"/>
            <w:vAlign w:val="center"/>
          </w:tcPr>
          <w:p w14:paraId="7BFE7B25" w14:textId="77777777" w:rsidR="00164E8D" w:rsidRPr="00FA3168" w:rsidRDefault="00164E8D" w:rsidP="0002739B">
            <w:pPr>
              <w:spacing w:before="120"/>
              <w:jc w:val="center"/>
              <w:rPr>
                <w:lang w:val="cs-CZ"/>
              </w:rPr>
            </w:pPr>
            <w:r w:rsidRPr="00FA3168">
              <w:rPr>
                <w:lang w:val="cs-CZ"/>
              </w:rPr>
              <w:t>7</w:t>
            </w:r>
          </w:p>
        </w:tc>
        <w:tc>
          <w:tcPr>
            <w:tcW w:w="3118" w:type="dxa"/>
            <w:vAlign w:val="center"/>
          </w:tcPr>
          <w:p w14:paraId="6CC735EC" w14:textId="77777777" w:rsidR="00164E8D" w:rsidRPr="00FA3168" w:rsidRDefault="00164E8D" w:rsidP="0002739B">
            <w:pPr>
              <w:spacing w:before="120"/>
              <w:rPr>
                <w:lang w:val="cs-CZ"/>
              </w:rPr>
            </w:pPr>
            <w:r w:rsidRPr="00FA3168">
              <w:rPr>
                <w:lang w:val="cs-CZ"/>
              </w:rPr>
              <w:t>ZŠ Anežky České</w:t>
            </w:r>
          </w:p>
        </w:tc>
        <w:tc>
          <w:tcPr>
            <w:tcW w:w="4382" w:type="dxa"/>
            <w:vAlign w:val="center"/>
          </w:tcPr>
          <w:p w14:paraId="316C85C3" w14:textId="77777777" w:rsidR="00164E8D" w:rsidRPr="00FA3168" w:rsidRDefault="00164E8D" w:rsidP="0002739B">
            <w:pPr>
              <w:spacing w:before="120"/>
              <w:rPr>
                <w:lang w:val="cs-CZ"/>
              </w:rPr>
            </w:pPr>
            <w:r w:rsidRPr="00FA3168">
              <w:rPr>
                <w:lang w:val="cs-CZ"/>
              </w:rPr>
              <w:t>Anežky České 702/17, 400 07 Ústí nad Labem</w:t>
            </w:r>
          </w:p>
        </w:tc>
      </w:tr>
      <w:tr w:rsidR="00164E8D" w:rsidRPr="00FA3168" w14:paraId="5B2C5FFF" w14:textId="77777777" w:rsidTr="0002739B">
        <w:tc>
          <w:tcPr>
            <w:tcW w:w="709" w:type="dxa"/>
            <w:vAlign w:val="center"/>
          </w:tcPr>
          <w:p w14:paraId="5E1C6BEB" w14:textId="77777777" w:rsidR="00164E8D" w:rsidRPr="00FA3168" w:rsidRDefault="00164E8D" w:rsidP="0002739B">
            <w:pPr>
              <w:spacing w:before="120"/>
              <w:jc w:val="center"/>
              <w:rPr>
                <w:lang w:val="cs-CZ"/>
              </w:rPr>
            </w:pPr>
            <w:r w:rsidRPr="00FA3168">
              <w:rPr>
                <w:lang w:val="cs-CZ"/>
              </w:rPr>
              <w:t>8</w:t>
            </w:r>
          </w:p>
        </w:tc>
        <w:tc>
          <w:tcPr>
            <w:tcW w:w="3118" w:type="dxa"/>
            <w:vAlign w:val="center"/>
          </w:tcPr>
          <w:p w14:paraId="0364FC0E" w14:textId="77777777" w:rsidR="00164E8D" w:rsidRPr="00FA3168" w:rsidRDefault="00164E8D" w:rsidP="0002739B">
            <w:pPr>
              <w:spacing w:before="120"/>
              <w:rPr>
                <w:lang w:val="cs-CZ"/>
              </w:rPr>
            </w:pPr>
            <w:r w:rsidRPr="00FA3168">
              <w:rPr>
                <w:lang w:val="cs-CZ"/>
              </w:rPr>
              <w:t>ZŠ Pod Vodojemem</w:t>
            </w:r>
          </w:p>
        </w:tc>
        <w:tc>
          <w:tcPr>
            <w:tcW w:w="4382" w:type="dxa"/>
            <w:vAlign w:val="center"/>
          </w:tcPr>
          <w:p w14:paraId="542644DB" w14:textId="77777777" w:rsidR="00164E8D" w:rsidRPr="00FA3168" w:rsidRDefault="00164E8D" w:rsidP="0002739B">
            <w:pPr>
              <w:spacing w:before="120"/>
              <w:rPr>
                <w:lang w:val="cs-CZ"/>
              </w:rPr>
            </w:pPr>
            <w:r w:rsidRPr="00FA3168">
              <w:rPr>
                <w:lang w:val="cs-CZ"/>
              </w:rPr>
              <w:t>Pod Vodojemem 323/3a, 400 10 Ústí nad Labem</w:t>
            </w:r>
          </w:p>
        </w:tc>
      </w:tr>
      <w:tr w:rsidR="00164E8D" w:rsidRPr="00FA3168" w14:paraId="4EB6F5EC" w14:textId="77777777" w:rsidTr="0002739B">
        <w:tc>
          <w:tcPr>
            <w:tcW w:w="709" w:type="dxa"/>
            <w:vAlign w:val="center"/>
          </w:tcPr>
          <w:p w14:paraId="506B9CB1" w14:textId="77777777" w:rsidR="00164E8D" w:rsidRPr="00FA3168" w:rsidRDefault="00164E8D" w:rsidP="0002739B">
            <w:pPr>
              <w:spacing w:before="120"/>
              <w:jc w:val="center"/>
              <w:rPr>
                <w:lang w:val="cs-CZ"/>
              </w:rPr>
            </w:pPr>
            <w:r w:rsidRPr="00FA3168">
              <w:rPr>
                <w:lang w:val="cs-CZ"/>
              </w:rPr>
              <w:t>9</w:t>
            </w:r>
          </w:p>
        </w:tc>
        <w:tc>
          <w:tcPr>
            <w:tcW w:w="3118" w:type="dxa"/>
            <w:vAlign w:val="center"/>
          </w:tcPr>
          <w:p w14:paraId="4B671116" w14:textId="77777777" w:rsidR="00164E8D" w:rsidRPr="00FA3168" w:rsidRDefault="00164E8D" w:rsidP="0002739B">
            <w:pPr>
              <w:spacing w:before="120"/>
              <w:rPr>
                <w:lang w:val="cs-CZ"/>
              </w:rPr>
            </w:pPr>
            <w:r w:rsidRPr="00FA3168">
              <w:rPr>
                <w:lang w:val="cs-CZ"/>
              </w:rPr>
              <w:t>ZŠ Rabasova</w:t>
            </w:r>
          </w:p>
        </w:tc>
        <w:tc>
          <w:tcPr>
            <w:tcW w:w="4382" w:type="dxa"/>
            <w:vAlign w:val="center"/>
          </w:tcPr>
          <w:p w14:paraId="4C074A37" w14:textId="77777777" w:rsidR="00164E8D" w:rsidRPr="00FA3168" w:rsidRDefault="00164E8D" w:rsidP="0002739B">
            <w:pPr>
              <w:spacing w:before="120"/>
              <w:rPr>
                <w:lang w:val="cs-CZ"/>
              </w:rPr>
            </w:pPr>
            <w:r w:rsidRPr="00FA3168">
              <w:rPr>
                <w:lang w:val="cs-CZ"/>
              </w:rPr>
              <w:t>Rabasova 3282/3, 400 11 Ústí nad Labem</w:t>
            </w:r>
          </w:p>
        </w:tc>
      </w:tr>
      <w:tr w:rsidR="00164E8D" w:rsidRPr="00FA3168" w14:paraId="7CCE01F4" w14:textId="77777777" w:rsidTr="0002739B">
        <w:tc>
          <w:tcPr>
            <w:tcW w:w="709" w:type="dxa"/>
            <w:vAlign w:val="center"/>
          </w:tcPr>
          <w:p w14:paraId="5C0545AF" w14:textId="77777777" w:rsidR="00164E8D" w:rsidRPr="00FA3168" w:rsidRDefault="00164E8D" w:rsidP="0002739B">
            <w:pPr>
              <w:spacing w:before="120"/>
              <w:jc w:val="center"/>
              <w:rPr>
                <w:lang w:val="cs-CZ"/>
              </w:rPr>
            </w:pPr>
            <w:r w:rsidRPr="00FA3168">
              <w:rPr>
                <w:lang w:val="cs-CZ"/>
              </w:rPr>
              <w:t>10</w:t>
            </w:r>
          </w:p>
        </w:tc>
        <w:tc>
          <w:tcPr>
            <w:tcW w:w="3118" w:type="dxa"/>
            <w:vAlign w:val="center"/>
          </w:tcPr>
          <w:p w14:paraId="514F3A71" w14:textId="77777777" w:rsidR="00164E8D" w:rsidRPr="00FA3168" w:rsidRDefault="00164E8D" w:rsidP="0002739B">
            <w:pPr>
              <w:spacing w:before="120"/>
              <w:rPr>
                <w:lang w:val="cs-CZ"/>
              </w:rPr>
            </w:pPr>
            <w:r w:rsidRPr="00FA3168">
              <w:rPr>
                <w:lang w:val="cs-CZ"/>
              </w:rPr>
              <w:t>ZŠ Neštěmická</w:t>
            </w:r>
          </w:p>
        </w:tc>
        <w:tc>
          <w:tcPr>
            <w:tcW w:w="4382" w:type="dxa"/>
            <w:vAlign w:val="center"/>
          </w:tcPr>
          <w:p w14:paraId="6781E228" w14:textId="77777777" w:rsidR="00164E8D" w:rsidRPr="00FA3168" w:rsidRDefault="00164E8D" w:rsidP="0002739B">
            <w:pPr>
              <w:spacing w:before="120"/>
              <w:rPr>
                <w:lang w:val="cs-CZ"/>
              </w:rPr>
            </w:pPr>
            <w:r w:rsidRPr="00FA3168">
              <w:rPr>
                <w:lang w:val="cs-CZ"/>
              </w:rPr>
              <w:t>Neštěmická 787/38, 400 07 Ústí nad Labem</w:t>
            </w:r>
          </w:p>
        </w:tc>
      </w:tr>
      <w:tr w:rsidR="00164E8D" w:rsidRPr="00FA3168" w14:paraId="039737CB" w14:textId="77777777" w:rsidTr="0002739B">
        <w:tc>
          <w:tcPr>
            <w:tcW w:w="709" w:type="dxa"/>
            <w:vAlign w:val="center"/>
          </w:tcPr>
          <w:p w14:paraId="062DDD4A" w14:textId="5749C7B6" w:rsidR="00164E8D" w:rsidRPr="00FA3168" w:rsidRDefault="00164E8D" w:rsidP="0002739B">
            <w:pPr>
              <w:spacing w:before="120"/>
              <w:jc w:val="center"/>
              <w:rPr>
                <w:lang w:val="cs-CZ"/>
              </w:rPr>
            </w:pPr>
            <w:del w:id="217" w:author="Lucia Štrbová" w:date="2023-11-02T07:55:00Z">
              <w:r w:rsidRPr="00FA3168" w:rsidDel="000B2EA1">
                <w:rPr>
                  <w:lang w:val="cs-CZ"/>
                </w:rPr>
                <w:delText>11</w:delText>
              </w:r>
            </w:del>
          </w:p>
        </w:tc>
        <w:tc>
          <w:tcPr>
            <w:tcW w:w="3118" w:type="dxa"/>
            <w:vAlign w:val="center"/>
          </w:tcPr>
          <w:p w14:paraId="288F05E0" w14:textId="33B58F5E" w:rsidR="00164E8D" w:rsidRPr="00FA3168" w:rsidRDefault="00164E8D" w:rsidP="0002739B">
            <w:pPr>
              <w:spacing w:before="120"/>
              <w:rPr>
                <w:lang w:val="cs-CZ"/>
              </w:rPr>
            </w:pPr>
            <w:del w:id="218" w:author="Lucia Štrbová" w:date="2023-11-02T07:55:00Z">
              <w:r w:rsidRPr="00FA3168" w:rsidDel="000B2EA1">
                <w:rPr>
                  <w:lang w:val="cs-CZ"/>
                </w:rPr>
                <w:delText>Dům kultury</w:delText>
              </w:r>
            </w:del>
          </w:p>
        </w:tc>
        <w:tc>
          <w:tcPr>
            <w:tcW w:w="4382" w:type="dxa"/>
            <w:vAlign w:val="center"/>
          </w:tcPr>
          <w:p w14:paraId="11E11960" w14:textId="080B4728" w:rsidR="00164E8D" w:rsidRPr="00FA3168" w:rsidRDefault="00164E8D" w:rsidP="0002739B">
            <w:pPr>
              <w:spacing w:before="120"/>
              <w:rPr>
                <w:lang w:val="cs-CZ"/>
              </w:rPr>
            </w:pPr>
            <w:del w:id="219" w:author="Lucia Štrbová" w:date="2023-11-02T07:55:00Z">
              <w:r w:rsidRPr="00FA3168" w:rsidDel="000B2EA1">
                <w:rPr>
                  <w:lang w:val="cs-CZ"/>
                </w:rPr>
                <w:delText>Velká Hradební 1025/19, 400 01 Ústí nad Labem</w:delText>
              </w:r>
            </w:del>
          </w:p>
        </w:tc>
      </w:tr>
      <w:tr w:rsidR="00164E8D" w:rsidRPr="00FA3168" w14:paraId="35BB906E" w14:textId="77777777" w:rsidTr="0002739B">
        <w:tc>
          <w:tcPr>
            <w:tcW w:w="709" w:type="dxa"/>
            <w:vAlign w:val="center"/>
          </w:tcPr>
          <w:p w14:paraId="5B4417E6" w14:textId="77777777" w:rsidR="00164E8D" w:rsidRPr="00FA3168" w:rsidRDefault="00164E8D" w:rsidP="0002739B">
            <w:pPr>
              <w:spacing w:before="120"/>
              <w:jc w:val="center"/>
              <w:rPr>
                <w:lang w:val="cs-CZ"/>
              </w:rPr>
            </w:pPr>
            <w:r w:rsidRPr="00FA3168">
              <w:rPr>
                <w:lang w:val="cs-CZ"/>
              </w:rPr>
              <w:t>12</w:t>
            </w:r>
          </w:p>
        </w:tc>
        <w:tc>
          <w:tcPr>
            <w:tcW w:w="3118" w:type="dxa"/>
            <w:vAlign w:val="center"/>
          </w:tcPr>
          <w:p w14:paraId="5E55B263" w14:textId="77777777" w:rsidR="00164E8D" w:rsidRPr="00FA3168" w:rsidRDefault="00164E8D" w:rsidP="0002739B">
            <w:pPr>
              <w:spacing w:before="120"/>
              <w:rPr>
                <w:lang w:val="cs-CZ"/>
              </w:rPr>
            </w:pPr>
            <w:r w:rsidRPr="00FA3168">
              <w:rPr>
                <w:lang w:val="cs-CZ"/>
              </w:rPr>
              <w:t>Magistrát</w:t>
            </w:r>
          </w:p>
        </w:tc>
        <w:tc>
          <w:tcPr>
            <w:tcW w:w="4382" w:type="dxa"/>
            <w:vAlign w:val="center"/>
          </w:tcPr>
          <w:p w14:paraId="18A96605" w14:textId="77777777" w:rsidR="00164E8D" w:rsidRPr="00FA3168" w:rsidRDefault="00164E8D" w:rsidP="0002739B">
            <w:pPr>
              <w:spacing w:before="120"/>
              <w:rPr>
                <w:lang w:val="cs-CZ"/>
              </w:rPr>
            </w:pPr>
            <w:r w:rsidRPr="00FA3168">
              <w:rPr>
                <w:lang w:val="cs-CZ"/>
              </w:rPr>
              <w:t>Velká Hradební 2336/8, 400 01 Ústí nad Labem</w:t>
            </w:r>
          </w:p>
        </w:tc>
      </w:tr>
    </w:tbl>
    <w:p w14:paraId="072178D8" w14:textId="77777777" w:rsidR="00164E8D" w:rsidRPr="00FA3168" w:rsidRDefault="00164E8D" w:rsidP="00164E8D">
      <w:pPr>
        <w:rPr>
          <w:lang w:val="cs-CZ"/>
        </w:rPr>
      </w:pPr>
    </w:p>
    <w:p w14:paraId="512FBAD5" w14:textId="4BFD635D" w:rsidR="006F1697" w:rsidRPr="00FA3168" w:rsidRDefault="006F1697" w:rsidP="0039020A">
      <w:pPr>
        <w:pStyle w:val="Nadpis4"/>
        <w:rPr>
          <w:lang w:val="cs-CZ"/>
        </w:rPr>
      </w:pPr>
      <w:r w:rsidRPr="00FA3168">
        <w:rPr>
          <w:lang w:val="cs-CZ"/>
        </w:rPr>
        <w:t xml:space="preserve">Bližší specifikaci objektů, které jsou místem plnění veřejné zakázky, obsahují přílohy této části zadávací dokumentace. </w:t>
      </w:r>
    </w:p>
    <w:p w14:paraId="404C2823" w14:textId="7BB7B011" w:rsidR="00A06D18" w:rsidRPr="00593EA8" w:rsidRDefault="00B475D2" w:rsidP="0039020A">
      <w:pPr>
        <w:pStyle w:val="Nadpis4"/>
        <w:rPr>
          <w:lang w:val="cs-CZ"/>
        </w:rPr>
      </w:pPr>
      <w:r>
        <w:rPr>
          <w:lang w:val="cs-CZ"/>
        </w:rPr>
        <w:t>Při</w:t>
      </w:r>
      <w:r w:rsidR="000647AB" w:rsidRPr="00593EA8">
        <w:rPr>
          <w:lang w:val="cs-CZ"/>
        </w:rPr>
        <w:t xml:space="preserve"> návrhu harmonogramu </w:t>
      </w:r>
      <w:r w:rsidR="00057C7E" w:rsidRPr="00593EA8">
        <w:rPr>
          <w:lang w:val="cs-CZ"/>
        </w:rPr>
        <w:t xml:space="preserve">realizace smlouvy </w:t>
      </w:r>
      <w:r>
        <w:rPr>
          <w:lang w:val="cs-CZ"/>
        </w:rPr>
        <w:t xml:space="preserve">bude účastník </w:t>
      </w:r>
      <w:r w:rsidR="000647AB" w:rsidRPr="00593EA8">
        <w:rPr>
          <w:lang w:val="cs-CZ"/>
        </w:rPr>
        <w:t>vycházet z</w:t>
      </w:r>
      <w:r>
        <w:rPr>
          <w:lang w:val="cs-CZ"/>
        </w:rPr>
        <w:t> </w:t>
      </w:r>
      <w:r w:rsidR="000647AB" w:rsidRPr="00593EA8">
        <w:rPr>
          <w:lang w:val="cs-CZ"/>
        </w:rPr>
        <w:t>předpokladu</w:t>
      </w:r>
      <w:r>
        <w:rPr>
          <w:lang w:val="cs-CZ"/>
        </w:rPr>
        <w:t xml:space="preserve"> </w:t>
      </w:r>
      <w:r w:rsidRPr="00EE739C">
        <w:rPr>
          <w:lang w:val="cs-CZ"/>
        </w:rPr>
        <w:t>následujících etap / milní</w:t>
      </w:r>
      <w:r w:rsidR="00D51072" w:rsidRPr="009E6DD5">
        <w:rPr>
          <w:lang w:val="cs-CZ"/>
        </w:rPr>
        <w:t>k</w:t>
      </w:r>
      <w:r w:rsidR="00D51072" w:rsidRPr="00593EA8">
        <w:rPr>
          <w:lang w:val="cs-CZ"/>
        </w:rPr>
        <w:t>ů</w:t>
      </w:r>
      <w:r w:rsidR="00D51072">
        <w:rPr>
          <w:lang w:val="cs-CZ"/>
        </w:rPr>
        <w:t xml:space="preserve"> (v</w:t>
      </w:r>
      <w:r w:rsidR="00D51072" w:rsidRPr="00EE739C">
        <w:rPr>
          <w:lang w:val="cs-CZ"/>
        </w:rPr>
        <w:t> návrhu harmonogramu realizace smlouvy zároveň účastník identifikuje, zda je realizace opatření za daných okolností možná, resp. identifikuje, zda si realizace opatření vyžaduje dobu delší nebo naopak, jestli je možné dobu realizace opatření zkrátit)</w:t>
      </w:r>
      <w:r w:rsidR="00A06D18" w:rsidRPr="00593EA8">
        <w:rPr>
          <w:lang w:val="cs-CZ"/>
        </w:rPr>
        <w:t>:</w:t>
      </w:r>
    </w:p>
    <w:p w14:paraId="44AC9850" w14:textId="77777777" w:rsidR="00A06D18" w:rsidRPr="00593EA8" w:rsidRDefault="00A06D18" w:rsidP="00116871">
      <w:pPr>
        <w:pStyle w:val="Nadpis5"/>
      </w:pPr>
      <w:r w:rsidRPr="00593EA8">
        <w:t>Zpracování předběžné zprávy do 60 dnů od nabytí účinnosti smlouvy;</w:t>
      </w:r>
    </w:p>
    <w:p w14:paraId="2C5C077C" w14:textId="4994DBF2" w:rsidR="00A06D18" w:rsidRPr="00593EA8" w:rsidRDefault="00A06D18" w:rsidP="00116871">
      <w:pPr>
        <w:pStyle w:val="Nadpis5"/>
      </w:pPr>
      <w:r w:rsidRPr="00593EA8">
        <w:t xml:space="preserve">Přípravné práce a projektování </w:t>
      </w:r>
      <w:r w:rsidR="00F450AE" w:rsidRPr="00593EA8">
        <w:t xml:space="preserve">– návrh milníku stanoví </w:t>
      </w:r>
      <w:r w:rsidR="00B40E33" w:rsidRPr="00593EA8">
        <w:t>účastník</w:t>
      </w:r>
      <w:r w:rsidRPr="00593EA8">
        <w:t>;</w:t>
      </w:r>
    </w:p>
    <w:p w14:paraId="6197F264" w14:textId="2E6E0F34" w:rsidR="00A06D18" w:rsidRPr="00593EA8" w:rsidRDefault="00A06D18" w:rsidP="00116871">
      <w:pPr>
        <w:pStyle w:val="Nadpis5"/>
      </w:pPr>
      <w:r w:rsidRPr="00593EA8">
        <w:t>Vlastní realizace opatření do</w:t>
      </w:r>
      <w:r w:rsidR="00E34CC6" w:rsidRPr="00593EA8">
        <w:t xml:space="preserve"> termínu stanoveného </w:t>
      </w:r>
      <w:r w:rsidR="00B40E33" w:rsidRPr="00593EA8">
        <w:t>účastníkem</w:t>
      </w:r>
      <w:r w:rsidR="004548FB">
        <w:t xml:space="preserve"> </w:t>
      </w:r>
      <w:r w:rsidR="000442C0">
        <w:t>-</w:t>
      </w:r>
      <w:r w:rsidR="004548FB">
        <w:t xml:space="preserve"> </w:t>
      </w:r>
      <w:r w:rsidR="000442C0" w:rsidRPr="00B42A18">
        <w:t>návrh milníku stanoví účastník</w:t>
      </w:r>
      <w:r w:rsidRPr="00593EA8">
        <w:t>;</w:t>
      </w:r>
    </w:p>
    <w:p w14:paraId="1D3AD812" w14:textId="49A46398" w:rsidR="00A06D18" w:rsidRPr="00593EA8" w:rsidRDefault="00A06D18" w:rsidP="00116871">
      <w:pPr>
        <w:pStyle w:val="Nadpis5"/>
      </w:pPr>
      <w:r w:rsidRPr="00593EA8">
        <w:t xml:space="preserve">Období garance, sledování úspor a výkon energetického managementu po dobu </w:t>
      </w:r>
      <w:r w:rsidR="00FE26DE" w:rsidRPr="00593EA8">
        <w:t>12 let od převzetí opatření</w:t>
      </w:r>
      <w:r w:rsidRPr="00593EA8">
        <w:t>.</w:t>
      </w:r>
    </w:p>
    <w:p w14:paraId="5E71EB61" w14:textId="2C99B5A4" w:rsidR="00593EA8" w:rsidRDefault="00593EA8" w:rsidP="0039020A">
      <w:pPr>
        <w:pStyle w:val="Nadpis4"/>
        <w:rPr>
          <w:lang w:val="cs-CZ"/>
        </w:rPr>
      </w:pPr>
      <w:r w:rsidRPr="00D23B27">
        <w:rPr>
          <w:lang w:val="cs-CZ"/>
        </w:rPr>
        <w:t>Dle podmínek k p</w:t>
      </w:r>
      <w:r w:rsidRPr="00C2077E">
        <w:rPr>
          <w:lang w:val="cs-CZ"/>
        </w:rPr>
        <w:t xml:space="preserve">oskytnutí Dotace musí být realizace </w:t>
      </w:r>
      <w:r w:rsidRPr="00693C4F">
        <w:rPr>
          <w:lang w:val="cs-CZ"/>
        </w:rPr>
        <w:t xml:space="preserve">opatření dokončena nejpozději do 31.12.2025. </w:t>
      </w:r>
      <w:r w:rsidRPr="00B42A18">
        <w:rPr>
          <w:lang w:val="cs-CZ"/>
        </w:rPr>
        <w:t xml:space="preserve">V případě, že se zejména s ohledem na trvání procesu zadávaní zakázky a návrhy harmonogramů účastníků stane realizace opatření v stanovené lhůtě do </w:t>
      </w:r>
      <w:r w:rsidRPr="00E860CE">
        <w:rPr>
          <w:lang w:val="cs-CZ"/>
        </w:rPr>
        <w:t>31.12.2025</w:t>
      </w:r>
      <w:r w:rsidRPr="00D23B27">
        <w:rPr>
          <w:lang w:val="cs-CZ"/>
        </w:rPr>
        <w:t xml:space="preserve"> </w:t>
      </w:r>
      <w:r w:rsidRPr="00B42A18">
        <w:rPr>
          <w:lang w:val="cs-CZ"/>
        </w:rPr>
        <w:t>technicky neproveditelná (co může způsobit zamítnutí poskytnutí Dotace), zadavatel si vyhrazuje možnost zrušit postup zadáv</w:t>
      </w:r>
      <w:r w:rsidR="004548FB">
        <w:rPr>
          <w:lang w:val="cs-CZ"/>
        </w:rPr>
        <w:t>á</w:t>
      </w:r>
      <w:r w:rsidRPr="00B42A18">
        <w:rPr>
          <w:lang w:val="cs-CZ"/>
        </w:rPr>
        <w:t>ní zakázky podle § 127 odst. 2 ZZVZ</w:t>
      </w:r>
      <w:r>
        <w:rPr>
          <w:lang w:val="cs-CZ"/>
        </w:rPr>
        <w:t>.</w:t>
      </w:r>
    </w:p>
    <w:p w14:paraId="6B6B9231" w14:textId="1FC344C1" w:rsidR="00F41F9B" w:rsidRPr="00D23B27" w:rsidRDefault="00F41F9B" w:rsidP="0039020A">
      <w:pPr>
        <w:pStyle w:val="Nadpis4"/>
        <w:rPr>
          <w:lang w:val="cs-CZ"/>
        </w:rPr>
      </w:pPr>
      <w:r w:rsidRPr="00FA3168">
        <w:rPr>
          <w:lang w:val="cs-CZ"/>
        </w:rPr>
        <w:t xml:space="preserve">Zadavatel upozorňuje dodavatele na nutnost zajištění zásobování energií po celou dobu realizace úsporných a dalších opatření, tj. nesmí dojít k přerušení či omezení dodávky bez předchozí dohody se </w:t>
      </w:r>
      <w:r w:rsidRPr="00E860CE">
        <w:rPr>
          <w:lang w:val="cs-CZ"/>
        </w:rPr>
        <w:t>Zadavatelem.</w:t>
      </w:r>
    </w:p>
    <w:p w14:paraId="194CF042" w14:textId="610B1F5C" w:rsidR="00A00F1B" w:rsidRPr="00FA3168" w:rsidRDefault="00A00F1B" w:rsidP="00FE0307">
      <w:pPr>
        <w:pStyle w:val="Nadpis3"/>
      </w:pPr>
      <w:bookmarkStart w:id="220" w:name="_Toc117599191"/>
      <w:r w:rsidRPr="00FA3168">
        <w:t>Další požadavky na realizaci předmětu veřejné zakázky</w:t>
      </w:r>
      <w:bookmarkEnd w:id="220"/>
    </w:p>
    <w:p w14:paraId="55EAAFAE" w14:textId="03786ECD" w:rsidR="00376310" w:rsidRDefault="00A00F1B" w:rsidP="0039020A">
      <w:pPr>
        <w:pStyle w:val="Nadpis4"/>
        <w:rPr>
          <w:lang w:val="cs-CZ"/>
        </w:rPr>
      </w:pPr>
      <w:r w:rsidRPr="00FA3168">
        <w:rPr>
          <w:lang w:val="cs-CZ"/>
        </w:rPr>
        <w:t>Podrobný obsah realizace předmětu veřejné zakázky a podmínky poskytování souvisejícího zboží, služeb a stavebních prací jsou specifikovány v návrhu smlouvy uvedeném v Příloze D1</w:t>
      </w:r>
      <w:r w:rsidR="00F41F9B" w:rsidRPr="00FA3168">
        <w:rPr>
          <w:lang w:val="cs-CZ"/>
        </w:rPr>
        <w:t>A a D1B</w:t>
      </w:r>
      <w:r w:rsidRPr="00FA3168">
        <w:rPr>
          <w:lang w:val="cs-CZ"/>
        </w:rPr>
        <w:t xml:space="preserve"> </w:t>
      </w:r>
      <w:r w:rsidR="00D032D6" w:rsidRPr="00FA3168">
        <w:rPr>
          <w:lang w:val="cs-CZ"/>
        </w:rPr>
        <w:t>této zadávací dokumentace</w:t>
      </w:r>
      <w:r w:rsidRPr="00FA3168">
        <w:rPr>
          <w:lang w:val="cs-CZ"/>
        </w:rPr>
        <w:t xml:space="preserve">. Zadavatel považuje všechny obchodní podmínky za součást předmětu </w:t>
      </w:r>
      <w:r w:rsidR="00D032D6" w:rsidRPr="00FA3168">
        <w:rPr>
          <w:lang w:val="cs-CZ"/>
        </w:rPr>
        <w:t xml:space="preserve">veřejné </w:t>
      </w:r>
      <w:r w:rsidRPr="00FA3168">
        <w:rPr>
          <w:lang w:val="cs-CZ"/>
        </w:rPr>
        <w:t>zakázky (upravující způsob jeho realizace).</w:t>
      </w:r>
    </w:p>
    <w:p w14:paraId="3E3F4E8B" w14:textId="77777777" w:rsidR="00376310" w:rsidRDefault="00376310">
      <w:pPr>
        <w:spacing w:after="160"/>
        <w:jc w:val="left"/>
        <w:rPr>
          <w:rFonts w:cs="Arial"/>
          <w:szCs w:val="20"/>
          <w:lang w:val="cs-CZ"/>
        </w:rPr>
      </w:pPr>
      <w:r>
        <w:rPr>
          <w:lang w:val="cs-CZ"/>
        </w:rPr>
        <w:br w:type="page"/>
      </w:r>
    </w:p>
    <w:p w14:paraId="6DC20EAC" w14:textId="2BAEEA27" w:rsidR="003F0C2B" w:rsidRPr="00FA3168" w:rsidRDefault="00D032D6" w:rsidP="00950E8C">
      <w:pPr>
        <w:rPr>
          <w:rFonts w:eastAsiaTheme="majorEastAsia" w:cs="Arial"/>
          <w:b/>
          <w:szCs w:val="20"/>
          <w:lang w:val="cs-CZ"/>
        </w:rPr>
      </w:pPr>
      <w:r w:rsidRPr="00FA3168">
        <w:rPr>
          <w:rFonts w:eastAsiaTheme="majorEastAsia" w:cs="Arial"/>
          <w:b/>
          <w:szCs w:val="20"/>
          <w:lang w:val="cs-CZ"/>
        </w:rPr>
        <w:lastRenderedPageBreak/>
        <w:t>Přílohy Části B.</w:t>
      </w:r>
      <w:r w:rsidR="003F0C2B" w:rsidRPr="00FA3168">
        <w:rPr>
          <w:rFonts w:eastAsiaTheme="majorEastAsia" w:cs="Arial"/>
          <w:b/>
          <w:szCs w:val="20"/>
          <w:lang w:val="cs-CZ"/>
        </w:rPr>
        <w:t xml:space="preserve"> </w:t>
      </w:r>
      <w:r w:rsidRPr="00FA3168">
        <w:rPr>
          <w:rFonts w:eastAsiaTheme="majorEastAsia" w:cs="Arial"/>
          <w:b/>
          <w:szCs w:val="20"/>
          <w:lang w:val="cs-CZ"/>
        </w:rPr>
        <w:t>Zadávací dokumentace</w:t>
      </w:r>
    </w:p>
    <w:p w14:paraId="1A2131E7" w14:textId="77777777" w:rsidR="00510610" w:rsidRPr="00485F5E" w:rsidRDefault="00510610" w:rsidP="0039020A">
      <w:pPr>
        <w:pStyle w:val="Nadpis4"/>
        <w:numPr>
          <w:ilvl w:val="0"/>
          <w:numId w:val="0"/>
        </w:numPr>
        <w:ind w:left="709"/>
        <w:rPr>
          <w:lang w:val="cs-CZ"/>
        </w:rPr>
      </w:pPr>
    </w:p>
    <w:p w14:paraId="7433ACF2" w14:textId="77777777" w:rsidR="00453636" w:rsidRPr="00B06649" w:rsidRDefault="00453636" w:rsidP="003327DF">
      <w:pPr>
        <w:widowControl w:val="0"/>
        <w:ind w:left="1985" w:hanging="1276"/>
        <w:rPr>
          <w:rFonts w:cs="Arial"/>
          <w:szCs w:val="20"/>
          <w:lang w:val="cs-CZ"/>
        </w:rPr>
      </w:pPr>
      <w:r w:rsidRPr="00485F5E">
        <w:rPr>
          <w:rFonts w:cs="Arial"/>
          <w:szCs w:val="20"/>
          <w:lang w:val="cs-CZ"/>
        </w:rPr>
        <w:t>Příloha B1</w:t>
      </w:r>
      <w:r>
        <w:rPr>
          <w:rFonts w:cs="Arial"/>
          <w:szCs w:val="20"/>
          <w:lang w:val="cs-CZ"/>
        </w:rPr>
        <w:t>A</w:t>
      </w:r>
      <w:r w:rsidRPr="00485F5E">
        <w:rPr>
          <w:rFonts w:cs="Arial"/>
          <w:szCs w:val="20"/>
          <w:lang w:val="cs-CZ"/>
        </w:rPr>
        <w:tab/>
      </w:r>
      <w:r w:rsidRPr="00B06649">
        <w:rPr>
          <w:rFonts w:cs="Arial"/>
          <w:szCs w:val="20"/>
          <w:lang w:val="cs-CZ"/>
        </w:rPr>
        <w:t>Referenční spotřeby a náklady</w:t>
      </w:r>
    </w:p>
    <w:p w14:paraId="7D7EC5A8" w14:textId="77777777" w:rsidR="00453636" w:rsidRPr="00B06649" w:rsidRDefault="00453636" w:rsidP="003327DF">
      <w:pPr>
        <w:widowControl w:val="0"/>
        <w:ind w:left="1985" w:hanging="1276"/>
        <w:rPr>
          <w:rFonts w:cs="Arial"/>
          <w:szCs w:val="20"/>
          <w:lang w:val="cs-CZ"/>
        </w:rPr>
      </w:pPr>
      <w:r w:rsidRPr="00B06649">
        <w:rPr>
          <w:rFonts w:cs="Arial"/>
          <w:szCs w:val="20"/>
          <w:lang w:val="cs-CZ"/>
        </w:rPr>
        <w:t>Příloha B1B</w:t>
      </w:r>
      <w:r w:rsidRPr="00B06649">
        <w:rPr>
          <w:rFonts w:cs="Arial"/>
          <w:szCs w:val="20"/>
          <w:lang w:val="cs-CZ"/>
        </w:rPr>
        <w:tab/>
        <w:t>Faktury 2017 - 2020</w:t>
      </w:r>
    </w:p>
    <w:p w14:paraId="3EEF0649" w14:textId="77777777" w:rsidR="00453636" w:rsidRDefault="00453636" w:rsidP="003327DF">
      <w:pPr>
        <w:widowControl w:val="0"/>
        <w:ind w:left="1985" w:hanging="1276"/>
        <w:rPr>
          <w:rFonts w:cs="Arial"/>
          <w:szCs w:val="20"/>
          <w:lang w:val="cs-CZ"/>
        </w:rPr>
      </w:pPr>
      <w:r w:rsidRPr="00B06649">
        <w:rPr>
          <w:rFonts w:cs="Arial"/>
          <w:szCs w:val="20"/>
          <w:lang w:val="cs-CZ"/>
        </w:rPr>
        <w:t>Příloha B2</w:t>
      </w:r>
      <w:r w:rsidRPr="00B06649">
        <w:rPr>
          <w:rFonts w:cs="Arial"/>
          <w:szCs w:val="20"/>
          <w:lang w:val="cs-CZ"/>
        </w:rPr>
        <w:tab/>
        <w:t>Popis stávajícího stavu</w:t>
      </w:r>
    </w:p>
    <w:p w14:paraId="72D0E4F3" w14:textId="205DD3EA" w:rsidR="00453636" w:rsidRDefault="00453636" w:rsidP="003327DF">
      <w:pPr>
        <w:widowControl w:val="0"/>
        <w:ind w:left="1985" w:hanging="1276"/>
        <w:rPr>
          <w:rFonts w:cs="Arial"/>
          <w:szCs w:val="20"/>
          <w:lang w:val="cs-CZ"/>
        </w:rPr>
      </w:pPr>
      <w:r w:rsidRPr="00106004">
        <w:rPr>
          <w:rFonts w:cs="Arial"/>
          <w:szCs w:val="20"/>
          <w:lang w:val="cs-CZ"/>
        </w:rPr>
        <w:t>Příloha B</w:t>
      </w:r>
      <w:r>
        <w:rPr>
          <w:rFonts w:cs="Arial"/>
          <w:szCs w:val="20"/>
          <w:lang w:val="cs-CZ"/>
        </w:rPr>
        <w:t>3</w:t>
      </w:r>
      <w:r w:rsidRPr="00106004">
        <w:rPr>
          <w:rFonts w:cs="Arial"/>
          <w:szCs w:val="20"/>
          <w:lang w:val="cs-CZ"/>
        </w:rPr>
        <w:tab/>
      </w:r>
      <w:r w:rsidRPr="00B6166C">
        <w:rPr>
          <w:rFonts w:cs="Arial"/>
          <w:szCs w:val="20"/>
          <w:lang w:val="cs-CZ"/>
        </w:rPr>
        <w:t>Požadavky zad</w:t>
      </w:r>
      <w:r>
        <w:rPr>
          <w:rFonts w:cs="Arial"/>
          <w:szCs w:val="20"/>
          <w:lang w:val="cs-CZ"/>
        </w:rPr>
        <w:t>a</w:t>
      </w:r>
      <w:r w:rsidRPr="00B6166C">
        <w:rPr>
          <w:rFonts w:cs="Arial"/>
          <w:szCs w:val="20"/>
          <w:lang w:val="cs-CZ"/>
        </w:rPr>
        <w:t>vatele a navrhov</w:t>
      </w:r>
      <w:r w:rsidR="004548FB">
        <w:rPr>
          <w:rFonts w:cs="Arial"/>
          <w:szCs w:val="20"/>
          <w:lang w:val="cs-CZ"/>
        </w:rPr>
        <w:t>a</w:t>
      </w:r>
      <w:r w:rsidRPr="00B6166C">
        <w:rPr>
          <w:rFonts w:cs="Arial"/>
          <w:szCs w:val="20"/>
          <w:lang w:val="cs-CZ"/>
        </w:rPr>
        <w:t>n</w:t>
      </w:r>
      <w:r w:rsidR="004548FB">
        <w:rPr>
          <w:rFonts w:cs="Arial"/>
          <w:szCs w:val="20"/>
          <w:lang w:val="cs-CZ"/>
        </w:rPr>
        <w:t>á</w:t>
      </w:r>
      <w:r w:rsidRPr="00B6166C">
        <w:rPr>
          <w:rFonts w:cs="Arial"/>
          <w:szCs w:val="20"/>
          <w:lang w:val="cs-CZ"/>
        </w:rPr>
        <w:t xml:space="preserve"> energeticky </w:t>
      </w:r>
      <w:r>
        <w:rPr>
          <w:rFonts w:cs="Arial"/>
          <w:szCs w:val="20"/>
          <w:lang w:val="cs-CZ"/>
        </w:rPr>
        <w:t>ú</w:t>
      </w:r>
      <w:r w:rsidRPr="00B6166C">
        <w:rPr>
          <w:rFonts w:cs="Arial"/>
          <w:szCs w:val="20"/>
          <w:lang w:val="cs-CZ"/>
        </w:rPr>
        <w:t>sporn</w:t>
      </w:r>
      <w:r>
        <w:rPr>
          <w:rFonts w:cs="Arial"/>
          <w:szCs w:val="20"/>
          <w:lang w:val="cs-CZ"/>
        </w:rPr>
        <w:t>á</w:t>
      </w:r>
      <w:r w:rsidRPr="00B6166C">
        <w:rPr>
          <w:rFonts w:cs="Arial"/>
          <w:szCs w:val="20"/>
          <w:lang w:val="cs-CZ"/>
        </w:rPr>
        <w:t xml:space="preserve"> opat</w:t>
      </w:r>
      <w:r>
        <w:rPr>
          <w:rFonts w:cs="Arial"/>
          <w:szCs w:val="20"/>
          <w:lang w:val="cs-CZ"/>
        </w:rPr>
        <w:t>ř</w:t>
      </w:r>
      <w:r w:rsidRPr="00B6166C">
        <w:rPr>
          <w:rFonts w:cs="Arial"/>
          <w:szCs w:val="20"/>
          <w:lang w:val="cs-CZ"/>
        </w:rPr>
        <w:t>en</w:t>
      </w:r>
      <w:r>
        <w:rPr>
          <w:rFonts w:cs="Arial"/>
          <w:szCs w:val="20"/>
          <w:lang w:val="cs-CZ"/>
        </w:rPr>
        <w:t>í</w:t>
      </w:r>
    </w:p>
    <w:p w14:paraId="7F2796AB" w14:textId="2EC0FD2F" w:rsidR="00C44BF3" w:rsidRPr="00E97726" w:rsidRDefault="00C44BF3" w:rsidP="003327DF">
      <w:pPr>
        <w:widowControl w:val="0"/>
        <w:ind w:left="1985" w:hanging="1276"/>
        <w:rPr>
          <w:rFonts w:cs="Arial"/>
          <w:szCs w:val="20"/>
          <w:lang w:val="cs-CZ"/>
        </w:rPr>
      </w:pPr>
      <w:r w:rsidRPr="00106004">
        <w:rPr>
          <w:rFonts w:cs="Arial"/>
          <w:szCs w:val="20"/>
          <w:lang w:val="cs-CZ"/>
        </w:rPr>
        <w:t>Příloha B</w:t>
      </w:r>
      <w:r>
        <w:rPr>
          <w:rFonts w:cs="Arial"/>
          <w:szCs w:val="20"/>
          <w:lang w:val="cs-CZ"/>
        </w:rPr>
        <w:t>4A</w:t>
      </w:r>
      <w:r w:rsidRPr="00106004">
        <w:rPr>
          <w:rFonts w:cs="Arial"/>
          <w:szCs w:val="20"/>
          <w:lang w:val="cs-CZ"/>
        </w:rPr>
        <w:tab/>
      </w:r>
      <w:r w:rsidRPr="00B6166C">
        <w:rPr>
          <w:rFonts w:cs="Arial"/>
          <w:szCs w:val="20"/>
          <w:lang w:val="cs-CZ"/>
        </w:rPr>
        <w:t>Osvětlení</w:t>
      </w:r>
      <w:r>
        <w:rPr>
          <w:rFonts w:cs="Arial"/>
          <w:szCs w:val="20"/>
          <w:lang w:val="cs-CZ"/>
        </w:rPr>
        <w:t xml:space="preserve"> </w:t>
      </w:r>
      <w:r w:rsidR="004548FB">
        <w:rPr>
          <w:rFonts w:cs="Arial"/>
          <w:szCs w:val="20"/>
          <w:lang w:val="cs-CZ"/>
        </w:rPr>
        <w:t xml:space="preserve">- </w:t>
      </w:r>
      <w:r w:rsidRPr="00E97726">
        <w:rPr>
          <w:rFonts w:cs="Arial"/>
          <w:szCs w:val="20"/>
          <w:lang w:val="cs-CZ"/>
        </w:rPr>
        <w:t xml:space="preserve">specifikace a provozní hodiny </w:t>
      </w:r>
    </w:p>
    <w:p w14:paraId="2DA2E8AD" w14:textId="77777777" w:rsidR="00C44BF3" w:rsidRDefault="00C44BF3" w:rsidP="003327DF">
      <w:pPr>
        <w:widowControl w:val="0"/>
        <w:ind w:left="1985" w:hanging="1276"/>
        <w:rPr>
          <w:rFonts w:cs="Arial"/>
          <w:szCs w:val="20"/>
          <w:lang w:val="cs-CZ"/>
        </w:rPr>
      </w:pPr>
      <w:r w:rsidRPr="00106004">
        <w:rPr>
          <w:rFonts w:cs="Arial"/>
          <w:szCs w:val="20"/>
          <w:lang w:val="cs-CZ"/>
        </w:rPr>
        <w:t>Příloha B</w:t>
      </w:r>
      <w:r>
        <w:rPr>
          <w:rFonts w:cs="Arial"/>
          <w:szCs w:val="20"/>
          <w:lang w:val="cs-CZ"/>
        </w:rPr>
        <w:t>4B</w:t>
      </w:r>
      <w:r w:rsidRPr="00106004">
        <w:rPr>
          <w:rFonts w:cs="Arial"/>
          <w:szCs w:val="20"/>
          <w:lang w:val="cs-CZ"/>
        </w:rPr>
        <w:tab/>
      </w:r>
      <w:r w:rsidRPr="00E97726">
        <w:rPr>
          <w:rFonts w:cs="Arial"/>
          <w:szCs w:val="20"/>
          <w:lang w:val="cs-CZ"/>
        </w:rPr>
        <w:t>Stavební opatření a jejich parametry</w:t>
      </w:r>
    </w:p>
    <w:p w14:paraId="5DC50791" w14:textId="77777777" w:rsidR="00C44BF3" w:rsidRDefault="00C44BF3" w:rsidP="003327DF">
      <w:pPr>
        <w:widowControl w:val="0"/>
        <w:ind w:left="1985" w:hanging="1276"/>
        <w:rPr>
          <w:rFonts w:cs="Arial"/>
          <w:szCs w:val="20"/>
          <w:lang w:val="cs-CZ"/>
        </w:rPr>
      </w:pPr>
      <w:r w:rsidRPr="00106004">
        <w:rPr>
          <w:rFonts w:cs="Arial"/>
          <w:szCs w:val="20"/>
          <w:lang w:val="cs-CZ"/>
        </w:rPr>
        <w:t>Příloha B</w:t>
      </w:r>
      <w:r>
        <w:rPr>
          <w:rFonts w:cs="Arial"/>
          <w:szCs w:val="20"/>
          <w:lang w:val="cs-CZ"/>
        </w:rPr>
        <w:t>4C</w:t>
      </w:r>
      <w:r w:rsidRPr="00106004">
        <w:rPr>
          <w:rFonts w:cs="Arial"/>
          <w:szCs w:val="20"/>
          <w:lang w:val="cs-CZ"/>
        </w:rPr>
        <w:tab/>
      </w:r>
      <w:r w:rsidRPr="00E97726">
        <w:rPr>
          <w:rFonts w:cs="Arial"/>
          <w:szCs w:val="20"/>
          <w:lang w:val="cs-CZ"/>
        </w:rPr>
        <w:t>Projektová dokumentace</w:t>
      </w:r>
    </w:p>
    <w:p w14:paraId="6AC033E5" w14:textId="77777777" w:rsidR="00C44BF3" w:rsidRDefault="00C44BF3" w:rsidP="003327DF">
      <w:pPr>
        <w:widowControl w:val="0"/>
        <w:ind w:left="1985" w:hanging="1276"/>
        <w:rPr>
          <w:rFonts w:cs="Arial"/>
          <w:szCs w:val="20"/>
          <w:lang w:val="cs-CZ"/>
        </w:rPr>
      </w:pPr>
      <w:r w:rsidRPr="00106004">
        <w:rPr>
          <w:rFonts w:cs="Arial"/>
          <w:szCs w:val="20"/>
          <w:lang w:val="cs-CZ"/>
        </w:rPr>
        <w:t>Příloha B</w:t>
      </w:r>
      <w:r>
        <w:rPr>
          <w:rFonts w:cs="Arial"/>
          <w:szCs w:val="20"/>
          <w:lang w:val="cs-CZ"/>
        </w:rPr>
        <w:t>4D</w:t>
      </w:r>
      <w:r w:rsidRPr="00106004">
        <w:rPr>
          <w:rFonts w:cs="Arial"/>
          <w:szCs w:val="20"/>
          <w:lang w:val="cs-CZ"/>
        </w:rPr>
        <w:tab/>
      </w:r>
      <w:r>
        <w:rPr>
          <w:rFonts w:cs="Arial"/>
          <w:szCs w:val="20"/>
          <w:lang w:val="cs-CZ"/>
        </w:rPr>
        <w:t>Energetické posudky</w:t>
      </w:r>
    </w:p>
    <w:p w14:paraId="6A93B972" w14:textId="77777777" w:rsidR="00C44BF3" w:rsidRDefault="00C44BF3" w:rsidP="003327DF">
      <w:pPr>
        <w:widowControl w:val="0"/>
        <w:ind w:left="1985" w:hanging="1276"/>
        <w:rPr>
          <w:rFonts w:cs="Arial"/>
          <w:szCs w:val="20"/>
          <w:lang w:val="cs-CZ"/>
        </w:rPr>
      </w:pPr>
      <w:r w:rsidRPr="00106004">
        <w:rPr>
          <w:rFonts w:cs="Arial"/>
          <w:szCs w:val="20"/>
          <w:lang w:val="cs-CZ"/>
        </w:rPr>
        <w:t>Příloha B</w:t>
      </w:r>
      <w:r>
        <w:rPr>
          <w:rFonts w:cs="Arial"/>
          <w:szCs w:val="20"/>
          <w:lang w:val="cs-CZ"/>
        </w:rPr>
        <w:t>4E</w:t>
      </w:r>
      <w:r>
        <w:rPr>
          <w:rFonts w:cs="Arial"/>
          <w:szCs w:val="20"/>
          <w:lang w:val="cs-CZ"/>
        </w:rPr>
        <w:tab/>
        <w:t>Ornitologické posudky</w:t>
      </w:r>
    </w:p>
    <w:p w14:paraId="4453A0CF" w14:textId="77777777" w:rsidR="00377B10" w:rsidRDefault="00377B10" w:rsidP="003327DF">
      <w:pPr>
        <w:widowControl w:val="0"/>
        <w:ind w:left="1985" w:hanging="1276"/>
        <w:rPr>
          <w:rFonts w:cs="Arial"/>
          <w:szCs w:val="20"/>
          <w:lang w:val="cs-CZ"/>
        </w:rPr>
      </w:pPr>
    </w:p>
    <w:p w14:paraId="293CE963" w14:textId="77777777" w:rsidR="00731951" w:rsidRDefault="00731951" w:rsidP="00B6166C">
      <w:pPr>
        <w:widowControl w:val="0"/>
        <w:ind w:left="1985" w:hanging="1276"/>
        <w:rPr>
          <w:rFonts w:cs="Arial"/>
          <w:szCs w:val="20"/>
          <w:lang w:val="cs-CZ"/>
        </w:rPr>
      </w:pPr>
    </w:p>
    <w:p w14:paraId="13B4D0FE" w14:textId="188AC3A0" w:rsidR="00B6166C" w:rsidRDefault="00B6166C" w:rsidP="00B6166C">
      <w:pPr>
        <w:widowControl w:val="0"/>
        <w:ind w:left="1985" w:hanging="1276"/>
        <w:rPr>
          <w:rFonts w:cs="Arial"/>
          <w:szCs w:val="20"/>
          <w:lang w:val="cs-CZ"/>
        </w:rPr>
      </w:pPr>
    </w:p>
    <w:p w14:paraId="4D83697E" w14:textId="1382A8E0" w:rsidR="00510610" w:rsidRPr="00B6166C" w:rsidRDefault="00510610" w:rsidP="00485F5E">
      <w:pPr>
        <w:widowControl w:val="0"/>
        <w:ind w:left="1985" w:hanging="1276"/>
        <w:rPr>
          <w:lang w:val="cs-CZ"/>
        </w:rPr>
      </w:pPr>
    </w:p>
    <w:p w14:paraId="2B8245DE" w14:textId="1A889B07" w:rsidR="003F0C2B" w:rsidRPr="00FA3168" w:rsidRDefault="003F0C2B" w:rsidP="00464DE4">
      <w:pPr>
        <w:ind w:left="2127" w:hanging="1418"/>
        <w:rPr>
          <w:rFonts w:cs="Arial"/>
          <w:szCs w:val="20"/>
          <w:lang w:val="cs-CZ"/>
        </w:rPr>
      </w:pPr>
    </w:p>
    <w:p w14:paraId="3FBF20A7" w14:textId="77777777" w:rsidR="003F0C2B" w:rsidRPr="00FA3168" w:rsidRDefault="003F0C2B" w:rsidP="003F0C2B">
      <w:pPr>
        <w:spacing w:after="0" w:line="240" w:lineRule="auto"/>
        <w:jc w:val="left"/>
        <w:rPr>
          <w:rFonts w:cs="Arial"/>
          <w:szCs w:val="20"/>
          <w:lang w:val="cs-CZ"/>
        </w:rPr>
      </w:pPr>
      <w:r w:rsidRPr="00FA3168">
        <w:rPr>
          <w:rFonts w:cs="Arial"/>
          <w:szCs w:val="20"/>
          <w:lang w:val="cs-CZ"/>
        </w:rPr>
        <w:br w:type="page"/>
      </w:r>
    </w:p>
    <w:p w14:paraId="225479B1" w14:textId="77777777" w:rsidR="003F0C2B" w:rsidRPr="00FA3168" w:rsidRDefault="003F0C2B" w:rsidP="003F0C2B">
      <w:pPr>
        <w:ind w:left="2127" w:hanging="1418"/>
        <w:rPr>
          <w:rFonts w:cs="Arial"/>
          <w:szCs w:val="20"/>
          <w:lang w:val="cs-CZ"/>
        </w:rPr>
      </w:pPr>
    </w:p>
    <w:p w14:paraId="1DCD38AB" w14:textId="6CF33FD6" w:rsidR="003F0C2B" w:rsidRPr="00FA3168" w:rsidRDefault="00A466DA" w:rsidP="00D3643F">
      <w:pPr>
        <w:pStyle w:val="Nadpis1"/>
      </w:pPr>
      <w:bookmarkStart w:id="221" w:name="_Toc4416503"/>
      <w:bookmarkStart w:id="222" w:name="_Toc4416638"/>
      <w:bookmarkStart w:id="223" w:name="_Toc4416932"/>
      <w:bookmarkStart w:id="224" w:name="_Toc4416981"/>
      <w:bookmarkStart w:id="225" w:name="_Toc117599192"/>
      <w:r w:rsidRPr="00FA3168">
        <w:t>Způsob</w:t>
      </w:r>
      <w:r w:rsidR="003F0C2B" w:rsidRPr="00FA3168">
        <w:t xml:space="preserve"> </w:t>
      </w:r>
      <w:r w:rsidRPr="00FA3168">
        <w:t>určen</w:t>
      </w:r>
      <w:r w:rsidR="003304E3" w:rsidRPr="00FA3168">
        <w:t>í</w:t>
      </w:r>
      <w:r w:rsidR="003F0C2B" w:rsidRPr="00FA3168">
        <w:t xml:space="preserve"> ceny</w:t>
      </w:r>
      <w:bookmarkEnd w:id="210"/>
      <w:bookmarkEnd w:id="221"/>
      <w:bookmarkEnd w:id="222"/>
      <w:bookmarkEnd w:id="223"/>
      <w:bookmarkEnd w:id="224"/>
      <w:bookmarkEnd w:id="225"/>
    </w:p>
    <w:p w14:paraId="6503C8E4" w14:textId="40A29DF4" w:rsidR="003F0C2B" w:rsidRPr="00FA3168" w:rsidRDefault="00040BF5" w:rsidP="00FE0307">
      <w:pPr>
        <w:pStyle w:val="Nadpis3"/>
      </w:pPr>
      <w:bookmarkStart w:id="226" w:name="_Toc117599193"/>
      <w:r w:rsidRPr="00FA3168">
        <w:t>Požadavky na zpracování nabídkové ceny</w:t>
      </w:r>
      <w:bookmarkEnd w:id="226"/>
    </w:p>
    <w:p w14:paraId="4AEFA5C7" w14:textId="16955878" w:rsidR="00040BF5" w:rsidRPr="00FA3168" w:rsidRDefault="00040BF5" w:rsidP="0039020A">
      <w:pPr>
        <w:pStyle w:val="Nadpis4"/>
        <w:rPr>
          <w:lang w:val="cs-CZ"/>
        </w:rPr>
      </w:pPr>
      <w:bookmarkStart w:id="227" w:name="_Toc400006307"/>
      <w:bookmarkStart w:id="228" w:name="_Toc444084986"/>
      <w:bookmarkStart w:id="229" w:name="_Toc4416640"/>
      <w:bookmarkStart w:id="230" w:name="_Toc4416934"/>
      <w:bookmarkStart w:id="231" w:name="_Toc4416983"/>
      <w:r w:rsidRPr="00FA3168">
        <w:rPr>
          <w:lang w:val="cs-CZ"/>
        </w:rPr>
        <w:t xml:space="preserve">Účastník ocení předmět plnění dle </w:t>
      </w:r>
      <w:r w:rsidR="00CB0EAF" w:rsidRPr="00FA3168">
        <w:rPr>
          <w:lang w:val="cs-CZ"/>
        </w:rPr>
        <w:t xml:space="preserve">Přílohy </w:t>
      </w:r>
      <w:r w:rsidR="004E40CA">
        <w:rPr>
          <w:lang w:val="cs-CZ"/>
        </w:rPr>
        <w:t>E</w:t>
      </w:r>
      <w:r w:rsidR="004E40CA" w:rsidRPr="00FA3168">
        <w:rPr>
          <w:lang w:val="cs-CZ"/>
        </w:rPr>
        <w:t xml:space="preserve">1 </w:t>
      </w:r>
      <w:r w:rsidR="004D41FC" w:rsidRPr="00FA3168">
        <w:rPr>
          <w:lang w:val="cs-CZ"/>
        </w:rPr>
        <w:t>Krycí list nabídky</w:t>
      </w:r>
      <w:r w:rsidR="00F428DE" w:rsidRPr="00FA3168">
        <w:rPr>
          <w:lang w:val="cs-CZ"/>
        </w:rPr>
        <w:t xml:space="preserve"> (vzor)</w:t>
      </w:r>
      <w:r w:rsidRPr="00FA3168">
        <w:rPr>
          <w:lang w:val="cs-CZ"/>
        </w:rPr>
        <w:t xml:space="preserve"> </w:t>
      </w:r>
      <w:r w:rsidR="00DD7B10" w:rsidRPr="00FA3168">
        <w:rPr>
          <w:lang w:val="cs-CZ"/>
        </w:rPr>
        <w:t>a</w:t>
      </w:r>
      <w:r w:rsidRPr="00FA3168">
        <w:rPr>
          <w:lang w:val="cs-CZ"/>
        </w:rPr>
        <w:t xml:space="preserve"> cenu za celé plnění doplní </w:t>
      </w:r>
      <w:r w:rsidR="00DD7B10" w:rsidRPr="00FA3168">
        <w:rPr>
          <w:lang w:val="cs-CZ"/>
        </w:rPr>
        <w:t xml:space="preserve">i do smlouvy </w:t>
      </w:r>
      <w:r w:rsidR="00F428DE" w:rsidRPr="00FA3168">
        <w:rPr>
          <w:lang w:val="cs-CZ"/>
        </w:rPr>
        <w:t>a jej</w:t>
      </w:r>
      <w:r w:rsidR="003304E3" w:rsidRPr="00FA3168">
        <w:rPr>
          <w:lang w:val="cs-CZ"/>
        </w:rPr>
        <w:t>i</w:t>
      </w:r>
      <w:r w:rsidR="00F428DE" w:rsidRPr="00FA3168">
        <w:rPr>
          <w:lang w:val="cs-CZ"/>
        </w:rPr>
        <w:t>ch příloh</w:t>
      </w:r>
      <w:r w:rsidRPr="00FA3168">
        <w:rPr>
          <w:lang w:val="cs-CZ"/>
        </w:rPr>
        <w:t>. Nabídková cena musí obsahovat veškeré náklady nutné k realizaci předmětu této veřejné zakázky.</w:t>
      </w:r>
    </w:p>
    <w:p w14:paraId="7E4557B4" w14:textId="57FBE267" w:rsidR="00040BF5" w:rsidRPr="00FA3168" w:rsidRDefault="00040BF5" w:rsidP="0039020A">
      <w:pPr>
        <w:pStyle w:val="Nadpis4"/>
        <w:rPr>
          <w:lang w:val="cs-CZ"/>
        </w:rPr>
      </w:pPr>
      <w:r w:rsidRPr="00FA3168">
        <w:rPr>
          <w:lang w:val="cs-CZ"/>
        </w:rPr>
        <w:t>Celková nabídková cena za kompletní plnění předmětu veřejné zakázky bude uvedena absolutní částkou v českých korunách s přesností na haléře</w:t>
      </w:r>
      <w:r w:rsidR="00DD7B10" w:rsidRPr="00FA3168">
        <w:rPr>
          <w:lang w:val="cs-CZ"/>
        </w:rPr>
        <w:t xml:space="preserve"> jako kladné číslo zaokrouhlen</w:t>
      </w:r>
      <w:r w:rsidR="004548FB">
        <w:rPr>
          <w:lang w:val="cs-CZ"/>
        </w:rPr>
        <w:t>é</w:t>
      </w:r>
      <w:r w:rsidR="00DD7B10" w:rsidRPr="00FA3168">
        <w:rPr>
          <w:lang w:val="cs-CZ"/>
        </w:rPr>
        <w:t xml:space="preserve"> nejvýše na 2 desetinná místa. Tato cena je stanovena jako nejvýše přípustná a konečná po celou dobu plnění veřejné zakázky, ted</w:t>
      </w:r>
      <w:r w:rsidR="00D04885">
        <w:rPr>
          <w:lang w:val="cs-CZ"/>
        </w:rPr>
        <w:t>y</w:t>
      </w:r>
      <w:r w:rsidR="00DD7B10" w:rsidRPr="00FA3168">
        <w:rPr>
          <w:lang w:val="cs-CZ"/>
        </w:rPr>
        <w:t xml:space="preserve"> včetně odplaty za jakékoliv související náklady spojené s plněním účastníka zadávacího řízení za realizaci opatření a poskytování souvisejících služeb, jak jsou popsány v Části B. Popis předmětu veřejné zakázky a Části D. Obchodní podmínky této zadávací dokumentace a v souladu s nabídkou účastníka zadávacího řízení</w:t>
      </w:r>
      <w:r w:rsidRPr="00FA3168">
        <w:rPr>
          <w:lang w:val="cs-CZ"/>
        </w:rPr>
        <w:t>. Cena musí být uvedena bez DPH, částka DPH a cena včetně DPH.</w:t>
      </w:r>
    </w:p>
    <w:p w14:paraId="72D42E32" w14:textId="188D82C1" w:rsidR="00DD7B10" w:rsidRPr="00FA3168" w:rsidRDefault="00DD7B10" w:rsidP="0039020A">
      <w:pPr>
        <w:pStyle w:val="Nadpis4"/>
        <w:rPr>
          <w:lang w:val="cs-CZ"/>
        </w:rPr>
      </w:pPr>
      <w:r w:rsidRPr="00FA3168">
        <w:rPr>
          <w:lang w:val="cs-CZ"/>
        </w:rPr>
        <w:t xml:space="preserve">Základní zásadou posuzování cen nabídnutých </w:t>
      </w:r>
      <w:r w:rsidR="00D87787" w:rsidRPr="00FA3168">
        <w:rPr>
          <w:lang w:val="cs-CZ"/>
        </w:rPr>
        <w:t xml:space="preserve">účastníky </w:t>
      </w:r>
      <w:r w:rsidRPr="00FA3168">
        <w:rPr>
          <w:lang w:val="cs-CZ"/>
        </w:rPr>
        <w:t>zadávacího řízení je posuzování konečné ceny, kterou by zadavatel byl povinen zaplatit účastníkovi zadávacího řízení v případě úspěchu jeho nabídky v tomto jednacím řízení v souladu s platným právním režimem upravujícím jakékoliv daně vztahující se na pořízení předmětu veřejné zakázky.</w:t>
      </w:r>
    </w:p>
    <w:p w14:paraId="4483F2D5" w14:textId="67250FA1" w:rsidR="0001432A" w:rsidRPr="00FA3168" w:rsidRDefault="0001432A" w:rsidP="00FE0307">
      <w:pPr>
        <w:pStyle w:val="Nadpis3"/>
      </w:pPr>
      <w:bookmarkStart w:id="232" w:name="_Toc117599194"/>
      <w:r w:rsidRPr="00FA3168">
        <w:t>Financování veřejné zakázky</w:t>
      </w:r>
      <w:bookmarkEnd w:id="232"/>
    </w:p>
    <w:p w14:paraId="3964A9F8" w14:textId="292F8D6F" w:rsidR="008C51D6" w:rsidRPr="00231BBA" w:rsidRDefault="008C51D6" w:rsidP="0039020A">
      <w:pPr>
        <w:pStyle w:val="Nadpis4"/>
        <w:rPr>
          <w:lang w:val="cs-CZ"/>
        </w:rPr>
      </w:pPr>
      <w:r w:rsidRPr="00231BBA">
        <w:rPr>
          <w:lang w:val="cs-CZ"/>
        </w:rPr>
        <w:t xml:space="preserve">S ohledem na odhady výše nákladů na investice a služby, očekávanou výši </w:t>
      </w:r>
      <w:r w:rsidR="00D23B27">
        <w:rPr>
          <w:lang w:val="cs-CZ"/>
        </w:rPr>
        <w:t>Dotace</w:t>
      </w:r>
      <w:r w:rsidRPr="00231BBA">
        <w:rPr>
          <w:lang w:val="cs-CZ"/>
        </w:rPr>
        <w:t xml:space="preserve"> a potenciál úspor provozních nákladů energetického hospodářství se očekává, že cena předmětu plnění bude </w:t>
      </w:r>
    </w:p>
    <w:p w14:paraId="65D95A05" w14:textId="75297948" w:rsidR="008C51D6" w:rsidRPr="00231BBA" w:rsidRDefault="008C51D6" w:rsidP="00116871">
      <w:pPr>
        <w:pStyle w:val="Nadpis5"/>
      </w:pPr>
      <w:r w:rsidRPr="00231BBA">
        <w:t>z </w:t>
      </w:r>
      <w:r w:rsidR="00D23B27">
        <w:t>Dotace</w:t>
      </w:r>
      <w:r w:rsidR="00D23B27" w:rsidRPr="00231BBA">
        <w:t xml:space="preserve"> </w:t>
      </w:r>
      <w:r w:rsidRPr="00231BBA">
        <w:t xml:space="preserve">financována ve výši </w:t>
      </w:r>
      <w:r w:rsidR="004E4D8B" w:rsidRPr="008F5467">
        <w:rPr>
          <w:b/>
          <w:bCs/>
        </w:rPr>
        <w:t>128 726 859,3</w:t>
      </w:r>
      <w:r w:rsidR="004548FB">
        <w:rPr>
          <w:b/>
          <w:bCs/>
        </w:rPr>
        <w:t>0</w:t>
      </w:r>
      <w:r w:rsidR="004E4D8B" w:rsidRPr="008F5467">
        <w:rPr>
          <w:b/>
          <w:bCs/>
        </w:rPr>
        <w:t xml:space="preserve"> Kč</w:t>
      </w:r>
      <w:r w:rsidR="004E4D8B" w:rsidDel="004E4D8B">
        <w:t xml:space="preserve"> </w:t>
      </w:r>
      <w:r w:rsidRPr="00231BBA">
        <w:t>na zavedení energeticky úsporných opatření;</w:t>
      </w:r>
    </w:p>
    <w:p w14:paraId="5E5F643B" w14:textId="075A540B" w:rsidR="008C51D6" w:rsidRPr="00231BBA" w:rsidRDefault="008C51D6" w:rsidP="00116871">
      <w:pPr>
        <w:pStyle w:val="Nadpis5"/>
      </w:pPr>
      <w:r w:rsidRPr="00231BBA">
        <w:t xml:space="preserve">z vlastních prostředků zadavatele </w:t>
      </w:r>
      <w:r w:rsidRPr="004115A7">
        <w:t xml:space="preserve">nad rámec úspor provozních nákladů energetického hospodářství financována ve výši maximálně cca </w:t>
      </w:r>
      <w:r w:rsidR="007D39C0">
        <w:t>182</w:t>
      </w:r>
      <w:r w:rsidR="004115A7" w:rsidRPr="00F22606">
        <w:t xml:space="preserve"> </w:t>
      </w:r>
      <w:r w:rsidRPr="00F22606">
        <w:t>mil. Kč</w:t>
      </w:r>
      <w:r w:rsidRPr="004115A7">
        <w:t>;</w:t>
      </w:r>
      <w:r w:rsidRPr="00231BBA">
        <w:t xml:space="preserve"> </w:t>
      </w:r>
    </w:p>
    <w:p w14:paraId="0C95134A" w14:textId="5EFD4F1E" w:rsidR="008C51D6" w:rsidRPr="00231BBA" w:rsidRDefault="008C51D6" w:rsidP="00116871">
      <w:pPr>
        <w:pStyle w:val="Nadpis5"/>
      </w:pPr>
      <w:r w:rsidRPr="00231BBA">
        <w:t xml:space="preserve">a </w:t>
      </w:r>
      <w:r>
        <w:t>ve zbývající</w:t>
      </w:r>
      <w:r w:rsidRPr="00231BBA">
        <w:t xml:space="preserve"> </w:t>
      </w:r>
      <w:r w:rsidR="0033057E">
        <w:t>části</w:t>
      </w:r>
      <w:r w:rsidR="00AB68E0">
        <w:t xml:space="preserve"> </w:t>
      </w:r>
      <w:r w:rsidRPr="00231BBA">
        <w:t xml:space="preserve">budou splátky za investice a platby za služby hrazeny z vlastních prostředků zadavatele z budoucích úspor provozních nákladů energetického hospodářství. </w:t>
      </w:r>
    </w:p>
    <w:p w14:paraId="4E11A7EB" w14:textId="7897CD50" w:rsidR="008C51D6" w:rsidRPr="00231BBA" w:rsidRDefault="008C51D6" w:rsidP="0039020A">
      <w:pPr>
        <w:pStyle w:val="Nadpis4"/>
        <w:rPr>
          <w:lang w:val="cs-CZ"/>
        </w:rPr>
      </w:pPr>
      <w:r w:rsidRPr="00231BBA">
        <w:rPr>
          <w:lang w:val="cs-CZ"/>
        </w:rPr>
        <w:t>Konkrétní výše míry spolufinancování z </w:t>
      </w:r>
      <w:r w:rsidR="00D23B27">
        <w:rPr>
          <w:lang w:val="cs-CZ"/>
        </w:rPr>
        <w:t>Dotace</w:t>
      </w:r>
      <w:r w:rsidR="00D23B27" w:rsidRPr="00231BBA">
        <w:rPr>
          <w:lang w:val="cs-CZ"/>
        </w:rPr>
        <w:t xml:space="preserve"> </w:t>
      </w:r>
      <w:r w:rsidRPr="00231BBA">
        <w:rPr>
          <w:lang w:val="cs-CZ"/>
        </w:rPr>
        <w:t xml:space="preserve">a vlastních prostředků zadavatele nad rámec úspor provozních nákladů energetického hospodářství bude upřesněna v průběhu jednacího řízení, protože může záviset zejména na výši schválené </w:t>
      </w:r>
      <w:r w:rsidR="00D23B27">
        <w:rPr>
          <w:lang w:val="cs-CZ"/>
        </w:rPr>
        <w:t>Dotace</w:t>
      </w:r>
      <w:r w:rsidRPr="00231BBA">
        <w:rPr>
          <w:lang w:val="cs-CZ"/>
        </w:rPr>
        <w:t>.</w:t>
      </w:r>
    </w:p>
    <w:p w14:paraId="28387335" w14:textId="0AC40029" w:rsidR="0001432A" w:rsidRPr="00FA3168" w:rsidRDefault="0001432A" w:rsidP="0039020A">
      <w:pPr>
        <w:pStyle w:val="Nadpis4"/>
        <w:rPr>
          <w:lang w:val="cs-CZ"/>
        </w:rPr>
      </w:pPr>
      <w:r w:rsidRPr="00FA3168">
        <w:rPr>
          <w:lang w:val="cs-CZ"/>
        </w:rPr>
        <w:t xml:space="preserve">Účastník musí vyjít vstříc také požadavkům </w:t>
      </w:r>
      <w:r w:rsidRPr="00593EA8">
        <w:rPr>
          <w:lang w:val="cs-CZ"/>
        </w:rPr>
        <w:t>Státního fondu pro životní prostředí</w:t>
      </w:r>
      <w:r w:rsidRPr="00FA3168">
        <w:rPr>
          <w:lang w:val="cs-CZ"/>
        </w:rPr>
        <w:t xml:space="preserve">, </w:t>
      </w:r>
      <w:r w:rsidR="00C2077E">
        <w:rPr>
          <w:lang w:val="cs-CZ"/>
        </w:rPr>
        <w:t>jakož</w:t>
      </w:r>
      <w:r w:rsidRPr="00FA3168">
        <w:rPr>
          <w:lang w:val="cs-CZ"/>
        </w:rPr>
        <w:t xml:space="preserve"> poskytovatele </w:t>
      </w:r>
      <w:r w:rsidR="00C2077E">
        <w:rPr>
          <w:lang w:val="cs-CZ"/>
        </w:rPr>
        <w:t>Dotace</w:t>
      </w:r>
      <w:r w:rsidRPr="00FA3168">
        <w:rPr>
          <w:lang w:val="cs-CZ"/>
        </w:rPr>
        <w:t>. Pokud se nepodaří dohodnout jinou vhodnou cestu respektování pravidel financování fondu, musí se podřídit požadavku pře</w:t>
      </w:r>
      <w:r w:rsidR="004548FB">
        <w:rPr>
          <w:lang w:val="cs-CZ"/>
        </w:rPr>
        <w:t>d</w:t>
      </w:r>
      <w:r w:rsidRPr="00FA3168">
        <w:rPr>
          <w:lang w:val="cs-CZ"/>
        </w:rPr>
        <w:t xml:space="preserve">prodeje pohledávky přímo poskytovateli </w:t>
      </w:r>
      <w:r w:rsidR="006D4F45">
        <w:rPr>
          <w:lang w:val="cs-CZ"/>
        </w:rPr>
        <w:t>Dotace</w:t>
      </w:r>
      <w:r w:rsidRPr="00FA3168">
        <w:rPr>
          <w:lang w:val="cs-CZ"/>
        </w:rPr>
        <w:t xml:space="preserve">. </w:t>
      </w:r>
    </w:p>
    <w:p w14:paraId="18A86FDA" w14:textId="54935264" w:rsidR="0001432A" w:rsidRPr="00FA3168" w:rsidRDefault="0001432A" w:rsidP="0039020A">
      <w:pPr>
        <w:pStyle w:val="Nadpis4"/>
        <w:rPr>
          <w:lang w:val="cs-CZ"/>
        </w:rPr>
      </w:pPr>
      <w:r w:rsidRPr="00FA3168">
        <w:rPr>
          <w:lang w:val="cs-CZ"/>
        </w:rPr>
        <w:t xml:space="preserve">Dosažení garantovaných /zaručených úspor bude sledováno a vyhodnocováno po dobu </w:t>
      </w:r>
      <w:r w:rsidRPr="00485F5E">
        <w:rPr>
          <w:lang w:val="cs-CZ"/>
        </w:rPr>
        <w:t>1</w:t>
      </w:r>
      <w:r w:rsidR="00185F5A" w:rsidRPr="00485F5E">
        <w:rPr>
          <w:lang w:val="cs-CZ"/>
        </w:rPr>
        <w:t>2</w:t>
      </w:r>
      <w:r w:rsidR="004548FB">
        <w:rPr>
          <w:lang w:val="cs-CZ"/>
        </w:rPr>
        <w:t xml:space="preserve"> ti</w:t>
      </w:r>
      <w:r w:rsidRPr="00485F5E">
        <w:rPr>
          <w:lang w:val="cs-CZ"/>
        </w:rPr>
        <w:t xml:space="preserve"> let </w:t>
      </w:r>
      <w:r w:rsidRPr="00FA3168">
        <w:rPr>
          <w:lang w:val="cs-CZ"/>
        </w:rPr>
        <w:t xml:space="preserve">a to bez ohledu na předprodané, nebo předčasně uhrazené části ceny opatření. V průběhu poskytování energetických služeb po dobu trvání smluvního vztahu bude </w:t>
      </w:r>
      <w:r w:rsidR="004548FB">
        <w:rPr>
          <w:lang w:val="cs-CZ"/>
        </w:rPr>
        <w:t xml:space="preserve">zadavatelem </w:t>
      </w:r>
      <w:r w:rsidRPr="00FA3168">
        <w:rPr>
          <w:lang w:val="cs-CZ"/>
        </w:rPr>
        <w:t xml:space="preserve">hrazena cena za provádění energetického managementu. </w:t>
      </w:r>
    </w:p>
    <w:p w14:paraId="441E66BC" w14:textId="10D7CF7F" w:rsidR="0001432A" w:rsidRPr="00FA3168" w:rsidRDefault="0001432A" w:rsidP="0039020A">
      <w:pPr>
        <w:pStyle w:val="Nadpis4"/>
        <w:rPr>
          <w:lang w:val="cs-CZ"/>
        </w:rPr>
      </w:pPr>
      <w:r w:rsidRPr="00FA3168">
        <w:rPr>
          <w:lang w:val="cs-CZ"/>
        </w:rPr>
        <w:t>Energeticky úsporná opatření budou realizována na náklady dodavatele, které bude zadavatel postupně hradit z dosažených úspor. Dodavatel nese celé riziko nedosažení jím navržených a realizovaných opatření.</w:t>
      </w:r>
    </w:p>
    <w:p w14:paraId="49A6E6E3" w14:textId="363F5105" w:rsidR="003F0C2B" w:rsidRPr="00FA3168" w:rsidRDefault="00DD7B10" w:rsidP="00FE0307">
      <w:pPr>
        <w:pStyle w:val="Nadpis3"/>
      </w:pPr>
      <w:bookmarkStart w:id="233" w:name="_Toc117599195"/>
      <w:bookmarkEnd w:id="227"/>
      <w:bookmarkEnd w:id="228"/>
      <w:bookmarkEnd w:id="229"/>
      <w:bookmarkEnd w:id="230"/>
      <w:bookmarkEnd w:id="231"/>
      <w:r w:rsidRPr="00FA3168">
        <w:t>Předložení ceny za předmět veřejné zakázky</w:t>
      </w:r>
      <w:bookmarkEnd w:id="233"/>
    </w:p>
    <w:p w14:paraId="22F45E12" w14:textId="77777777" w:rsidR="003F0C2B" w:rsidRPr="00FA3168" w:rsidRDefault="003F0C2B" w:rsidP="003F0C2B">
      <w:pPr>
        <w:pStyle w:val="Odsekzoznamu"/>
        <w:widowControl w:val="0"/>
        <w:numPr>
          <w:ilvl w:val="0"/>
          <w:numId w:val="8"/>
        </w:numPr>
        <w:contextualSpacing w:val="0"/>
        <w:rPr>
          <w:rFonts w:ascii="Cambria" w:hAnsi="Cambria" w:cs="Arial"/>
          <w:vanish/>
          <w:lang w:val="cs-CZ"/>
        </w:rPr>
      </w:pPr>
    </w:p>
    <w:p w14:paraId="7A84EF18" w14:textId="09964D36" w:rsidR="00EF133A" w:rsidRPr="00FA3168" w:rsidRDefault="00F428DE" w:rsidP="0039020A">
      <w:pPr>
        <w:pStyle w:val="Nadpis4"/>
        <w:rPr>
          <w:lang w:val="cs-CZ"/>
        </w:rPr>
      </w:pPr>
      <w:bookmarkStart w:id="234" w:name="_Hlk13568137"/>
      <w:r w:rsidRPr="00FA3168">
        <w:rPr>
          <w:lang w:val="cs-CZ"/>
        </w:rPr>
        <w:t xml:space="preserve">Účastník zadávacího řízení </w:t>
      </w:r>
      <w:r w:rsidR="003304E3" w:rsidRPr="00FA3168">
        <w:rPr>
          <w:lang w:val="cs-CZ"/>
        </w:rPr>
        <w:t xml:space="preserve">předkládá nabídnutou cenu plnění </w:t>
      </w:r>
      <w:r w:rsidR="00DD7B10" w:rsidRPr="00FA3168">
        <w:rPr>
          <w:lang w:val="cs-CZ"/>
        </w:rPr>
        <w:t xml:space="preserve">v </w:t>
      </w:r>
      <w:r w:rsidR="004D41FC" w:rsidRPr="00FA3168">
        <w:rPr>
          <w:lang w:val="cs-CZ"/>
        </w:rPr>
        <w:t>Krycím listu nabídky</w:t>
      </w:r>
      <w:r w:rsidR="00DD7B10" w:rsidRPr="00FA3168">
        <w:rPr>
          <w:lang w:val="cs-CZ"/>
        </w:rPr>
        <w:t xml:space="preserve"> (formulář </w:t>
      </w:r>
      <w:r w:rsidR="004E40CA">
        <w:rPr>
          <w:lang w:val="cs-CZ"/>
        </w:rPr>
        <w:t>E</w:t>
      </w:r>
      <w:r w:rsidR="00DD7B10" w:rsidRPr="00FA3168">
        <w:rPr>
          <w:lang w:val="cs-CZ"/>
        </w:rPr>
        <w:t xml:space="preserve">1 zadávací dokumentace) </w:t>
      </w:r>
      <w:r w:rsidR="00F603D1" w:rsidRPr="00FA3168">
        <w:rPr>
          <w:lang w:val="cs-CZ"/>
        </w:rPr>
        <w:t>a</w:t>
      </w:r>
      <w:r w:rsidR="00EF133A" w:rsidRPr="00FA3168">
        <w:rPr>
          <w:lang w:val="cs-CZ"/>
        </w:rPr>
        <w:t xml:space="preserve"> vyplněním všech cenových ustanovení v návrhu smlouvy a jejích přílohách. Hodnoty uvedené v těchto přílohách musí být shodné.</w:t>
      </w:r>
    </w:p>
    <w:p w14:paraId="71913B0A" w14:textId="2BD14267" w:rsidR="00DD7B10" w:rsidRPr="00FA3168" w:rsidRDefault="00DD7B10" w:rsidP="0039020A">
      <w:pPr>
        <w:pStyle w:val="Nadpis4"/>
        <w:rPr>
          <w:lang w:val="cs-CZ"/>
        </w:rPr>
      </w:pPr>
      <w:r w:rsidRPr="00FA3168">
        <w:rPr>
          <w:lang w:val="cs-CZ"/>
        </w:rPr>
        <w:t xml:space="preserve">Hodnocena bude celková cena </w:t>
      </w:r>
      <w:r w:rsidR="00D36587">
        <w:rPr>
          <w:lang w:val="cs-CZ"/>
        </w:rPr>
        <w:t>včetně</w:t>
      </w:r>
      <w:r w:rsidR="00D36587" w:rsidRPr="00FA3168">
        <w:rPr>
          <w:lang w:val="cs-CZ"/>
        </w:rPr>
        <w:t xml:space="preserve"> </w:t>
      </w:r>
      <w:r w:rsidRPr="00FA3168">
        <w:rPr>
          <w:lang w:val="cs-CZ"/>
        </w:rPr>
        <w:t>DPH.</w:t>
      </w:r>
    </w:p>
    <w:p w14:paraId="6B92D31C" w14:textId="05D6FD85" w:rsidR="00DD7B10" w:rsidRPr="00FA3168" w:rsidRDefault="00F428DE" w:rsidP="0039020A">
      <w:pPr>
        <w:pStyle w:val="Nadpis4"/>
        <w:rPr>
          <w:lang w:val="cs-CZ"/>
        </w:rPr>
      </w:pPr>
      <w:r w:rsidRPr="00FA3168">
        <w:rPr>
          <w:lang w:val="cs-CZ"/>
        </w:rPr>
        <w:lastRenderedPageBreak/>
        <w:t xml:space="preserve">Účastník zadávacího řízení </w:t>
      </w:r>
      <w:r w:rsidR="00DD7B10" w:rsidRPr="00FA3168">
        <w:rPr>
          <w:lang w:val="cs-CZ"/>
        </w:rPr>
        <w:t>zároveň uvede, zda je či není registrovaným plátcem DPH v České republice.</w:t>
      </w:r>
    </w:p>
    <w:p w14:paraId="446DE54C" w14:textId="0324D5A9" w:rsidR="00DD7B10" w:rsidRPr="00FA3168" w:rsidRDefault="00DD7B10" w:rsidP="0039020A">
      <w:pPr>
        <w:pStyle w:val="Nadpis4"/>
        <w:rPr>
          <w:lang w:val="cs-CZ"/>
        </w:rPr>
      </w:pPr>
      <w:r w:rsidRPr="00FA3168">
        <w:rPr>
          <w:lang w:val="cs-CZ"/>
        </w:rPr>
        <w:t xml:space="preserve">Povinností </w:t>
      </w:r>
      <w:r w:rsidR="00F428DE" w:rsidRPr="00FA3168">
        <w:rPr>
          <w:lang w:val="cs-CZ"/>
        </w:rPr>
        <w:t>účastníka zadávacího řízení</w:t>
      </w:r>
      <w:r w:rsidRPr="00FA3168">
        <w:rPr>
          <w:lang w:val="cs-CZ"/>
        </w:rPr>
        <w:t xml:space="preserve"> je důsledně prozkoumat celý obsah zadávací dokumentace a návrhu smlouvy, a na základě jejich obsahu stanovit cenu za uskutečnění předmětu </w:t>
      </w:r>
      <w:r w:rsidR="00F428DE" w:rsidRPr="00FA3168">
        <w:rPr>
          <w:lang w:val="cs-CZ"/>
        </w:rPr>
        <w:t xml:space="preserve">veřejné </w:t>
      </w:r>
      <w:r w:rsidRPr="00FA3168">
        <w:rPr>
          <w:lang w:val="cs-CZ"/>
        </w:rPr>
        <w:t xml:space="preserve">zakázky. </w:t>
      </w:r>
      <w:r w:rsidR="00F428DE" w:rsidRPr="00FA3168">
        <w:rPr>
          <w:lang w:val="cs-CZ"/>
        </w:rPr>
        <w:t>Účastník zadávacího řízení</w:t>
      </w:r>
      <w:r w:rsidRPr="00FA3168">
        <w:rPr>
          <w:lang w:val="cs-CZ"/>
        </w:rPr>
        <w:t xml:space="preserve"> je ve své nabídce povinen zohlednit vše, co je nezbytné pro úplné a řádné plnění svých závazků ze smlouvy, přičemž do svých nabídkových cen zahrne všechny náklady spojené s plněním předmětu </w:t>
      </w:r>
      <w:r w:rsidR="00F428DE" w:rsidRPr="00FA3168">
        <w:rPr>
          <w:lang w:val="cs-CZ"/>
        </w:rPr>
        <w:t xml:space="preserve">veřejné </w:t>
      </w:r>
      <w:r w:rsidRPr="00FA3168">
        <w:rPr>
          <w:lang w:val="cs-CZ"/>
        </w:rPr>
        <w:t xml:space="preserve">zakázky. Cena musí zahrnovat všechny ekonomicky odůvodněné náklady </w:t>
      </w:r>
      <w:r w:rsidR="00F428DE" w:rsidRPr="00FA3168">
        <w:rPr>
          <w:lang w:val="cs-CZ"/>
        </w:rPr>
        <w:t>účastníka zadávacího řízení</w:t>
      </w:r>
      <w:r w:rsidRPr="00FA3168">
        <w:rPr>
          <w:lang w:val="cs-CZ"/>
        </w:rPr>
        <w:t xml:space="preserve"> na předmět </w:t>
      </w:r>
      <w:r w:rsidR="00F428DE" w:rsidRPr="00FA3168">
        <w:rPr>
          <w:lang w:val="cs-CZ"/>
        </w:rPr>
        <w:t xml:space="preserve">veřejné </w:t>
      </w:r>
      <w:r w:rsidRPr="00FA3168">
        <w:rPr>
          <w:lang w:val="cs-CZ"/>
        </w:rPr>
        <w:t>zakázky v rozsahu a za podmínek uvedených ve smlouvě a přiměřený zisk.</w:t>
      </w:r>
    </w:p>
    <w:bookmarkEnd w:id="234"/>
    <w:p w14:paraId="2C9C7419" w14:textId="77777777" w:rsidR="003F0C2B" w:rsidRPr="00FA3168" w:rsidRDefault="003F0C2B" w:rsidP="003F0C2B">
      <w:pPr>
        <w:spacing w:after="0" w:line="240" w:lineRule="auto"/>
        <w:jc w:val="left"/>
        <w:rPr>
          <w:rFonts w:eastAsiaTheme="majorEastAsia" w:cstheme="majorBidi"/>
          <w:b/>
          <w:sz w:val="28"/>
          <w:szCs w:val="28"/>
          <w:u w:val="single"/>
          <w:lang w:val="cs-CZ"/>
        </w:rPr>
      </w:pPr>
      <w:r w:rsidRPr="00FA3168">
        <w:rPr>
          <w:rFonts w:eastAsiaTheme="majorEastAsia" w:cstheme="majorBidi"/>
          <w:b/>
          <w:sz w:val="28"/>
          <w:szCs w:val="28"/>
          <w:u w:val="single"/>
          <w:lang w:val="cs-CZ"/>
        </w:rPr>
        <w:br w:type="page"/>
      </w:r>
    </w:p>
    <w:p w14:paraId="091E9BCF" w14:textId="391F77FF" w:rsidR="003F0C2B" w:rsidRPr="00FA3168" w:rsidRDefault="00F649A9" w:rsidP="00D3643F">
      <w:pPr>
        <w:pStyle w:val="Nadpis1"/>
      </w:pPr>
      <w:bookmarkStart w:id="235" w:name="_Toc117599196"/>
      <w:r w:rsidRPr="00FA3168">
        <w:lastRenderedPageBreak/>
        <w:t>Obchodní podmínky</w:t>
      </w:r>
      <w:bookmarkEnd w:id="235"/>
    </w:p>
    <w:p w14:paraId="764C0B91" w14:textId="7ACC38FD" w:rsidR="003F0C2B" w:rsidRPr="00FA3168" w:rsidRDefault="003F0C2B" w:rsidP="00FE0307">
      <w:pPr>
        <w:pStyle w:val="Nadpis3"/>
      </w:pPr>
      <w:bookmarkStart w:id="236" w:name="_Toc444084988"/>
      <w:bookmarkStart w:id="237" w:name="_Toc4416642"/>
      <w:bookmarkStart w:id="238" w:name="_Toc4416936"/>
      <w:bookmarkStart w:id="239" w:name="_Toc4416985"/>
      <w:bookmarkStart w:id="240" w:name="_Toc117599197"/>
      <w:r w:rsidRPr="00FA3168">
        <w:t>Pod</w:t>
      </w:r>
      <w:bookmarkEnd w:id="236"/>
      <w:bookmarkEnd w:id="237"/>
      <w:bookmarkEnd w:id="238"/>
      <w:bookmarkEnd w:id="239"/>
      <w:r w:rsidR="00F649A9" w:rsidRPr="00FA3168">
        <w:t>mínky uzavření smlouvy</w:t>
      </w:r>
      <w:bookmarkEnd w:id="240"/>
    </w:p>
    <w:p w14:paraId="18953E8E" w14:textId="216224C6" w:rsidR="00F649A9" w:rsidRPr="00FA3168" w:rsidRDefault="00F649A9" w:rsidP="0039020A">
      <w:pPr>
        <w:pStyle w:val="Nadpis4"/>
        <w:rPr>
          <w:lang w:val="cs-CZ"/>
        </w:rPr>
      </w:pPr>
      <w:r w:rsidRPr="00FA3168">
        <w:rPr>
          <w:lang w:val="cs-CZ"/>
        </w:rPr>
        <w:t xml:space="preserve">Mezi zadavatelem a vybraným dodavatelem jako poskytovatelem bude uzavřena </w:t>
      </w:r>
      <w:r w:rsidR="009F3C93" w:rsidRPr="00FA3168">
        <w:rPr>
          <w:lang w:val="cs-CZ"/>
        </w:rPr>
        <w:t>Smlouva o energetických službách se zaručeným výsledkem podle zákona o hospodaření energií mezi vybraným dodavatelem (ESCO) a zadavatelem (Klientem)</w:t>
      </w:r>
      <w:r w:rsidRPr="00FA3168">
        <w:rPr>
          <w:lang w:val="cs-CZ"/>
        </w:rPr>
        <w:t>. Předmět zakázky</w:t>
      </w:r>
      <w:r w:rsidR="00765167" w:rsidRPr="00FA3168">
        <w:rPr>
          <w:lang w:val="cs-CZ"/>
        </w:rPr>
        <w:t>,</w:t>
      </w:r>
      <w:r w:rsidRPr="00FA3168">
        <w:rPr>
          <w:lang w:val="cs-CZ"/>
        </w:rPr>
        <w:t xml:space="preserve"> jakož i jeho cena a výška garantovaných ročních úspor</w:t>
      </w:r>
      <w:r w:rsidR="00765167" w:rsidRPr="00FA3168">
        <w:rPr>
          <w:lang w:val="cs-CZ"/>
        </w:rPr>
        <w:t>,</w:t>
      </w:r>
      <w:r w:rsidRPr="00FA3168">
        <w:rPr>
          <w:lang w:val="cs-CZ"/>
        </w:rPr>
        <w:t xml:space="preserve"> budou přesně odpovídat obsahu nabídky</w:t>
      </w:r>
      <w:r w:rsidR="00E50F43" w:rsidRPr="00FA3168">
        <w:rPr>
          <w:lang w:val="cs-CZ"/>
        </w:rPr>
        <w:t xml:space="preserve"> vybraného dodavatele</w:t>
      </w:r>
      <w:r w:rsidRPr="00FA3168">
        <w:rPr>
          <w:lang w:val="cs-CZ"/>
        </w:rPr>
        <w:t xml:space="preserve">, která musí být v souladu se specifikací stanovenou v Části B. Popis předmětu </w:t>
      </w:r>
      <w:r w:rsidR="00FD1677" w:rsidRPr="00FA3168">
        <w:rPr>
          <w:lang w:val="cs-CZ"/>
        </w:rPr>
        <w:t xml:space="preserve">veřejné </w:t>
      </w:r>
      <w:r w:rsidRPr="00FA3168">
        <w:rPr>
          <w:lang w:val="cs-CZ"/>
        </w:rPr>
        <w:t>zakázky t</w:t>
      </w:r>
      <w:r w:rsidR="00FD1677" w:rsidRPr="00FA3168">
        <w:rPr>
          <w:lang w:val="cs-CZ"/>
        </w:rPr>
        <w:t xml:space="preserve">éto </w:t>
      </w:r>
      <w:r w:rsidRPr="00FA3168">
        <w:rPr>
          <w:lang w:val="cs-CZ"/>
        </w:rPr>
        <w:t>zadávací dokumentac</w:t>
      </w:r>
      <w:r w:rsidR="00765167" w:rsidRPr="00FA3168">
        <w:rPr>
          <w:lang w:val="cs-CZ"/>
        </w:rPr>
        <w:t>e</w:t>
      </w:r>
      <w:r w:rsidRPr="00FA3168">
        <w:rPr>
          <w:lang w:val="cs-CZ"/>
        </w:rPr>
        <w:t>.</w:t>
      </w:r>
    </w:p>
    <w:p w14:paraId="308D9D89" w14:textId="2CF92D75" w:rsidR="00F649A9" w:rsidRPr="00FA3168" w:rsidRDefault="00FD1677" w:rsidP="0039020A">
      <w:pPr>
        <w:pStyle w:val="Nadpis4"/>
        <w:rPr>
          <w:lang w:val="cs-CZ"/>
        </w:rPr>
      </w:pPr>
      <w:r w:rsidRPr="00FA3168">
        <w:rPr>
          <w:lang w:val="cs-CZ"/>
        </w:rPr>
        <w:t>Účastník zadávacího řízení</w:t>
      </w:r>
      <w:r w:rsidR="00F649A9" w:rsidRPr="00FA3168">
        <w:rPr>
          <w:lang w:val="cs-CZ"/>
        </w:rPr>
        <w:t xml:space="preserve"> předloží v</w:t>
      </w:r>
      <w:r w:rsidRPr="00FA3168">
        <w:rPr>
          <w:lang w:val="cs-CZ"/>
        </w:rPr>
        <w:t> </w:t>
      </w:r>
      <w:r w:rsidR="00A466DA" w:rsidRPr="00FA3168">
        <w:rPr>
          <w:lang w:val="cs-CZ"/>
        </w:rPr>
        <w:t>předběžn</w:t>
      </w:r>
      <w:r w:rsidR="009E2668">
        <w:rPr>
          <w:lang w:val="cs-CZ"/>
        </w:rPr>
        <w:t>é</w:t>
      </w:r>
      <w:r w:rsidRPr="00FA3168">
        <w:rPr>
          <w:lang w:val="cs-CZ"/>
        </w:rPr>
        <w:t xml:space="preserve"> </w:t>
      </w:r>
      <w:r w:rsidR="00F649A9" w:rsidRPr="00FA3168">
        <w:rPr>
          <w:lang w:val="cs-CZ"/>
        </w:rPr>
        <w:t xml:space="preserve">nabídce </w:t>
      </w:r>
      <w:r w:rsidRPr="00FA3168">
        <w:rPr>
          <w:lang w:val="cs-CZ"/>
        </w:rPr>
        <w:t xml:space="preserve">/ nabídce </w:t>
      </w:r>
      <w:r w:rsidR="00F649A9" w:rsidRPr="00FA3168">
        <w:rPr>
          <w:lang w:val="cs-CZ"/>
        </w:rPr>
        <w:t xml:space="preserve">návrh smlouvy, který musí být vypracován v souladu </w:t>
      </w:r>
      <w:r w:rsidRPr="00FA3168">
        <w:rPr>
          <w:lang w:val="cs-CZ"/>
        </w:rPr>
        <w:t>se zadávací dokumentací</w:t>
      </w:r>
      <w:r w:rsidR="00F649A9" w:rsidRPr="00FA3168">
        <w:rPr>
          <w:lang w:val="cs-CZ"/>
        </w:rPr>
        <w:t xml:space="preserve">. </w:t>
      </w:r>
      <w:r w:rsidRPr="00FA3168">
        <w:rPr>
          <w:lang w:val="cs-CZ"/>
        </w:rPr>
        <w:t>Účastník zadávacího řízení</w:t>
      </w:r>
      <w:r w:rsidR="00F649A9" w:rsidRPr="00FA3168">
        <w:rPr>
          <w:lang w:val="cs-CZ"/>
        </w:rPr>
        <w:t xml:space="preserve"> je povinen použít vzor smlouvy uveden</w:t>
      </w:r>
      <w:r w:rsidR="00765167" w:rsidRPr="00FA3168">
        <w:rPr>
          <w:lang w:val="cs-CZ"/>
        </w:rPr>
        <w:t>ý</w:t>
      </w:r>
      <w:r w:rsidR="00F649A9" w:rsidRPr="00FA3168">
        <w:rPr>
          <w:lang w:val="cs-CZ"/>
        </w:rPr>
        <w:t xml:space="preserve"> v Příloze D1</w:t>
      </w:r>
      <w:r w:rsidR="00D04F04" w:rsidRPr="00FA3168">
        <w:rPr>
          <w:lang w:val="cs-CZ"/>
        </w:rPr>
        <w:t>A</w:t>
      </w:r>
      <w:r w:rsidR="00F649A9" w:rsidRPr="00FA3168">
        <w:rPr>
          <w:lang w:val="cs-CZ"/>
        </w:rPr>
        <w:t xml:space="preserve"> této části zadávací dokumentace. </w:t>
      </w:r>
    </w:p>
    <w:p w14:paraId="24B46474" w14:textId="4DBAA408" w:rsidR="003644F4" w:rsidRPr="00FA3168" w:rsidRDefault="00D04F04" w:rsidP="0039020A">
      <w:pPr>
        <w:pStyle w:val="Nadpis4"/>
        <w:rPr>
          <w:lang w:val="cs-CZ"/>
        </w:rPr>
      </w:pPr>
      <w:r w:rsidRPr="00FA3168">
        <w:rPr>
          <w:lang w:val="cs-CZ"/>
        </w:rPr>
        <w:t>Jako součást smlouvy účastník předloží i všechny přílohy smlouvy vypracované podle instrukcí uvedených v Příloze D1B zadávací dokumentace.</w:t>
      </w:r>
    </w:p>
    <w:p w14:paraId="43E16357" w14:textId="34EA1E63" w:rsidR="00F649A9" w:rsidRPr="00FA3168" w:rsidRDefault="00F649A9" w:rsidP="00FD1677">
      <w:pPr>
        <w:ind w:left="709"/>
        <w:rPr>
          <w:rFonts w:eastAsiaTheme="majorEastAsia" w:cs="Arial"/>
          <w:b/>
          <w:szCs w:val="20"/>
          <w:lang w:val="cs-CZ"/>
        </w:rPr>
      </w:pPr>
      <w:r w:rsidRPr="00FA3168">
        <w:rPr>
          <w:rFonts w:eastAsiaTheme="majorEastAsia" w:cs="Arial"/>
          <w:b/>
          <w:szCs w:val="20"/>
          <w:lang w:val="cs-CZ"/>
        </w:rPr>
        <w:t xml:space="preserve">Přílohy Části D. </w:t>
      </w:r>
      <w:r w:rsidR="00FD1677" w:rsidRPr="00FA3168">
        <w:rPr>
          <w:rFonts w:eastAsiaTheme="majorEastAsia" w:cs="Arial"/>
          <w:b/>
          <w:szCs w:val="20"/>
          <w:lang w:val="cs-CZ"/>
        </w:rPr>
        <w:t>Zadávací dokumentace</w:t>
      </w:r>
    </w:p>
    <w:p w14:paraId="02EDC502" w14:textId="36C4045E" w:rsidR="00F649A9" w:rsidRPr="00FA3168" w:rsidRDefault="00F649A9" w:rsidP="00FD1677">
      <w:pPr>
        <w:widowControl w:val="0"/>
        <w:ind w:left="1985" w:hanging="1276"/>
        <w:rPr>
          <w:lang w:val="cs-CZ"/>
        </w:rPr>
      </w:pPr>
      <w:r w:rsidRPr="00FA3168">
        <w:rPr>
          <w:rFonts w:cs="Arial"/>
          <w:szCs w:val="20"/>
          <w:lang w:val="cs-CZ"/>
        </w:rPr>
        <w:t>Příloha D1</w:t>
      </w:r>
      <w:r w:rsidR="00D04F04" w:rsidRPr="00FA3168">
        <w:rPr>
          <w:rFonts w:cs="Arial"/>
          <w:szCs w:val="20"/>
          <w:lang w:val="cs-CZ"/>
        </w:rPr>
        <w:t>A</w:t>
      </w:r>
      <w:r w:rsidRPr="00FA3168">
        <w:rPr>
          <w:rFonts w:cs="Arial"/>
          <w:szCs w:val="20"/>
          <w:lang w:val="cs-CZ"/>
        </w:rPr>
        <w:t xml:space="preserve"> </w:t>
      </w:r>
      <w:r w:rsidR="00D04F04" w:rsidRPr="00FA3168">
        <w:rPr>
          <w:lang w:val="cs-CZ"/>
        </w:rPr>
        <w:t>Smlouva o energetických službách se zaručeným výsledkem</w:t>
      </w:r>
    </w:p>
    <w:p w14:paraId="6EF77D84" w14:textId="26E90BBB" w:rsidR="00D04F04" w:rsidRPr="00FA3168" w:rsidRDefault="00D04F04" w:rsidP="00FD1677">
      <w:pPr>
        <w:widowControl w:val="0"/>
        <w:ind w:left="1985" w:hanging="1276"/>
        <w:rPr>
          <w:rFonts w:cs="Arial"/>
          <w:szCs w:val="20"/>
          <w:lang w:val="cs-CZ"/>
        </w:rPr>
      </w:pPr>
      <w:r w:rsidRPr="00FA3168">
        <w:rPr>
          <w:lang w:val="cs-CZ"/>
        </w:rPr>
        <w:t>Příloha D1B Přílohy smlouvy</w:t>
      </w:r>
      <w:r w:rsidR="003F66D1" w:rsidRPr="00FA3168">
        <w:rPr>
          <w:lang w:val="cs-CZ"/>
        </w:rPr>
        <w:t xml:space="preserve"> o energetických službách se zaručeným výsledkem</w:t>
      </w:r>
    </w:p>
    <w:p w14:paraId="38ACF5B2" w14:textId="77777777" w:rsidR="00D04F04" w:rsidRPr="00FA3168" w:rsidRDefault="00D04F04" w:rsidP="00FD1677">
      <w:pPr>
        <w:widowControl w:val="0"/>
        <w:ind w:left="1985" w:hanging="1276"/>
        <w:rPr>
          <w:rFonts w:cs="Arial"/>
          <w:szCs w:val="20"/>
          <w:lang w:val="cs-CZ"/>
        </w:rPr>
      </w:pPr>
    </w:p>
    <w:p w14:paraId="175653B5" w14:textId="77777777" w:rsidR="003F0C2B" w:rsidRPr="00FA3168" w:rsidRDefault="003F0C2B" w:rsidP="003F0C2B">
      <w:pPr>
        <w:widowControl w:val="0"/>
        <w:jc w:val="center"/>
        <w:rPr>
          <w:b/>
          <w:bCs/>
          <w:caps/>
          <w:szCs w:val="20"/>
          <w:lang w:val="cs-CZ"/>
        </w:rPr>
      </w:pPr>
      <w:bookmarkStart w:id="241" w:name="_Toc444084990"/>
    </w:p>
    <w:p w14:paraId="65D60EE8" w14:textId="77777777" w:rsidR="003F0C2B" w:rsidRPr="00FA3168" w:rsidRDefault="003F0C2B" w:rsidP="003F0C2B">
      <w:pPr>
        <w:widowControl w:val="0"/>
        <w:jc w:val="center"/>
        <w:rPr>
          <w:b/>
          <w:bCs/>
          <w:caps/>
          <w:szCs w:val="20"/>
          <w:lang w:val="cs-CZ"/>
        </w:rPr>
      </w:pPr>
    </w:p>
    <w:p w14:paraId="6006D769" w14:textId="77777777" w:rsidR="003F0C2B" w:rsidRPr="00FA3168" w:rsidRDefault="003F0C2B" w:rsidP="003F0C2B">
      <w:pPr>
        <w:widowControl w:val="0"/>
        <w:jc w:val="center"/>
        <w:rPr>
          <w:b/>
          <w:bCs/>
          <w:caps/>
          <w:szCs w:val="20"/>
          <w:lang w:val="cs-CZ"/>
        </w:rPr>
      </w:pPr>
    </w:p>
    <w:p w14:paraId="0182BE06" w14:textId="77777777" w:rsidR="003F0C2B" w:rsidRPr="00FA3168" w:rsidRDefault="003F0C2B" w:rsidP="00D3643F">
      <w:pPr>
        <w:pStyle w:val="Nadpis1"/>
        <w:sectPr w:rsidR="003F0C2B" w:rsidRPr="00FA3168" w:rsidSect="003F0C2B">
          <w:headerReference w:type="default" r:id="rId13"/>
          <w:footerReference w:type="default" r:id="rId14"/>
          <w:pgSz w:w="11900" w:h="16840"/>
          <w:pgMar w:top="1134" w:right="1417" w:bottom="1560" w:left="1560" w:header="708" w:footer="708" w:gutter="0"/>
          <w:cols w:space="708"/>
          <w:docGrid w:linePitch="360"/>
        </w:sectPr>
      </w:pPr>
    </w:p>
    <w:p w14:paraId="0FC0AEB8" w14:textId="20E8FF52" w:rsidR="003F0C2B" w:rsidRPr="00FA3168" w:rsidRDefault="00BF183D" w:rsidP="00D3643F">
      <w:pPr>
        <w:pStyle w:val="Nadpis1"/>
      </w:pPr>
      <w:bookmarkStart w:id="242" w:name="_Toc117599198"/>
      <w:bookmarkStart w:id="243" w:name="_Hlk84495162"/>
      <w:bookmarkEnd w:id="241"/>
      <w:r w:rsidRPr="00FA3168">
        <w:lastRenderedPageBreak/>
        <w:t>Způsob hodnocení nabídek</w:t>
      </w:r>
      <w:bookmarkEnd w:id="242"/>
    </w:p>
    <w:p w14:paraId="6DFB87B5" w14:textId="180FE2BE" w:rsidR="003F0C2B" w:rsidRPr="00FA3168" w:rsidRDefault="003F0C2B" w:rsidP="00FE0307">
      <w:pPr>
        <w:pStyle w:val="Nadpis3"/>
      </w:pPr>
      <w:bookmarkStart w:id="244" w:name="kriteria_vahy"/>
      <w:bookmarkStart w:id="245" w:name="_Toc444084991"/>
      <w:bookmarkStart w:id="246" w:name="_Toc4416644"/>
      <w:bookmarkStart w:id="247" w:name="_Toc4416938"/>
      <w:bookmarkStart w:id="248" w:name="_Toc4416987"/>
      <w:bookmarkStart w:id="249" w:name="_Toc117599199"/>
      <w:bookmarkEnd w:id="243"/>
      <w:bookmarkEnd w:id="244"/>
      <w:r w:rsidRPr="00FA3168">
        <w:t>K</w:t>
      </w:r>
      <w:bookmarkEnd w:id="245"/>
      <w:bookmarkEnd w:id="246"/>
      <w:bookmarkEnd w:id="247"/>
      <w:bookmarkEnd w:id="248"/>
      <w:r w:rsidR="00BF183D" w:rsidRPr="00FA3168">
        <w:t>ritéria hodnocení</w:t>
      </w:r>
      <w:bookmarkEnd w:id="249"/>
    </w:p>
    <w:p w14:paraId="65921F4E" w14:textId="2C127606" w:rsidR="003F0C2B" w:rsidRPr="00FA3168" w:rsidRDefault="00BF183D" w:rsidP="0039020A">
      <w:pPr>
        <w:pStyle w:val="Nadpis4"/>
        <w:rPr>
          <w:lang w:val="cs-CZ"/>
        </w:rPr>
      </w:pPr>
      <w:r w:rsidRPr="00FA3168">
        <w:rPr>
          <w:lang w:val="cs-CZ"/>
        </w:rPr>
        <w:t>Zadavatel rozhodne podle ust</w:t>
      </w:r>
      <w:r w:rsidR="00765167" w:rsidRPr="00FA3168">
        <w:rPr>
          <w:lang w:val="cs-CZ"/>
        </w:rPr>
        <w:t>anovení</w:t>
      </w:r>
      <w:r w:rsidRPr="00FA3168">
        <w:rPr>
          <w:lang w:val="cs-CZ"/>
        </w:rPr>
        <w:t xml:space="preserve"> § 122 ZZVZ o výběru dodavatele, jehož nabídka bude vyhodnocena jako </w:t>
      </w:r>
      <w:r w:rsidRPr="00FA3168">
        <w:rPr>
          <w:b/>
          <w:bCs/>
          <w:lang w:val="cs-CZ"/>
        </w:rPr>
        <w:t xml:space="preserve">ekonomicky nejvýhodnější </w:t>
      </w:r>
      <w:r w:rsidRPr="00FA3168">
        <w:rPr>
          <w:lang w:val="cs-CZ"/>
        </w:rPr>
        <w:t xml:space="preserve">na základě nejvýhodnějšího poměru nabídkové ceny a </w:t>
      </w:r>
      <w:r w:rsidR="00C8128C">
        <w:rPr>
          <w:lang w:val="cs-CZ"/>
        </w:rPr>
        <w:t>výše garantovaných úspor</w:t>
      </w:r>
      <w:r w:rsidRPr="00FA3168">
        <w:rPr>
          <w:lang w:val="cs-CZ"/>
        </w:rPr>
        <w:t xml:space="preserve">. </w:t>
      </w:r>
      <w:r w:rsidR="005E689D">
        <w:rPr>
          <w:lang w:val="cs-CZ"/>
        </w:rPr>
        <w:t>Ekonomicky nejvýhodnější nabídka</w:t>
      </w:r>
      <w:r w:rsidR="004D5375">
        <w:rPr>
          <w:lang w:val="cs-CZ"/>
        </w:rPr>
        <w:t xml:space="preserve"> </w:t>
      </w:r>
      <w:r w:rsidR="009E7017">
        <w:rPr>
          <w:lang w:val="cs-CZ"/>
        </w:rPr>
        <w:t>se tedy posoudí na základě poměru</w:t>
      </w:r>
      <w:r w:rsidR="00A466DA" w:rsidRPr="00FA3168">
        <w:rPr>
          <w:lang w:val="cs-CZ"/>
        </w:rPr>
        <w:t>:</w:t>
      </w:r>
    </w:p>
    <w:p w14:paraId="31C7CED3" w14:textId="5124B19D" w:rsidR="003F0C2B" w:rsidRPr="00FA3168" w:rsidRDefault="002E0452" w:rsidP="00144DA3">
      <w:pPr>
        <w:pStyle w:val="Nadpis6"/>
        <w:numPr>
          <w:ilvl w:val="0"/>
          <w:numId w:val="21"/>
        </w:numPr>
        <w:ind w:left="1134"/>
      </w:pPr>
      <w:r w:rsidRPr="00FA3168">
        <w:t>Celkové garantované úspory po celou dobu trvání smlouvy</w:t>
      </w:r>
      <w:r w:rsidR="009E7017">
        <w:t xml:space="preserve"> bez DPH</w:t>
      </w:r>
      <w:r w:rsidRPr="00FA3168">
        <w:t xml:space="preserve"> </w:t>
      </w:r>
      <w:r w:rsidR="003F0C2B" w:rsidRPr="00FA3168">
        <w:t>(A),</w:t>
      </w:r>
    </w:p>
    <w:p w14:paraId="5956462C" w14:textId="7263053C" w:rsidR="003F0C2B" w:rsidRPr="00FA3168" w:rsidRDefault="009E7017" w:rsidP="00144DA3">
      <w:pPr>
        <w:pStyle w:val="Nadpis6"/>
        <w:numPr>
          <w:ilvl w:val="0"/>
          <w:numId w:val="21"/>
        </w:numPr>
        <w:ind w:left="1134"/>
      </w:pPr>
      <w:r w:rsidRPr="00FA3168">
        <w:t>Nabídkov</w:t>
      </w:r>
      <w:r>
        <w:t>é</w:t>
      </w:r>
      <w:r w:rsidRPr="00FA3168">
        <w:t xml:space="preserve"> cen</w:t>
      </w:r>
      <w:r>
        <w:t xml:space="preserve">y </w:t>
      </w:r>
      <w:r w:rsidR="00D36587">
        <w:t xml:space="preserve">včetně </w:t>
      </w:r>
      <w:r>
        <w:t>DPH</w:t>
      </w:r>
      <w:r w:rsidRPr="00FA3168">
        <w:t xml:space="preserve"> </w:t>
      </w:r>
      <w:r w:rsidR="003F0C2B" w:rsidRPr="00FA3168">
        <w:t>(B).</w:t>
      </w:r>
    </w:p>
    <w:p w14:paraId="4A174C48" w14:textId="1C438B9F" w:rsidR="00BF183D" w:rsidRPr="00FA3168" w:rsidRDefault="00BF183D" w:rsidP="00FE0307">
      <w:pPr>
        <w:pStyle w:val="Nadpis3"/>
      </w:pPr>
      <w:bookmarkStart w:id="250" w:name="_Toc117599200"/>
      <w:r w:rsidRPr="00FA3168">
        <w:t>Způsob výpočtu jednotlivých dílčích kritérií</w:t>
      </w:r>
      <w:bookmarkEnd w:id="250"/>
    </w:p>
    <w:p w14:paraId="53D46D8F" w14:textId="6E519F64" w:rsidR="00E4354C" w:rsidRPr="00075E62" w:rsidRDefault="00EF0A3E" w:rsidP="0039020A">
      <w:pPr>
        <w:pStyle w:val="Nadpis4"/>
        <w:rPr>
          <w:lang w:val="cs-CZ"/>
        </w:rPr>
      </w:pPr>
      <w:r>
        <w:rPr>
          <w:lang w:val="cs-CZ"/>
        </w:rPr>
        <w:t xml:space="preserve">Nabídky </w:t>
      </w:r>
      <w:r w:rsidR="005137F9">
        <w:rPr>
          <w:lang w:val="cs-CZ"/>
        </w:rPr>
        <w:t xml:space="preserve">účastníků </w:t>
      </w:r>
      <w:r>
        <w:rPr>
          <w:lang w:val="cs-CZ"/>
        </w:rPr>
        <w:t xml:space="preserve">budou hodnoceny na základě níže uvedeného vzorce při zohlednění přidané hodnoty za položku </w:t>
      </w:r>
      <w:r w:rsidR="00EB5042">
        <w:rPr>
          <w:lang w:val="cs-CZ"/>
        </w:rPr>
        <w:t>(A)</w:t>
      </w:r>
      <w:r w:rsidR="0087235F">
        <w:rPr>
          <w:lang w:val="cs-CZ"/>
        </w:rPr>
        <w:t xml:space="preserve"> </w:t>
      </w:r>
      <w:r w:rsidR="0087235F" w:rsidRPr="004115A7">
        <w:rPr>
          <w:lang w:val="cs-CZ"/>
        </w:rPr>
        <w:t>Celkové garantované úspory po celou dobu trvání smlouvy bez DPH</w:t>
      </w:r>
      <w:r w:rsidR="00E4354C" w:rsidRPr="00075E62">
        <w:rPr>
          <w:lang w:val="cs-CZ"/>
        </w:rPr>
        <w:t>:</w:t>
      </w:r>
    </w:p>
    <w:p w14:paraId="3186B082" w14:textId="5FDDC090" w:rsidR="00E4354C" w:rsidRPr="00075E62" w:rsidRDefault="00E4354C" w:rsidP="0039020A">
      <w:pPr>
        <w:pStyle w:val="Nadpis4"/>
      </w:pPr>
      <w:r w:rsidRPr="004115A7">
        <w:t xml:space="preserve">K (Hodnota kritéria) = B - (A x </w:t>
      </w:r>
      <w:r w:rsidRPr="00F22606">
        <w:t>1,2</w:t>
      </w:r>
      <w:r w:rsidRPr="004115A7">
        <w:t>)</w:t>
      </w:r>
    </w:p>
    <w:p w14:paraId="05E45D23" w14:textId="5C136A64" w:rsidR="00E4354C" w:rsidRDefault="001C3270" w:rsidP="0039020A">
      <w:pPr>
        <w:pStyle w:val="Nadpis4"/>
        <w:numPr>
          <w:ilvl w:val="0"/>
          <w:numId w:val="0"/>
        </w:numPr>
        <w:ind w:left="709"/>
        <w:rPr>
          <w:lang w:val="cs-CZ"/>
        </w:rPr>
      </w:pPr>
      <w:r w:rsidRPr="004115A7">
        <w:rPr>
          <w:lang w:val="cs-CZ"/>
        </w:rPr>
        <w:t>přičemž</w:t>
      </w:r>
    </w:p>
    <w:p w14:paraId="64D9DE62" w14:textId="70BB311E" w:rsidR="001C3270" w:rsidRPr="001C3270" w:rsidRDefault="001C3270" w:rsidP="0039020A">
      <w:pPr>
        <w:pStyle w:val="Nadpis4"/>
        <w:numPr>
          <w:ilvl w:val="0"/>
          <w:numId w:val="0"/>
        </w:numPr>
        <w:ind w:left="709"/>
        <w:rPr>
          <w:lang w:val="cs-CZ"/>
        </w:rPr>
      </w:pPr>
      <w:r>
        <w:rPr>
          <w:lang w:val="cs-CZ"/>
        </w:rPr>
        <w:t xml:space="preserve">Hodnota (A) = hodnota, kterou </w:t>
      </w:r>
      <w:r w:rsidR="005137F9">
        <w:rPr>
          <w:lang w:val="cs-CZ"/>
        </w:rPr>
        <w:t xml:space="preserve">účastník </w:t>
      </w:r>
      <w:r>
        <w:rPr>
          <w:lang w:val="cs-CZ"/>
        </w:rPr>
        <w:t>uvede v Krycím listu nabídky jako hodnotu v položce „</w:t>
      </w:r>
      <w:r w:rsidRPr="001C3270">
        <w:rPr>
          <w:lang w:val="cs-CZ"/>
        </w:rPr>
        <w:t>Celkové garantované úspory po celou dobu trvání smlouvy (12 let) bez DPH</w:t>
      </w:r>
      <w:r>
        <w:rPr>
          <w:lang w:val="cs-CZ"/>
        </w:rPr>
        <w:t>“.</w:t>
      </w:r>
    </w:p>
    <w:p w14:paraId="09E14526" w14:textId="1AEF2D46" w:rsidR="001C3270" w:rsidRPr="001C3270" w:rsidRDefault="001C3270" w:rsidP="0039020A">
      <w:pPr>
        <w:pStyle w:val="Nadpis4"/>
        <w:numPr>
          <w:ilvl w:val="0"/>
          <w:numId w:val="0"/>
        </w:numPr>
        <w:ind w:left="709"/>
        <w:rPr>
          <w:lang w:val="cs-CZ"/>
        </w:rPr>
      </w:pPr>
      <w:r>
        <w:rPr>
          <w:lang w:val="cs-CZ"/>
        </w:rPr>
        <w:t xml:space="preserve">Hodnota (B) = hodnota, kterou </w:t>
      </w:r>
      <w:r w:rsidR="005137F9">
        <w:rPr>
          <w:lang w:val="cs-CZ"/>
        </w:rPr>
        <w:t xml:space="preserve">účastník </w:t>
      </w:r>
      <w:r>
        <w:rPr>
          <w:lang w:val="cs-CZ"/>
        </w:rPr>
        <w:t>uvede v Krycím listu nabídky jako hodnotu v položce „</w:t>
      </w:r>
      <w:r w:rsidR="00F44C81" w:rsidRPr="00F44C81">
        <w:rPr>
          <w:lang w:val="cs-CZ"/>
        </w:rPr>
        <w:t xml:space="preserve">NABÍDKOVÁ CENA CELKEM </w:t>
      </w:r>
      <w:r w:rsidR="00D36587">
        <w:rPr>
          <w:lang w:val="cs-CZ"/>
        </w:rPr>
        <w:t>včetně</w:t>
      </w:r>
      <w:r w:rsidR="00D36587" w:rsidRPr="00F44C81">
        <w:rPr>
          <w:lang w:val="cs-CZ"/>
        </w:rPr>
        <w:t xml:space="preserve"> </w:t>
      </w:r>
      <w:r w:rsidR="00F44C81" w:rsidRPr="00F44C81">
        <w:rPr>
          <w:lang w:val="cs-CZ"/>
        </w:rPr>
        <w:t>DPH</w:t>
      </w:r>
      <w:r>
        <w:rPr>
          <w:lang w:val="cs-CZ"/>
        </w:rPr>
        <w:t>“.</w:t>
      </w:r>
    </w:p>
    <w:p w14:paraId="5151773D" w14:textId="0EA5E8AF" w:rsidR="003F0C2B" w:rsidRPr="00FA3168" w:rsidRDefault="00A466DA" w:rsidP="00FE0307">
      <w:pPr>
        <w:pStyle w:val="Nadpis3"/>
      </w:pPr>
      <w:bookmarkStart w:id="251" w:name="_Toc117599201"/>
      <w:r w:rsidRPr="00FA3168">
        <w:t>Způsob</w:t>
      </w:r>
      <w:r w:rsidR="003F0C2B" w:rsidRPr="00FA3168">
        <w:t xml:space="preserve"> </w:t>
      </w:r>
      <w:r w:rsidRPr="00FA3168">
        <w:t>vyhodnocen</w:t>
      </w:r>
      <w:r w:rsidR="00765167" w:rsidRPr="00FA3168">
        <w:t>í</w:t>
      </w:r>
      <w:r w:rsidR="003F0C2B" w:rsidRPr="00FA3168">
        <w:t xml:space="preserve"> </w:t>
      </w:r>
      <w:r w:rsidRPr="00FA3168">
        <w:t>nabídek</w:t>
      </w:r>
      <w:bookmarkEnd w:id="251"/>
    </w:p>
    <w:p w14:paraId="7F192971" w14:textId="1D6053D4" w:rsidR="003F0C2B" w:rsidRPr="00C63413" w:rsidRDefault="005137F9" w:rsidP="0039020A">
      <w:pPr>
        <w:pStyle w:val="Nadpis4"/>
        <w:rPr>
          <w:lang w:val="cs-CZ"/>
        </w:rPr>
      </w:pPr>
      <w:r>
        <w:rPr>
          <w:lang w:val="cs-CZ"/>
        </w:rPr>
        <w:t>Vybraný bude</w:t>
      </w:r>
      <w:r w:rsidR="00B40E33">
        <w:rPr>
          <w:lang w:val="cs-CZ"/>
        </w:rPr>
        <w:t xml:space="preserve"> ten dodavatel</w:t>
      </w:r>
      <w:r w:rsidR="00F44C81" w:rsidRPr="00C63413">
        <w:rPr>
          <w:lang w:val="cs-CZ"/>
        </w:rPr>
        <w:t>, kt</w:t>
      </w:r>
      <w:r w:rsidR="00C63413" w:rsidRPr="00C63413">
        <w:rPr>
          <w:lang w:val="cs-CZ"/>
        </w:rPr>
        <w:t xml:space="preserve">erý nabídne nejnižší navrhovanou hodnotu kritéria </w:t>
      </w:r>
      <w:r w:rsidR="00C63413" w:rsidRPr="00485F5E">
        <w:rPr>
          <w:lang w:val="cs-CZ"/>
        </w:rPr>
        <w:t>(K) = B - (A x 1,2) a </w:t>
      </w:r>
      <w:r w:rsidR="00C63413">
        <w:rPr>
          <w:lang w:val="cs-CZ"/>
        </w:rPr>
        <w:t>ted</w:t>
      </w:r>
      <w:r w:rsidR="009E2668">
        <w:rPr>
          <w:lang w:val="cs-CZ"/>
        </w:rPr>
        <w:t>y</w:t>
      </w:r>
      <w:r w:rsidR="00C63413">
        <w:rPr>
          <w:lang w:val="cs-CZ"/>
        </w:rPr>
        <w:t xml:space="preserve"> dosáhne</w:t>
      </w:r>
      <w:r w:rsidR="00C63413" w:rsidRPr="00485F5E">
        <w:rPr>
          <w:lang w:val="cs-CZ"/>
        </w:rPr>
        <w:t xml:space="preserve"> </w:t>
      </w:r>
      <w:r w:rsidR="00C63413">
        <w:rPr>
          <w:lang w:val="cs-CZ"/>
        </w:rPr>
        <w:t>nejlepší poměr ekonomické výhodnosti při zohlednění ceny za realizaci předmětu zakázky a výši garantovaných úspor.</w:t>
      </w:r>
    </w:p>
    <w:p w14:paraId="7E865F77" w14:textId="44779AEB" w:rsidR="00A60036" w:rsidRPr="00485F5E" w:rsidRDefault="00FA0140" w:rsidP="0039020A">
      <w:pPr>
        <w:pStyle w:val="Nadpis4"/>
        <w:rPr>
          <w:lang w:val="cs-CZ"/>
        </w:rPr>
      </w:pPr>
      <w:r w:rsidRPr="00485F5E">
        <w:rPr>
          <w:lang w:val="cs-CZ"/>
        </w:rPr>
        <w:t xml:space="preserve">Pořadí ostatních </w:t>
      </w:r>
      <w:r w:rsidR="006B021B" w:rsidRPr="00485F5E">
        <w:rPr>
          <w:lang w:val="cs-CZ"/>
        </w:rPr>
        <w:t>účastníků zadávacího řízení</w:t>
      </w:r>
      <w:r w:rsidR="008F51EB" w:rsidRPr="00485F5E">
        <w:rPr>
          <w:lang w:val="cs-CZ"/>
        </w:rPr>
        <w:t>, jejichž nabídky se vyhodnocovali,</w:t>
      </w:r>
      <w:r w:rsidRPr="00485F5E">
        <w:rPr>
          <w:lang w:val="cs-CZ"/>
        </w:rPr>
        <w:t xml:space="preserve"> se sestaví sestupně od 2 po X, kde X je počet </w:t>
      </w:r>
      <w:r w:rsidR="003405DB" w:rsidRPr="00485F5E">
        <w:rPr>
          <w:lang w:val="cs-CZ"/>
        </w:rPr>
        <w:t>účastníků</w:t>
      </w:r>
      <w:r w:rsidR="003405DB" w:rsidRPr="00FA3168">
        <w:rPr>
          <w:lang w:val="cs-CZ"/>
        </w:rPr>
        <w:t xml:space="preserve"> zadávacího </w:t>
      </w:r>
      <w:r w:rsidR="00EF33F8" w:rsidRPr="00FA3168">
        <w:rPr>
          <w:lang w:val="cs-CZ"/>
        </w:rPr>
        <w:t>řízení</w:t>
      </w:r>
      <w:r w:rsidRPr="00FA3168">
        <w:rPr>
          <w:lang w:val="cs-CZ"/>
        </w:rPr>
        <w:t>.</w:t>
      </w:r>
    </w:p>
    <w:p w14:paraId="772D79A6" w14:textId="18074D98" w:rsidR="00A60036" w:rsidRPr="00485F5E" w:rsidRDefault="00A60036" w:rsidP="0055083C">
      <w:pPr>
        <w:ind w:left="709"/>
        <w:rPr>
          <w:b/>
          <w:bCs/>
          <w:lang w:val="cs-CZ"/>
        </w:rPr>
      </w:pPr>
      <w:r w:rsidRPr="00485F5E">
        <w:rPr>
          <w:b/>
          <w:bCs/>
          <w:lang w:val="cs-CZ"/>
        </w:rPr>
        <w:t>Přílohy části E. Zadávací dokumentace</w:t>
      </w:r>
    </w:p>
    <w:p w14:paraId="7067BD93" w14:textId="56E09F38" w:rsidR="00A60036" w:rsidRDefault="00A60036" w:rsidP="0055083C">
      <w:pPr>
        <w:ind w:left="709"/>
        <w:rPr>
          <w:lang w:val="cs-CZ"/>
        </w:rPr>
      </w:pPr>
      <w:r w:rsidRPr="00FA3168">
        <w:rPr>
          <w:lang w:val="cs-CZ"/>
        </w:rPr>
        <w:t xml:space="preserve">Příloha </w:t>
      </w:r>
      <w:r>
        <w:rPr>
          <w:lang w:val="cs-CZ"/>
        </w:rPr>
        <w:t>E</w:t>
      </w:r>
      <w:r w:rsidRPr="00FA3168">
        <w:rPr>
          <w:lang w:val="cs-CZ"/>
        </w:rPr>
        <w:t>1 Krycí list nabídky (vzor)</w:t>
      </w:r>
    </w:p>
    <w:p w14:paraId="02491A10" w14:textId="137CA890" w:rsidR="00A60036" w:rsidRPr="00485F5E" w:rsidRDefault="00A60036" w:rsidP="0055083C">
      <w:pPr>
        <w:ind w:left="709"/>
      </w:pPr>
      <w:r>
        <w:rPr>
          <w:lang w:val="cs-CZ"/>
        </w:rPr>
        <w:t xml:space="preserve">Příloha E2 </w:t>
      </w:r>
      <w:r w:rsidR="00075E62" w:rsidRPr="00615B0D">
        <w:rPr>
          <w:lang w:val="cs-CZ"/>
        </w:rPr>
        <w:t>Tabulky technických a ekonomických údajů nabídky</w:t>
      </w:r>
    </w:p>
    <w:p w14:paraId="6B387830" w14:textId="77777777" w:rsidR="00A60036" w:rsidRPr="00485F5E" w:rsidRDefault="00A60036" w:rsidP="00485F5E">
      <w:pPr>
        <w:rPr>
          <w:lang w:val="cs-CZ"/>
        </w:rPr>
      </w:pPr>
    </w:p>
    <w:p w14:paraId="0357C92B" w14:textId="77777777" w:rsidR="003F0C2B" w:rsidRPr="00FA3168" w:rsidRDefault="003F0C2B" w:rsidP="003F0C2B">
      <w:pPr>
        <w:spacing w:after="0" w:line="240" w:lineRule="auto"/>
        <w:jc w:val="left"/>
        <w:rPr>
          <w:rFonts w:cs="Arial"/>
          <w:szCs w:val="20"/>
          <w:lang w:val="cs-CZ"/>
        </w:rPr>
      </w:pPr>
      <w:r w:rsidRPr="00FA3168">
        <w:rPr>
          <w:rFonts w:cs="Arial"/>
          <w:szCs w:val="20"/>
          <w:lang w:val="cs-CZ"/>
        </w:rPr>
        <w:br w:type="page"/>
      </w:r>
    </w:p>
    <w:p w14:paraId="53176E4B" w14:textId="31819A26" w:rsidR="00EE7CC3" w:rsidRPr="00FA3168" w:rsidRDefault="00EE7CC3" w:rsidP="00D3643F">
      <w:pPr>
        <w:pStyle w:val="Nadpis1"/>
      </w:pPr>
      <w:bookmarkStart w:id="252" w:name="_Toc117599202"/>
      <w:bookmarkStart w:id="253" w:name="_Hlk69477970"/>
      <w:r w:rsidRPr="00FA3168">
        <w:lastRenderedPageBreak/>
        <w:t>Požadavky na prokázaní splnění kvalifikace</w:t>
      </w:r>
      <w:bookmarkEnd w:id="252"/>
    </w:p>
    <w:bookmarkEnd w:id="253"/>
    <w:p w14:paraId="06902FFE" w14:textId="5573C3B9" w:rsidR="005C61CD" w:rsidRPr="00FA3168" w:rsidRDefault="005C61CD" w:rsidP="001E1FC0">
      <w:pPr>
        <w:pStyle w:val="Default"/>
        <w:jc w:val="both"/>
        <w:rPr>
          <w:rFonts w:ascii="Cambria" w:hAnsi="Cambria"/>
          <w:sz w:val="20"/>
          <w:szCs w:val="20"/>
          <w:lang w:val="cs-CZ"/>
        </w:rPr>
      </w:pPr>
      <w:r w:rsidRPr="00FA3168">
        <w:rPr>
          <w:rFonts w:ascii="Cambria" w:hAnsi="Cambria"/>
          <w:sz w:val="20"/>
          <w:szCs w:val="20"/>
          <w:lang w:val="cs-CZ"/>
        </w:rPr>
        <w:t>Kvalifikovaným pro plnění veřejné zakázky je v souladu s ustanovení</w:t>
      </w:r>
      <w:r w:rsidR="00481256" w:rsidRPr="00FA3168">
        <w:rPr>
          <w:rFonts w:ascii="Cambria" w:hAnsi="Cambria"/>
          <w:sz w:val="20"/>
          <w:szCs w:val="20"/>
          <w:lang w:val="cs-CZ"/>
        </w:rPr>
        <w:t>m</w:t>
      </w:r>
      <w:r w:rsidRPr="00FA3168">
        <w:rPr>
          <w:rFonts w:ascii="Cambria" w:hAnsi="Cambria"/>
          <w:sz w:val="20"/>
          <w:szCs w:val="20"/>
          <w:lang w:val="cs-CZ"/>
        </w:rPr>
        <w:t xml:space="preserve"> § 73 a násl. ZZVZ dodavatel, který</w:t>
      </w:r>
      <w:r w:rsidR="001E1FC0" w:rsidRPr="00FA3168">
        <w:rPr>
          <w:rFonts w:ascii="Cambria" w:hAnsi="Cambria"/>
          <w:sz w:val="20"/>
          <w:szCs w:val="20"/>
          <w:lang w:val="cs-CZ"/>
        </w:rPr>
        <w:t xml:space="preserve"> (i) </w:t>
      </w:r>
      <w:r w:rsidRPr="00FA3168">
        <w:rPr>
          <w:rFonts w:ascii="Cambria" w:hAnsi="Cambria"/>
          <w:sz w:val="20"/>
          <w:szCs w:val="20"/>
          <w:lang w:val="cs-CZ"/>
        </w:rPr>
        <w:t>splní základní způsobilost podle ustanovení § 74</w:t>
      </w:r>
      <w:r w:rsidR="00DC2E11" w:rsidRPr="00FA3168">
        <w:rPr>
          <w:rFonts w:ascii="Cambria" w:hAnsi="Cambria"/>
          <w:sz w:val="20"/>
          <w:szCs w:val="20"/>
          <w:lang w:val="cs-CZ"/>
        </w:rPr>
        <w:t>,</w:t>
      </w:r>
      <w:r w:rsidRPr="00FA3168">
        <w:rPr>
          <w:rFonts w:ascii="Cambria" w:hAnsi="Cambria"/>
          <w:sz w:val="20"/>
          <w:szCs w:val="20"/>
          <w:lang w:val="cs-CZ"/>
        </w:rPr>
        <w:t xml:space="preserve"> způsobem podle § 75 ZZVZ, </w:t>
      </w:r>
      <w:r w:rsidR="001E1FC0" w:rsidRPr="00FA3168">
        <w:rPr>
          <w:rFonts w:ascii="Cambria" w:hAnsi="Cambria"/>
          <w:sz w:val="20"/>
          <w:szCs w:val="20"/>
          <w:lang w:val="cs-CZ"/>
        </w:rPr>
        <w:t xml:space="preserve">(ii) </w:t>
      </w:r>
      <w:r w:rsidRPr="00FA3168">
        <w:rPr>
          <w:rFonts w:ascii="Cambria" w:hAnsi="Cambria"/>
          <w:sz w:val="20"/>
          <w:szCs w:val="20"/>
          <w:lang w:val="cs-CZ"/>
        </w:rPr>
        <w:t>splní profesní způsobilost podle ust. § 77 ZZVZ</w:t>
      </w:r>
      <w:r w:rsidR="00DC2E11" w:rsidRPr="00FA3168">
        <w:rPr>
          <w:rFonts w:ascii="Cambria" w:hAnsi="Cambria"/>
          <w:sz w:val="20"/>
          <w:szCs w:val="20"/>
          <w:lang w:val="cs-CZ"/>
        </w:rPr>
        <w:t xml:space="preserve"> a</w:t>
      </w:r>
      <w:r w:rsidRPr="00FA3168">
        <w:rPr>
          <w:rFonts w:ascii="Cambria" w:hAnsi="Cambria"/>
          <w:sz w:val="20"/>
          <w:szCs w:val="20"/>
          <w:lang w:val="cs-CZ"/>
        </w:rPr>
        <w:t xml:space="preserve"> </w:t>
      </w:r>
      <w:r w:rsidR="001E1FC0" w:rsidRPr="00FA3168">
        <w:rPr>
          <w:rFonts w:ascii="Cambria" w:hAnsi="Cambria"/>
          <w:sz w:val="20"/>
          <w:szCs w:val="20"/>
          <w:lang w:val="cs-CZ"/>
        </w:rPr>
        <w:t xml:space="preserve">(iii) </w:t>
      </w:r>
      <w:r w:rsidRPr="00FA3168">
        <w:rPr>
          <w:rFonts w:ascii="Cambria" w:hAnsi="Cambria"/>
          <w:sz w:val="20"/>
          <w:szCs w:val="20"/>
          <w:lang w:val="cs-CZ"/>
        </w:rPr>
        <w:t>splní technickou kvalifikaci podle ust. § 79 ZZVZ, tj. v rozsahu stanoveném touto zadávací dokumentací.</w:t>
      </w:r>
    </w:p>
    <w:p w14:paraId="7D90F245" w14:textId="635C6D75" w:rsidR="005C61CD" w:rsidRPr="00FA3168" w:rsidRDefault="005C61CD" w:rsidP="00FE0307">
      <w:pPr>
        <w:pStyle w:val="Nadpis3"/>
      </w:pPr>
      <w:bookmarkStart w:id="254" w:name="_Ref68807949"/>
      <w:bookmarkStart w:id="255" w:name="_Toc117599203"/>
      <w:r w:rsidRPr="00FA3168">
        <w:t>Základní způsobilost</w:t>
      </w:r>
      <w:bookmarkEnd w:id="254"/>
      <w:bookmarkEnd w:id="255"/>
    </w:p>
    <w:p w14:paraId="205E8C5C" w14:textId="11480FEF" w:rsidR="003F0C2B" w:rsidRPr="00FA3168" w:rsidRDefault="00144FFF" w:rsidP="0039020A">
      <w:pPr>
        <w:pStyle w:val="Nadpis4"/>
        <w:rPr>
          <w:lang w:val="cs-CZ"/>
        </w:rPr>
      </w:pPr>
      <w:r w:rsidRPr="00FA3168">
        <w:rPr>
          <w:lang w:val="cs-CZ"/>
        </w:rPr>
        <w:t>Dodavatel prokazuje základní způsobilost v rozsahu dle ust. § 74 odst. 1 písm. a) až e) ZZVZ způsobem dle ust. § 75 odst. 1 ZZVZ</w:t>
      </w:r>
      <w:r w:rsidR="003F0C2B" w:rsidRPr="00FA3168">
        <w:rPr>
          <w:lang w:val="cs-CZ"/>
        </w:rPr>
        <w:t>.</w:t>
      </w:r>
      <w:r w:rsidRPr="00FA3168">
        <w:rPr>
          <w:lang w:val="cs-CZ"/>
        </w:rPr>
        <w:t xml:space="preserve"> Je-li dodavatelem právnická osoba, prokazuje splnění požadavku podle ust. § 74 odst. 1 písm. a) ZZVZ v rozsahu stanoveném ust. § 74 odst. 2 ZZVZ. Je-li dodavatelem pobočka závodu, prokazuje splnění požadavku podle ust. § 74 odst. 1 písm. a) ZZVZ v rozsahu stanoveném </w:t>
      </w:r>
      <w:r w:rsidR="00DC2E11" w:rsidRPr="00FA3168">
        <w:rPr>
          <w:lang w:val="cs-CZ"/>
        </w:rPr>
        <w:t>podle</w:t>
      </w:r>
      <w:r w:rsidRPr="00FA3168">
        <w:rPr>
          <w:lang w:val="cs-CZ"/>
        </w:rPr>
        <w:t xml:space="preserve"> § 74 odst. 3 ZZVZ.</w:t>
      </w:r>
    </w:p>
    <w:p w14:paraId="09F63A47" w14:textId="2A89CFB6" w:rsidR="0045277D" w:rsidRDefault="009643BC" w:rsidP="0039020A">
      <w:pPr>
        <w:pStyle w:val="Nadpis4"/>
        <w:rPr>
          <w:lang w:val="cs-CZ"/>
        </w:rPr>
      </w:pPr>
      <w:r>
        <w:rPr>
          <w:lang w:val="cs-CZ"/>
        </w:rPr>
        <w:t>Uchazeč prokáže</w:t>
      </w:r>
      <w:r w:rsidRPr="009643BC">
        <w:t xml:space="preserve"> </w:t>
      </w:r>
      <w:r w:rsidRPr="009643BC">
        <w:rPr>
          <w:lang w:val="cs-CZ"/>
        </w:rPr>
        <w:t>základní způsobilost</w:t>
      </w:r>
      <w:r>
        <w:rPr>
          <w:lang w:val="cs-CZ"/>
        </w:rPr>
        <w:t xml:space="preserve"> n</w:t>
      </w:r>
      <w:r w:rsidR="002F7501">
        <w:rPr>
          <w:lang w:val="cs-CZ"/>
        </w:rPr>
        <w:t>á</w:t>
      </w:r>
      <w:r>
        <w:rPr>
          <w:lang w:val="cs-CZ"/>
        </w:rPr>
        <w:t>sledovným z</w:t>
      </w:r>
      <w:r w:rsidRPr="00C01304">
        <w:rPr>
          <w:lang w:val="cs-CZ"/>
        </w:rPr>
        <w:t>působem</w:t>
      </w:r>
      <w:r w:rsidR="0045277D">
        <w:rPr>
          <w:lang w:val="cs-CZ"/>
        </w:rPr>
        <w:t>:</w:t>
      </w:r>
    </w:p>
    <w:tbl>
      <w:tblPr>
        <w:tblStyle w:val="Mriekatabuky"/>
        <w:tblW w:w="0" w:type="auto"/>
        <w:tblLook w:val="04A0" w:firstRow="1" w:lastRow="0" w:firstColumn="1" w:lastColumn="0" w:noHBand="0" w:noVBand="1"/>
      </w:tblPr>
      <w:tblGrid>
        <w:gridCol w:w="4248"/>
        <w:gridCol w:w="4665"/>
      </w:tblGrid>
      <w:tr w:rsidR="00903C11" w14:paraId="46112FDE" w14:textId="77777777" w:rsidTr="00C01304">
        <w:tc>
          <w:tcPr>
            <w:tcW w:w="4248" w:type="dxa"/>
            <w:shd w:val="clear" w:color="auto" w:fill="A6A6A6" w:themeFill="background1" w:themeFillShade="A6"/>
            <w:vAlign w:val="center"/>
          </w:tcPr>
          <w:p w14:paraId="768C5872" w14:textId="59745365" w:rsidR="00903C11" w:rsidRPr="00C01304" w:rsidRDefault="00903C11" w:rsidP="00C01304">
            <w:pPr>
              <w:spacing w:before="120"/>
              <w:jc w:val="center"/>
              <w:rPr>
                <w:b/>
                <w:bCs/>
                <w:lang w:val="cs-CZ"/>
              </w:rPr>
            </w:pPr>
            <w:r w:rsidRPr="00C01304">
              <w:rPr>
                <w:b/>
                <w:bCs/>
                <w:lang w:val="cs-CZ"/>
              </w:rPr>
              <w:t>Požadavek základní způsobilosti</w:t>
            </w:r>
          </w:p>
        </w:tc>
        <w:tc>
          <w:tcPr>
            <w:tcW w:w="4665" w:type="dxa"/>
            <w:shd w:val="clear" w:color="auto" w:fill="A6A6A6" w:themeFill="background1" w:themeFillShade="A6"/>
            <w:vAlign w:val="center"/>
          </w:tcPr>
          <w:p w14:paraId="012A126A" w14:textId="673491BC" w:rsidR="00903C11" w:rsidRPr="00C01304" w:rsidRDefault="00B11401" w:rsidP="00C01304">
            <w:pPr>
              <w:spacing w:before="120"/>
              <w:jc w:val="center"/>
              <w:rPr>
                <w:b/>
                <w:bCs/>
                <w:lang w:val="cs-CZ"/>
              </w:rPr>
            </w:pPr>
            <w:r w:rsidRPr="00C01304">
              <w:rPr>
                <w:b/>
                <w:bCs/>
                <w:lang w:val="cs-CZ"/>
              </w:rPr>
              <w:t>Způsob prokázání základní způsobilosti</w:t>
            </w:r>
          </w:p>
        </w:tc>
      </w:tr>
      <w:tr w:rsidR="00903C11" w14:paraId="7F1DF2B8" w14:textId="77777777" w:rsidTr="00C01304">
        <w:tc>
          <w:tcPr>
            <w:tcW w:w="4248" w:type="dxa"/>
          </w:tcPr>
          <w:p w14:paraId="2D4B392B" w14:textId="77777777" w:rsidR="00903C11" w:rsidRDefault="00B11401" w:rsidP="00903C11">
            <w:pPr>
              <w:rPr>
                <w:lang w:val="cs-CZ"/>
              </w:rPr>
            </w:pPr>
            <w:r w:rsidRPr="00B11401">
              <w:rPr>
                <w:lang w:val="cs-CZ"/>
              </w:rPr>
              <w:t xml:space="preserve">Základní způsobilost dle </w:t>
            </w:r>
            <w:r w:rsidRPr="00C01304">
              <w:rPr>
                <w:b/>
                <w:bCs/>
                <w:lang w:val="cs-CZ"/>
              </w:rPr>
              <w:t>§ 74 odst. 1 písm. a) ZZVZ</w:t>
            </w:r>
          </w:p>
          <w:p w14:paraId="1C663CCE" w14:textId="538D6CEE" w:rsidR="00B11401" w:rsidRDefault="00B11401" w:rsidP="00903C11">
            <w:pPr>
              <w:rPr>
                <w:lang w:val="cs-CZ"/>
              </w:rPr>
            </w:pPr>
            <w:r w:rsidRPr="00B11401">
              <w:rPr>
                <w:lang w:val="cs-CZ"/>
              </w:rPr>
              <w:t>Způsobilým je dodavatel, který 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w:t>
            </w:r>
          </w:p>
        </w:tc>
        <w:tc>
          <w:tcPr>
            <w:tcW w:w="4665" w:type="dxa"/>
          </w:tcPr>
          <w:p w14:paraId="1372CC98" w14:textId="17B3B97B" w:rsidR="00903C11" w:rsidRDefault="00047E32" w:rsidP="00903C11">
            <w:pPr>
              <w:rPr>
                <w:lang w:val="cs-CZ"/>
              </w:rPr>
            </w:pPr>
            <w:r>
              <w:rPr>
                <w:lang w:val="cs-CZ"/>
              </w:rPr>
              <w:t>Uchazeč</w:t>
            </w:r>
            <w:r w:rsidRPr="00BB69CE">
              <w:rPr>
                <w:lang w:val="cs-CZ"/>
              </w:rPr>
              <w:t xml:space="preserve"> </w:t>
            </w:r>
            <w:r w:rsidR="00B11401" w:rsidRPr="00B11401">
              <w:rPr>
                <w:lang w:val="cs-CZ"/>
              </w:rPr>
              <w:t xml:space="preserve">v souladu s </w:t>
            </w:r>
            <w:r w:rsidR="00B11401" w:rsidRPr="00C01304">
              <w:rPr>
                <w:b/>
                <w:bCs/>
                <w:lang w:val="cs-CZ"/>
              </w:rPr>
              <w:t>§ 75 odst. 1 písm. a) ZZVZ</w:t>
            </w:r>
            <w:r w:rsidR="006E6482" w:rsidRPr="00817E2E">
              <w:rPr>
                <w:lang w:val="cs-CZ"/>
              </w:rPr>
              <w:t xml:space="preserve"> předloží</w:t>
            </w:r>
            <w:r w:rsidR="005448BC">
              <w:rPr>
                <w:lang w:val="cs-CZ"/>
              </w:rPr>
              <w:t>:</w:t>
            </w:r>
          </w:p>
          <w:p w14:paraId="74E52B60" w14:textId="77777777" w:rsidR="00B11401" w:rsidRPr="00B11401" w:rsidRDefault="00B11401" w:rsidP="00B11401">
            <w:pPr>
              <w:rPr>
                <w:lang w:val="cs-CZ"/>
              </w:rPr>
            </w:pPr>
            <w:r w:rsidRPr="00B11401">
              <w:rPr>
                <w:lang w:val="cs-CZ"/>
              </w:rPr>
              <w:t>- Výpis z evidence Rejstříku trestů.</w:t>
            </w:r>
          </w:p>
          <w:p w14:paraId="16BDF9FD" w14:textId="77777777" w:rsidR="00B11401" w:rsidRPr="00B11401" w:rsidRDefault="00B11401" w:rsidP="00B11401">
            <w:pPr>
              <w:rPr>
                <w:lang w:val="cs-CZ"/>
              </w:rPr>
            </w:pPr>
            <w:r w:rsidRPr="00B11401">
              <w:rPr>
                <w:lang w:val="cs-CZ"/>
              </w:rPr>
              <w:t>Je-li dodavatelem právnická osoba, musí podmínku podle § 74 odst. 1 písm. a) zákona splňovat tato právnická osoba a zároveň každý člen statutárního orgánu. Je-li členem statutárního orgánu dodavatele právnická osoba, musí podmínku podle § 74 odst. 1 písm. a) zákona splňovat</w:t>
            </w:r>
          </w:p>
          <w:p w14:paraId="112C18FC" w14:textId="77777777" w:rsidR="00B11401" w:rsidRPr="00B11401" w:rsidRDefault="00B11401" w:rsidP="00B11401">
            <w:pPr>
              <w:rPr>
                <w:lang w:val="cs-CZ"/>
              </w:rPr>
            </w:pPr>
            <w:r w:rsidRPr="00B11401">
              <w:rPr>
                <w:lang w:val="cs-CZ"/>
              </w:rPr>
              <w:t>a) tato právnická osoba,</w:t>
            </w:r>
          </w:p>
          <w:p w14:paraId="63C72641" w14:textId="77777777" w:rsidR="00B11401" w:rsidRPr="00B11401" w:rsidRDefault="00B11401" w:rsidP="00B11401">
            <w:pPr>
              <w:rPr>
                <w:lang w:val="cs-CZ"/>
              </w:rPr>
            </w:pPr>
            <w:r w:rsidRPr="00B11401">
              <w:rPr>
                <w:lang w:val="cs-CZ"/>
              </w:rPr>
              <w:t>b) každý člen statutárního orgánu této právnické osoby a</w:t>
            </w:r>
          </w:p>
          <w:p w14:paraId="6A1379FB" w14:textId="77777777" w:rsidR="00B11401" w:rsidRPr="00B11401" w:rsidRDefault="00B11401" w:rsidP="00B11401">
            <w:pPr>
              <w:rPr>
                <w:lang w:val="cs-CZ"/>
              </w:rPr>
            </w:pPr>
            <w:r w:rsidRPr="00B11401">
              <w:rPr>
                <w:lang w:val="cs-CZ"/>
              </w:rPr>
              <w:t>c) osoba zastupující tuto právnickou osobu v statutárním orgánu dodavatele.</w:t>
            </w:r>
          </w:p>
          <w:p w14:paraId="19377205" w14:textId="1DC0923E" w:rsidR="00B11401" w:rsidRDefault="00A0185E" w:rsidP="00B11401">
            <w:pPr>
              <w:rPr>
                <w:lang w:val="cs-CZ"/>
              </w:rPr>
            </w:pPr>
            <w:r w:rsidRPr="00A0185E">
              <w:rPr>
                <w:lang w:val="cs-CZ"/>
              </w:rPr>
              <w:t>K zahraničním osobám viz § 81 ZZVZ.</w:t>
            </w:r>
          </w:p>
        </w:tc>
      </w:tr>
      <w:tr w:rsidR="00903C11" w14:paraId="3EB7C00E" w14:textId="77777777" w:rsidTr="00C01304">
        <w:tc>
          <w:tcPr>
            <w:tcW w:w="4248" w:type="dxa"/>
          </w:tcPr>
          <w:p w14:paraId="69B1E683" w14:textId="77777777" w:rsidR="00903C11" w:rsidRDefault="005448BC" w:rsidP="00903C11">
            <w:pPr>
              <w:rPr>
                <w:lang w:val="cs-CZ"/>
              </w:rPr>
            </w:pPr>
            <w:r w:rsidRPr="005448BC">
              <w:rPr>
                <w:lang w:val="cs-CZ"/>
              </w:rPr>
              <w:t xml:space="preserve">Základní způsobilost dle </w:t>
            </w:r>
            <w:r w:rsidRPr="00C01304">
              <w:rPr>
                <w:b/>
                <w:bCs/>
                <w:lang w:val="cs-CZ"/>
              </w:rPr>
              <w:t>§ 74 odst. 1 písm. b) ZZVZ</w:t>
            </w:r>
          </w:p>
          <w:p w14:paraId="3AF572EE" w14:textId="62FC26AA" w:rsidR="005448BC" w:rsidRDefault="005448BC" w:rsidP="00903C11">
            <w:pPr>
              <w:rPr>
                <w:lang w:val="cs-CZ"/>
              </w:rPr>
            </w:pPr>
            <w:r w:rsidRPr="005448BC">
              <w:rPr>
                <w:lang w:val="cs-CZ"/>
              </w:rPr>
              <w:t>Dodavatel nemá v České republice nebo v zemi svého sídla v evidenci daní zachycen splatný daňový nedoplatek.</w:t>
            </w:r>
          </w:p>
        </w:tc>
        <w:tc>
          <w:tcPr>
            <w:tcW w:w="4665" w:type="dxa"/>
          </w:tcPr>
          <w:p w14:paraId="4193993B" w14:textId="14C6A7B2" w:rsidR="005448BC" w:rsidRDefault="00047E32" w:rsidP="005448BC">
            <w:pPr>
              <w:rPr>
                <w:lang w:val="cs-CZ"/>
              </w:rPr>
            </w:pPr>
            <w:r>
              <w:rPr>
                <w:lang w:val="cs-CZ"/>
              </w:rPr>
              <w:t>Uchazeč</w:t>
            </w:r>
            <w:r w:rsidRPr="00BB69CE">
              <w:rPr>
                <w:lang w:val="cs-CZ"/>
              </w:rPr>
              <w:t xml:space="preserve"> </w:t>
            </w:r>
            <w:r w:rsidR="005448BC" w:rsidRPr="005448BC">
              <w:rPr>
                <w:lang w:val="cs-CZ"/>
              </w:rPr>
              <w:t xml:space="preserve">v souladu s </w:t>
            </w:r>
            <w:r w:rsidR="005448BC" w:rsidRPr="00C01304">
              <w:rPr>
                <w:b/>
                <w:bCs/>
                <w:lang w:val="cs-CZ"/>
              </w:rPr>
              <w:t>§ 75 odst. 1 písm. b), c) ZZVZ</w:t>
            </w:r>
            <w:r w:rsidR="005448BC" w:rsidRPr="005448BC">
              <w:rPr>
                <w:lang w:val="cs-CZ"/>
              </w:rPr>
              <w:t xml:space="preserve"> </w:t>
            </w:r>
            <w:r w:rsidRPr="00817E2E">
              <w:rPr>
                <w:lang w:val="cs-CZ"/>
              </w:rPr>
              <w:t>předloží</w:t>
            </w:r>
            <w:r>
              <w:rPr>
                <w:lang w:val="cs-CZ"/>
              </w:rPr>
              <w:t>:</w:t>
            </w:r>
          </w:p>
          <w:p w14:paraId="32D8F16B" w14:textId="449B5920" w:rsidR="005448BC" w:rsidRPr="005448BC" w:rsidRDefault="005448BC" w:rsidP="005448BC">
            <w:pPr>
              <w:rPr>
                <w:lang w:val="cs-CZ"/>
              </w:rPr>
            </w:pPr>
            <w:r>
              <w:rPr>
                <w:lang w:val="cs-CZ"/>
              </w:rPr>
              <w:t xml:space="preserve">- </w:t>
            </w:r>
            <w:r w:rsidRPr="005448BC">
              <w:rPr>
                <w:lang w:val="cs-CZ"/>
              </w:rPr>
              <w:t>Potvrzení příslušného finančního úřadu.</w:t>
            </w:r>
          </w:p>
          <w:p w14:paraId="7546F87D" w14:textId="47B25B7B" w:rsidR="00903C11" w:rsidRDefault="005448BC" w:rsidP="005448BC">
            <w:pPr>
              <w:rPr>
                <w:lang w:val="cs-CZ"/>
              </w:rPr>
            </w:pPr>
            <w:r w:rsidRPr="005448BC">
              <w:rPr>
                <w:lang w:val="cs-CZ"/>
              </w:rPr>
              <w:t>- Písemné čestné prohlášení ve vztahu ke spotřební dani.</w:t>
            </w:r>
          </w:p>
        </w:tc>
      </w:tr>
      <w:tr w:rsidR="00903C11" w14:paraId="733D1486" w14:textId="77777777" w:rsidTr="00C01304">
        <w:tc>
          <w:tcPr>
            <w:tcW w:w="4248" w:type="dxa"/>
          </w:tcPr>
          <w:p w14:paraId="7F73EAF5" w14:textId="77777777" w:rsidR="00903C11" w:rsidRDefault="00BB69CE" w:rsidP="00903C11">
            <w:pPr>
              <w:rPr>
                <w:b/>
                <w:bCs/>
                <w:lang w:val="cs-CZ"/>
              </w:rPr>
            </w:pPr>
            <w:r w:rsidRPr="00BB69CE">
              <w:rPr>
                <w:lang w:val="cs-CZ"/>
              </w:rPr>
              <w:t xml:space="preserve">Základní způsobilost dle </w:t>
            </w:r>
            <w:r w:rsidRPr="00C01304">
              <w:rPr>
                <w:b/>
                <w:bCs/>
                <w:lang w:val="cs-CZ"/>
              </w:rPr>
              <w:t>§ 74 odst. 1 písm. c) ZZVZ</w:t>
            </w:r>
          </w:p>
          <w:p w14:paraId="2A4FC19D" w14:textId="2F11E8D2" w:rsidR="00BB69CE" w:rsidRDefault="00BB69CE" w:rsidP="006923FC">
            <w:pPr>
              <w:rPr>
                <w:lang w:val="cs-CZ"/>
              </w:rPr>
            </w:pPr>
            <w:r w:rsidRPr="00BB69CE">
              <w:rPr>
                <w:lang w:val="cs-CZ"/>
              </w:rPr>
              <w:t>Dodavatel nemá v České republice nebo v zemi svého sídla splatný nedoplatek na pojistném</w:t>
            </w:r>
            <w:r>
              <w:rPr>
                <w:lang w:val="cs-CZ"/>
              </w:rPr>
              <w:t xml:space="preserve"> </w:t>
            </w:r>
            <w:r w:rsidRPr="00BB69CE">
              <w:rPr>
                <w:lang w:val="cs-CZ"/>
              </w:rPr>
              <w:t>nebo na penále na veřejné zdravotní pojištění.</w:t>
            </w:r>
          </w:p>
        </w:tc>
        <w:tc>
          <w:tcPr>
            <w:tcW w:w="4665" w:type="dxa"/>
          </w:tcPr>
          <w:p w14:paraId="5DB2E6B2" w14:textId="7AA83BA5" w:rsidR="00903C11" w:rsidRDefault="00047E32" w:rsidP="00903C11">
            <w:pPr>
              <w:rPr>
                <w:lang w:val="cs-CZ"/>
              </w:rPr>
            </w:pPr>
            <w:r>
              <w:rPr>
                <w:lang w:val="cs-CZ"/>
              </w:rPr>
              <w:t>Uchazeč</w:t>
            </w:r>
            <w:r w:rsidRPr="00BB69CE">
              <w:rPr>
                <w:lang w:val="cs-CZ"/>
              </w:rPr>
              <w:t xml:space="preserve"> </w:t>
            </w:r>
            <w:r w:rsidR="00BB69CE" w:rsidRPr="00BB69CE">
              <w:rPr>
                <w:lang w:val="cs-CZ"/>
              </w:rPr>
              <w:t xml:space="preserve">v souladu s </w:t>
            </w:r>
            <w:r w:rsidR="00BB69CE" w:rsidRPr="00C01304">
              <w:rPr>
                <w:b/>
                <w:bCs/>
                <w:lang w:val="cs-CZ"/>
              </w:rPr>
              <w:t>§ 75 odst. 1 písm. d) ZZVZ</w:t>
            </w:r>
            <w:r w:rsidRPr="00817E2E">
              <w:rPr>
                <w:lang w:val="cs-CZ"/>
              </w:rPr>
              <w:t xml:space="preserve"> předloží</w:t>
            </w:r>
            <w:r>
              <w:rPr>
                <w:lang w:val="cs-CZ"/>
              </w:rPr>
              <w:t>:</w:t>
            </w:r>
          </w:p>
          <w:p w14:paraId="50C3666C" w14:textId="691C5127" w:rsidR="00BB69CE" w:rsidRDefault="00BB69CE" w:rsidP="00903C11">
            <w:pPr>
              <w:rPr>
                <w:lang w:val="cs-CZ"/>
              </w:rPr>
            </w:pPr>
            <w:r w:rsidRPr="00BB69CE">
              <w:rPr>
                <w:lang w:val="cs-CZ"/>
              </w:rPr>
              <w:t>- Písemné čestné prohlášení.</w:t>
            </w:r>
          </w:p>
        </w:tc>
      </w:tr>
      <w:tr w:rsidR="00903C11" w14:paraId="48EBE014" w14:textId="77777777" w:rsidTr="00C01304">
        <w:tc>
          <w:tcPr>
            <w:tcW w:w="4248" w:type="dxa"/>
          </w:tcPr>
          <w:p w14:paraId="37A18354" w14:textId="77777777" w:rsidR="00903C11" w:rsidRDefault="00BB69CE" w:rsidP="00903C11">
            <w:pPr>
              <w:rPr>
                <w:lang w:val="cs-CZ"/>
              </w:rPr>
            </w:pPr>
            <w:r w:rsidRPr="00BB69CE">
              <w:rPr>
                <w:lang w:val="cs-CZ"/>
              </w:rPr>
              <w:t xml:space="preserve">Základní způsobilost dle </w:t>
            </w:r>
            <w:r w:rsidRPr="00C01304">
              <w:rPr>
                <w:b/>
                <w:bCs/>
                <w:lang w:val="cs-CZ"/>
              </w:rPr>
              <w:t>§ 74 odst. 1 písm. d) ZZVZ</w:t>
            </w:r>
          </w:p>
          <w:p w14:paraId="094949FA" w14:textId="75192129" w:rsidR="00BB69CE" w:rsidRDefault="00BB69CE" w:rsidP="006923FC">
            <w:pPr>
              <w:rPr>
                <w:lang w:val="cs-CZ"/>
              </w:rPr>
            </w:pPr>
            <w:r w:rsidRPr="00BB69CE">
              <w:rPr>
                <w:lang w:val="cs-CZ"/>
              </w:rPr>
              <w:t>Dodavatel nemá v České republice nebo v zemi svého sídla splatný nedoplatek na pojistném</w:t>
            </w:r>
            <w:r>
              <w:rPr>
                <w:lang w:val="cs-CZ"/>
              </w:rPr>
              <w:t xml:space="preserve"> </w:t>
            </w:r>
            <w:r w:rsidRPr="00BB69CE">
              <w:rPr>
                <w:lang w:val="cs-CZ"/>
              </w:rPr>
              <w:t>nebo na penále na sociální zabezpečení a příspěvku na státní politiku zaměstnanosti.</w:t>
            </w:r>
          </w:p>
        </w:tc>
        <w:tc>
          <w:tcPr>
            <w:tcW w:w="4665" w:type="dxa"/>
          </w:tcPr>
          <w:p w14:paraId="7205805F" w14:textId="08B31F68" w:rsidR="00903C11" w:rsidRDefault="00047E32" w:rsidP="00903C11">
            <w:pPr>
              <w:rPr>
                <w:lang w:val="cs-CZ"/>
              </w:rPr>
            </w:pPr>
            <w:r>
              <w:rPr>
                <w:lang w:val="cs-CZ"/>
              </w:rPr>
              <w:t>Uchazeč</w:t>
            </w:r>
            <w:r w:rsidRPr="00BB69CE">
              <w:rPr>
                <w:lang w:val="cs-CZ"/>
              </w:rPr>
              <w:t xml:space="preserve"> </w:t>
            </w:r>
            <w:r w:rsidR="00BB69CE" w:rsidRPr="00BB69CE">
              <w:rPr>
                <w:lang w:val="cs-CZ"/>
              </w:rPr>
              <w:t xml:space="preserve">v souladu s </w:t>
            </w:r>
            <w:r w:rsidR="00BB69CE" w:rsidRPr="00C01304">
              <w:rPr>
                <w:b/>
                <w:bCs/>
                <w:lang w:val="cs-CZ"/>
              </w:rPr>
              <w:t>§ 75 odst. 1 písm. e) ZZVZ</w:t>
            </w:r>
            <w:r w:rsidRPr="00817E2E">
              <w:rPr>
                <w:lang w:val="cs-CZ"/>
              </w:rPr>
              <w:t xml:space="preserve"> předloží</w:t>
            </w:r>
            <w:r>
              <w:rPr>
                <w:lang w:val="cs-CZ"/>
              </w:rPr>
              <w:t>:</w:t>
            </w:r>
          </w:p>
          <w:p w14:paraId="5BA7A182" w14:textId="62725EF8" w:rsidR="00BB69CE" w:rsidRDefault="00BB69CE" w:rsidP="00903C11">
            <w:pPr>
              <w:rPr>
                <w:lang w:val="cs-CZ"/>
              </w:rPr>
            </w:pPr>
            <w:r w:rsidRPr="00BB69CE">
              <w:rPr>
                <w:lang w:val="cs-CZ"/>
              </w:rPr>
              <w:t>- Potvrzení příslušné okresní správy sociálního zabezpečení.</w:t>
            </w:r>
          </w:p>
        </w:tc>
      </w:tr>
      <w:tr w:rsidR="00903C11" w14:paraId="57A733D9" w14:textId="77777777" w:rsidTr="00C01304">
        <w:tc>
          <w:tcPr>
            <w:tcW w:w="4248" w:type="dxa"/>
          </w:tcPr>
          <w:p w14:paraId="40C228DE" w14:textId="77777777" w:rsidR="00903C11" w:rsidRDefault="00BB69CE" w:rsidP="00903C11">
            <w:pPr>
              <w:rPr>
                <w:lang w:val="cs-CZ"/>
              </w:rPr>
            </w:pPr>
            <w:r w:rsidRPr="00BB69CE">
              <w:rPr>
                <w:lang w:val="cs-CZ"/>
              </w:rPr>
              <w:lastRenderedPageBreak/>
              <w:t xml:space="preserve">Základní způsobilost dle </w:t>
            </w:r>
            <w:r w:rsidRPr="00C01304">
              <w:rPr>
                <w:b/>
                <w:bCs/>
                <w:lang w:val="cs-CZ"/>
              </w:rPr>
              <w:t>§ 74 odst. 1 písm. e) ZZVZ</w:t>
            </w:r>
          </w:p>
          <w:p w14:paraId="1C002FAB" w14:textId="1FD9F42D" w:rsidR="00BB69CE" w:rsidRDefault="00BB69CE" w:rsidP="006923FC">
            <w:pPr>
              <w:rPr>
                <w:lang w:val="cs-CZ"/>
              </w:rPr>
            </w:pPr>
            <w:r w:rsidRPr="00BB69CE">
              <w:rPr>
                <w:lang w:val="cs-CZ"/>
              </w:rPr>
              <w:t>Dodavatel není v likvidaci, nebylo proti němu vydáno rozhodnutí o úpadku, nebyla proti němu</w:t>
            </w:r>
            <w:r>
              <w:rPr>
                <w:lang w:val="cs-CZ"/>
              </w:rPr>
              <w:t xml:space="preserve"> </w:t>
            </w:r>
            <w:r w:rsidRPr="00BB69CE">
              <w:rPr>
                <w:lang w:val="cs-CZ"/>
              </w:rPr>
              <w:t>nařízena nucená správa podle jiného právního předpisu nebo v obdobné situaci podle právního řádu země sídla dodavatele.</w:t>
            </w:r>
          </w:p>
        </w:tc>
        <w:tc>
          <w:tcPr>
            <w:tcW w:w="4665" w:type="dxa"/>
          </w:tcPr>
          <w:p w14:paraId="553A850E" w14:textId="268D1219" w:rsidR="00903C11" w:rsidRDefault="00047E32" w:rsidP="00903C11">
            <w:pPr>
              <w:rPr>
                <w:lang w:val="cs-CZ"/>
              </w:rPr>
            </w:pPr>
            <w:r>
              <w:rPr>
                <w:lang w:val="cs-CZ"/>
              </w:rPr>
              <w:t>Uchazeč</w:t>
            </w:r>
            <w:r w:rsidR="00BB69CE" w:rsidRPr="00BB69CE">
              <w:rPr>
                <w:lang w:val="cs-CZ"/>
              </w:rPr>
              <w:t xml:space="preserve"> v souladu s </w:t>
            </w:r>
            <w:r w:rsidR="00BB69CE" w:rsidRPr="00C01304">
              <w:rPr>
                <w:b/>
                <w:bCs/>
                <w:lang w:val="cs-CZ"/>
              </w:rPr>
              <w:t>§ 75 odst. 1 písm. f) ZZVZ</w:t>
            </w:r>
            <w:r>
              <w:rPr>
                <w:b/>
                <w:bCs/>
                <w:lang w:val="cs-CZ"/>
              </w:rPr>
              <w:t xml:space="preserve"> </w:t>
            </w:r>
            <w:r w:rsidRPr="00C01304">
              <w:rPr>
                <w:lang w:val="cs-CZ"/>
              </w:rPr>
              <w:t>předloží</w:t>
            </w:r>
            <w:r w:rsidR="00BB69CE" w:rsidRPr="00BB69CE">
              <w:rPr>
                <w:lang w:val="cs-CZ"/>
              </w:rPr>
              <w:t>:</w:t>
            </w:r>
          </w:p>
          <w:p w14:paraId="4E3162C6" w14:textId="28DA0CC8" w:rsidR="00BB69CE" w:rsidRDefault="00BB69CE" w:rsidP="00903C11">
            <w:pPr>
              <w:rPr>
                <w:lang w:val="cs-CZ"/>
              </w:rPr>
            </w:pPr>
            <w:r w:rsidRPr="00BB69CE">
              <w:rPr>
                <w:lang w:val="cs-CZ"/>
              </w:rPr>
              <w:t>-   Výpis z obchodního rejstříku, nebo předložením písemného čestného prohlášení v případě, že není v obchodním rejstříku zapsán.</w:t>
            </w:r>
          </w:p>
        </w:tc>
      </w:tr>
      <w:tr w:rsidR="00A0185E" w14:paraId="7C85B8C9" w14:textId="77777777" w:rsidTr="00367EE2">
        <w:tc>
          <w:tcPr>
            <w:tcW w:w="8913" w:type="dxa"/>
            <w:gridSpan w:val="2"/>
          </w:tcPr>
          <w:p w14:paraId="1FF8C5F2" w14:textId="77777777" w:rsidR="00A0185E" w:rsidRDefault="00A0185E" w:rsidP="00A0185E">
            <w:pPr>
              <w:rPr>
                <w:lang w:val="cs-CZ"/>
              </w:rPr>
            </w:pPr>
            <w:r>
              <w:rPr>
                <w:lang w:val="cs-CZ"/>
              </w:rPr>
              <w:t>Poznámka:</w:t>
            </w:r>
          </w:p>
          <w:p w14:paraId="57C24001" w14:textId="77777777" w:rsidR="002F7501" w:rsidRPr="002F7501" w:rsidRDefault="002F7501" w:rsidP="002F7501">
            <w:pPr>
              <w:rPr>
                <w:i/>
                <w:iCs/>
                <w:lang w:val="cs-CZ"/>
              </w:rPr>
            </w:pPr>
            <w:r w:rsidRPr="002F7501">
              <w:rPr>
                <w:i/>
                <w:iCs/>
                <w:lang w:val="cs-CZ"/>
              </w:rPr>
              <w:t>Dodavatel musí prokázat základní způsobilost dle § 74 ZZVZ, a to v případě:</w:t>
            </w:r>
          </w:p>
          <w:p w14:paraId="521E4ED0" w14:textId="77777777" w:rsidR="002F7501" w:rsidRPr="002F7501" w:rsidRDefault="002F7501" w:rsidP="002F7501">
            <w:pPr>
              <w:rPr>
                <w:i/>
                <w:iCs/>
                <w:lang w:val="cs-CZ"/>
              </w:rPr>
            </w:pPr>
            <w:r w:rsidRPr="002F7501">
              <w:rPr>
                <w:i/>
                <w:iCs/>
                <w:lang w:val="cs-CZ"/>
              </w:rPr>
              <w:t>a) § 74 odst. 1 písm. a) a e) ZZVZ ve vztahu k zemi svého sídla,</w:t>
            </w:r>
          </w:p>
          <w:p w14:paraId="70EA3427" w14:textId="77777777" w:rsidR="002F7501" w:rsidRDefault="002F7501" w:rsidP="002F7501">
            <w:pPr>
              <w:rPr>
                <w:i/>
                <w:iCs/>
                <w:lang w:val="cs-CZ"/>
              </w:rPr>
            </w:pPr>
            <w:r w:rsidRPr="002F7501">
              <w:rPr>
                <w:i/>
                <w:iCs/>
                <w:lang w:val="cs-CZ"/>
              </w:rPr>
              <w:t>b) § 74 odst. 1 písm. b), c) a d) ZZVZ ve vztahu k ČR a zemi svého sídla.</w:t>
            </w:r>
          </w:p>
          <w:p w14:paraId="2C7CA09F" w14:textId="0F6A0262" w:rsidR="00A0185E" w:rsidRPr="00C01304" w:rsidRDefault="00A0185E" w:rsidP="002F7501">
            <w:pPr>
              <w:rPr>
                <w:i/>
                <w:iCs/>
                <w:lang w:val="cs-CZ"/>
              </w:rPr>
            </w:pPr>
            <w:r w:rsidRPr="00C01304">
              <w:rPr>
                <w:i/>
                <w:iCs/>
                <w:lang w:val="cs-CZ"/>
              </w:rPr>
              <w:t>Doklady prokazující základní způsobilost musí prokazovat splnění požadovaného kritéria způsobilosti nejpozději v době 3 měsíců přede dnem zahájení zadávacího řízení.</w:t>
            </w:r>
          </w:p>
          <w:p w14:paraId="6386C3B7" w14:textId="77777777" w:rsidR="006C678C" w:rsidRDefault="00A0185E" w:rsidP="00A0185E">
            <w:pPr>
              <w:rPr>
                <w:i/>
                <w:iCs/>
                <w:lang w:val="cs-CZ"/>
              </w:rPr>
            </w:pPr>
            <w:r w:rsidRPr="00C01304">
              <w:rPr>
                <w:i/>
                <w:iCs/>
                <w:lang w:val="cs-CZ"/>
              </w:rPr>
              <w:t>Prokázání základní způsobilosti může dodavatel prokázat také předložením výpisu ze seznamu kvalifikovaných dodavatelů v souladu s ust. § 228 ZZVZ.</w:t>
            </w:r>
            <w:r w:rsidR="006C678C">
              <w:rPr>
                <w:i/>
                <w:iCs/>
                <w:lang w:val="cs-CZ"/>
              </w:rPr>
              <w:t xml:space="preserve"> </w:t>
            </w:r>
          </w:p>
          <w:p w14:paraId="336DFCC2" w14:textId="77777777" w:rsidR="00A0185E" w:rsidRPr="00C01304" w:rsidRDefault="006C678C" w:rsidP="00A0185E">
            <w:pPr>
              <w:rPr>
                <w:i/>
                <w:iCs/>
                <w:lang w:val="cs-CZ"/>
              </w:rPr>
            </w:pPr>
            <w:r w:rsidRPr="006C678C">
              <w:rPr>
                <w:i/>
                <w:iCs/>
                <w:lang w:val="cs-CZ"/>
              </w:rPr>
              <w:t>Pokud dodavatel není zapsán v seznamu kvalifikovaných dodavatelů v souladu s ust. § 228 ZZVZ, prokáže základní způsobilost způsob</w:t>
            </w:r>
            <w:r>
              <w:rPr>
                <w:i/>
                <w:iCs/>
                <w:lang w:val="cs-CZ"/>
              </w:rPr>
              <w:t>em</w:t>
            </w:r>
            <w:r w:rsidR="009643BC">
              <w:rPr>
                <w:i/>
                <w:iCs/>
                <w:lang w:val="cs-CZ"/>
              </w:rPr>
              <w:t xml:space="preserve"> uvedeným výše v souladu s § 75 ZVZZ</w:t>
            </w:r>
            <w:r w:rsidR="009643BC" w:rsidRPr="00C01304">
              <w:rPr>
                <w:i/>
                <w:iCs/>
                <w:lang w:val="cs-CZ"/>
              </w:rPr>
              <w:t xml:space="preserve"> odst. 1 ZZVZ.</w:t>
            </w:r>
          </w:p>
          <w:p w14:paraId="0932CA40" w14:textId="03F23969" w:rsidR="001213B5" w:rsidRDefault="001213B5" w:rsidP="00A0185E">
            <w:pPr>
              <w:rPr>
                <w:lang w:val="cs-CZ"/>
              </w:rPr>
            </w:pPr>
            <w:r w:rsidRPr="00C01304">
              <w:rPr>
                <w:i/>
                <w:iCs/>
                <w:lang w:val="cs-CZ"/>
              </w:rPr>
              <w:t>Pravidla pro předkládání dokladů, prokazování kvalifikace získané v zahraničí, kvalifikace v případě společné účasti dodavatelů a prokazování kvalifikace prostřednictvím jiných osob jsou obsažena zejm. v § 45, § 81, § 82, § 83 a § 84 ZZVZ. Jednotné evropské osvědčení pro veřejné zakázky je upraveno zejm. v § 87 ZZVZ, Seznam kvalifikovaných dodavatelů zejm. v § 226 a násl. ZZVZ, Systém certifikovaných dodavatelů zejm. v § 233 a násl. ZZVZ. V souvislosti s výše uvedenými odkazy chce zadavatel zvlášť upozornit na možnost využití § 45 odst. 4 ZZVZ (představující zjednodušení pro dodavatele), dle kterého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 “</w:t>
            </w:r>
          </w:p>
        </w:tc>
      </w:tr>
    </w:tbl>
    <w:p w14:paraId="68FAF889" w14:textId="73A8B176" w:rsidR="00565585" w:rsidRPr="00FA3168" w:rsidRDefault="00565585" w:rsidP="00FE0307">
      <w:pPr>
        <w:pStyle w:val="Nadpis3"/>
      </w:pPr>
      <w:bookmarkStart w:id="256" w:name="_Toc84501250"/>
      <w:bookmarkStart w:id="257" w:name="_Ref68807960"/>
      <w:bookmarkStart w:id="258" w:name="_Toc117599204"/>
      <w:bookmarkEnd w:id="256"/>
      <w:r w:rsidRPr="00FA3168">
        <w:t>Profesní způsobilost</w:t>
      </w:r>
      <w:bookmarkEnd w:id="257"/>
      <w:bookmarkEnd w:id="258"/>
    </w:p>
    <w:p w14:paraId="19A9DBD3" w14:textId="3B098476" w:rsidR="008710E1" w:rsidRPr="00FA3168" w:rsidRDefault="00565585" w:rsidP="0039020A">
      <w:pPr>
        <w:pStyle w:val="Nadpis4"/>
        <w:rPr>
          <w:lang w:val="cs-CZ"/>
        </w:rPr>
      </w:pPr>
      <w:r w:rsidRPr="00FA3168">
        <w:rPr>
          <w:lang w:val="cs-CZ"/>
        </w:rPr>
        <w:t>Dodavatel prokazuje profesní způsobilost dle ust. § 77 ZZVZ. Dodavatel předloží</w:t>
      </w:r>
      <w:r w:rsidR="008710E1" w:rsidRPr="00FA3168">
        <w:rPr>
          <w:lang w:val="cs-CZ"/>
        </w:rPr>
        <w:t>:</w:t>
      </w:r>
    </w:p>
    <w:p w14:paraId="7462C219" w14:textId="7D3E1EDB" w:rsidR="0054532F" w:rsidRPr="00FA3168" w:rsidRDefault="00565585" w:rsidP="00116871">
      <w:pPr>
        <w:pStyle w:val="Nadpis5"/>
      </w:pPr>
      <w:r w:rsidRPr="00FA3168">
        <w:t>výpis z obchodního rejstříku nebo jiné obdobné evidence, pokud jiný právní předpis zápis do takové evidence vyžaduje</w:t>
      </w:r>
      <w:r w:rsidR="00BA086F" w:rsidRPr="00FA3168">
        <w:t>; a</w:t>
      </w:r>
    </w:p>
    <w:p w14:paraId="183B0323" w14:textId="3A76B04C" w:rsidR="0054532F" w:rsidRPr="00FA3168" w:rsidRDefault="008710E1" w:rsidP="00116871">
      <w:pPr>
        <w:pStyle w:val="Nadpis5"/>
      </w:pPr>
      <w:r w:rsidRPr="00FA3168">
        <w:t xml:space="preserve">doklad, </w:t>
      </w:r>
      <w:r w:rsidR="0054532F" w:rsidRPr="00FA3168">
        <w:t>o odborné způsobilosti dodavatele, případně osoby, jejímž prostřednictvím odbornou způsobilost zabezpečuje</w:t>
      </w:r>
      <w:r w:rsidR="00BA086F" w:rsidRPr="00FA3168">
        <w:t xml:space="preserve">. </w:t>
      </w:r>
      <w:r w:rsidR="0054532F" w:rsidRPr="00FA3168">
        <w:t xml:space="preserve">Bude předloženo osvědčení o odborné způsobilosti </w:t>
      </w:r>
      <w:r w:rsidR="00DC2E11" w:rsidRPr="00FA3168">
        <w:t>z</w:t>
      </w:r>
      <w:r w:rsidR="0054532F" w:rsidRPr="00FA3168">
        <w:t xml:space="preserve">odpovědné osoby podle zákona č. 360/1992 Sb., o výkonu povolání autorizovaných inženýrů a techniků činných ve výstavbě, ve znění pozdějších předpisů, pro obory „technologická zařízení staveb“ nebo „technik prostředí staveb – specializace technická zařízení“ nebo „technik prostředí staveb – specializace vytápění a vzduchotechnika“. </w:t>
      </w:r>
      <w:r w:rsidR="00BA086F" w:rsidRPr="00FA3168">
        <w:t xml:space="preserve"> </w:t>
      </w:r>
      <w:r w:rsidR="0054532F" w:rsidRPr="00FA3168">
        <w:t xml:space="preserve">Dodavatel dále uvede vztah uvedené osoby k dodavateli (zaměstnanecký či obdobný, nebo smluvní). </w:t>
      </w:r>
    </w:p>
    <w:p w14:paraId="6847D981" w14:textId="08681CA8" w:rsidR="00217BFC" w:rsidRPr="00FA3168" w:rsidRDefault="00217BFC" w:rsidP="0039020A">
      <w:pPr>
        <w:pStyle w:val="Nadpis4"/>
        <w:rPr>
          <w:lang w:val="cs-CZ"/>
        </w:rPr>
      </w:pPr>
      <w:r w:rsidRPr="00FA3168">
        <w:rPr>
          <w:lang w:val="cs-CZ"/>
        </w:rPr>
        <w:t>Doklady prokazující profesní způsobilost podle § 77</w:t>
      </w:r>
      <w:r w:rsidR="00FE7A41">
        <w:rPr>
          <w:lang w:val="cs-CZ"/>
        </w:rPr>
        <w:t xml:space="preserve"> odst. 1</w:t>
      </w:r>
      <w:r w:rsidRPr="00FA3168">
        <w:rPr>
          <w:lang w:val="cs-CZ"/>
        </w:rPr>
        <w:t xml:space="preserve"> ZZVZ musí prokazovat splnění požadovaného kritéria způsobilosti nejpozději v době 3 měsíců přede dnem zahájení zadávacího řízení.</w:t>
      </w:r>
    </w:p>
    <w:p w14:paraId="61FCFDC2" w14:textId="13C37D93" w:rsidR="00217BFC" w:rsidRPr="00FA3168" w:rsidRDefault="00217BFC" w:rsidP="0039020A">
      <w:pPr>
        <w:pStyle w:val="Nadpis4"/>
        <w:rPr>
          <w:lang w:val="cs-CZ"/>
        </w:rPr>
      </w:pPr>
      <w:r w:rsidRPr="00FA3168">
        <w:rPr>
          <w:lang w:val="cs-CZ"/>
        </w:rPr>
        <w:t>Prokázání profesní způsobilosti může dodavatel prokázat také předložením výpisu ze seznamu kvalifikovaných dodavatelů v souladu s ust. § 228 ZZVZ v tom rozsahu, v jakém údaje ve výpisu ze seznamu kvalifikovaných dodavatelů prokazují splnění kritérií profesní způsobilosti.</w:t>
      </w:r>
    </w:p>
    <w:p w14:paraId="1B5D71E9" w14:textId="35D5C7C0" w:rsidR="003747A7" w:rsidRDefault="003747A7" w:rsidP="00FE0307">
      <w:pPr>
        <w:pStyle w:val="Nadpis3"/>
      </w:pPr>
      <w:bookmarkStart w:id="259" w:name="_Toc117599205"/>
      <w:r w:rsidRPr="003747A7">
        <w:t>Ekonomická kvalifikace</w:t>
      </w:r>
      <w:bookmarkEnd w:id="259"/>
      <w:r w:rsidRPr="003747A7">
        <w:t xml:space="preserve"> </w:t>
      </w:r>
    </w:p>
    <w:p w14:paraId="2409FADB" w14:textId="2CDECD12" w:rsidR="002A254C" w:rsidRPr="00FA3168" w:rsidRDefault="002A254C" w:rsidP="0039020A">
      <w:pPr>
        <w:pStyle w:val="Nadpis4"/>
        <w:rPr>
          <w:lang w:val="cs-CZ"/>
        </w:rPr>
      </w:pPr>
      <w:r w:rsidRPr="00FA3168">
        <w:rPr>
          <w:lang w:val="cs-CZ"/>
        </w:rPr>
        <w:lastRenderedPageBreak/>
        <w:t xml:space="preserve">Prokázání </w:t>
      </w:r>
      <w:r>
        <w:rPr>
          <w:lang w:val="cs-CZ"/>
        </w:rPr>
        <w:t>ekonomické</w:t>
      </w:r>
      <w:r w:rsidRPr="00FA3168">
        <w:rPr>
          <w:lang w:val="cs-CZ"/>
        </w:rPr>
        <w:t xml:space="preserve"> </w:t>
      </w:r>
      <w:r>
        <w:rPr>
          <w:lang w:val="cs-CZ"/>
        </w:rPr>
        <w:t>kvalifikace se nevyžaduje</w:t>
      </w:r>
      <w:r w:rsidRPr="00FA3168">
        <w:rPr>
          <w:lang w:val="cs-CZ"/>
        </w:rPr>
        <w:t>.</w:t>
      </w:r>
    </w:p>
    <w:p w14:paraId="69B9AFFC" w14:textId="67D06FF9" w:rsidR="00565585" w:rsidRPr="00FA3168" w:rsidRDefault="00C45B72" w:rsidP="00FE0307">
      <w:pPr>
        <w:pStyle w:val="Nadpis3"/>
      </w:pPr>
      <w:bookmarkStart w:id="260" w:name="_Toc117599206"/>
      <w:r w:rsidRPr="00FA3168">
        <w:t>Technická kvalifikace</w:t>
      </w:r>
      <w:bookmarkEnd w:id="260"/>
    </w:p>
    <w:p w14:paraId="3C3A9E05" w14:textId="305B46CC" w:rsidR="00C45B72" w:rsidRPr="00FA3168" w:rsidRDefault="00C45B72" w:rsidP="0039020A">
      <w:pPr>
        <w:pStyle w:val="Nadpis4"/>
        <w:rPr>
          <w:lang w:val="cs-CZ" w:eastAsia="sk-SK"/>
        </w:rPr>
      </w:pPr>
      <w:r w:rsidRPr="00FA3168">
        <w:rPr>
          <w:lang w:val="cs-CZ" w:eastAsia="sk-SK"/>
        </w:rPr>
        <w:t xml:space="preserve">K prokázání </w:t>
      </w:r>
      <w:r w:rsidR="00EC4BBD" w:rsidRPr="00FA3168">
        <w:rPr>
          <w:lang w:val="cs-CZ" w:eastAsia="sk-SK"/>
        </w:rPr>
        <w:t xml:space="preserve">kritérií technické kvalifikace </w:t>
      </w:r>
      <w:r w:rsidRPr="00FA3168">
        <w:rPr>
          <w:lang w:val="cs-CZ" w:eastAsia="sk-SK"/>
        </w:rPr>
        <w:t>dodavatel předloží</w:t>
      </w:r>
      <w:r w:rsidR="005101BD" w:rsidRPr="00FA3168">
        <w:rPr>
          <w:lang w:val="cs-CZ" w:eastAsia="sk-SK"/>
        </w:rPr>
        <w:t xml:space="preserve"> </w:t>
      </w:r>
      <w:r w:rsidRPr="00FA3168">
        <w:rPr>
          <w:lang w:val="cs-CZ" w:eastAsia="sk-SK"/>
        </w:rPr>
        <w:t>dle § 79 odst. 2 písm. b) ZZVZ seznam významných služeb poskytnutých dodavatelem za poslední</w:t>
      </w:r>
      <w:r w:rsidR="006F5887">
        <w:rPr>
          <w:lang w:val="cs-CZ" w:eastAsia="sk-SK"/>
        </w:rPr>
        <w:t>ch 7 let</w:t>
      </w:r>
      <w:r w:rsidRPr="00FA3168">
        <w:rPr>
          <w:lang w:val="cs-CZ" w:eastAsia="sk-SK"/>
        </w:rPr>
        <w:t xml:space="preserve"> před zahájením zadávacího řízení včetně uvedení jejich ceny a doby poskytnutí a identifikace objednatele (</w:t>
      </w:r>
      <w:r w:rsidR="003665A6" w:rsidRPr="00FA3168">
        <w:rPr>
          <w:lang w:val="cs-CZ" w:eastAsia="sk-SK"/>
        </w:rPr>
        <w:t xml:space="preserve">pro účely </w:t>
      </w:r>
      <w:r w:rsidR="009E7403" w:rsidRPr="00FA3168">
        <w:rPr>
          <w:lang w:val="cs-CZ" w:eastAsia="sk-SK"/>
        </w:rPr>
        <w:t xml:space="preserve">seznamu významných služeb </w:t>
      </w:r>
      <w:r w:rsidRPr="00FA3168">
        <w:rPr>
          <w:lang w:val="cs-CZ" w:eastAsia="sk-SK"/>
        </w:rPr>
        <w:t xml:space="preserve">lze využít </w:t>
      </w:r>
      <w:r w:rsidR="00CB0EAF" w:rsidRPr="00FA3168">
        <w:rPr>
          <w:lang w:val="cs-CZ" w:eastAsia="sk-SK"/>
        </w:rPr>
        <w:t>P</w:t>
      </w:r>
      <w:r w:rsidRPr="00FA3168">
        <w:rPr>
          <w:lang w:val="cs-CZ" w:eastAsia="sk-SK"/>
        </w:rPr>
        <w:t xml:space="preserve">řílohu </w:t>
      </w:r>
      <w:r w:rsidR="00CB0EAF" w:rsidRPr="00FA3168">
        <w:rPr>
          <w:lang w:val="cs-CZ" w:eastAsia="sk-SK"/>
        </w:rPr>
        <w:t>F</w:t>
      </w:r>
      <w:r w:rsidR="0003025D">
        <w:rPr>
          <w:lang w:val="cs-CZ" w:eastAsia="sk-SK"/>
        </w:rPr>
        <w:t>1</w:t>
      </w:r>
      <w:r w:rsidR="00CB0EAF" w:rsidRPr="00FA3168">
        <w:rPr>
          <w:lang w:val="cs-CZ" w:eastAsia="sk-SK"/>
        </w:rPr>
        <w:t xml:space="preserve"> </w:t>
      </w:r>
      <w:r w:rsidRPr="00FA3168">
        <w:rPr>
          <w:lang w:val="cs-CZ" w:eastAsia="sk-SK"/>
        </w:rPr>
        <w:t>této zadávací dokumentace), jak je blíže uvedeno dále.</w:t>
      </w:r>
    </w:p>
    <w:p w14:paraId="7F2A7288" w14:textId="511C02BB" w:rsidR="00C45B72" w:rsidRPr="00FA3168" w:rsidRDefault="00C45B72" w:rsidP="0039020A">
      <w:pPr>
        <w:pStyle w:val="Nadpis4"/>
        <w:rPr>
          <w:lang w:val="cs-CZ" w:eastAsia="sk-SK"/>
        </w:rPr>
      </w:pPr>
      <w:r w:rsidRPr="00FA3168">
        <w:rPr>
          <w:lang w:val="cs-CZ" w:eastAsia="sk-SK"/>
        </w:rPr>
        <w:t>Vymezení min</w:t>
      </w:r>
      <w:r w:rsidR="005F4AEE" w:rsidRPr="00FA3168">
        <w:rPr>
          <w:lang w:val="cs-CZ" w:eastAsia="sk-SK"/>
        </w:rPr>
        <w:t>imální</w:t>
      </w:r>
      <w:r w:rsidRPr="00FA3168">
        <w:rPr>
          <w:lang w:val="cs-CZ" w:eastAsia="sk-SK"/>
        </w:rPr>
        <w:t xml:space="preserve"> úrovně technické kvalifikace a způsob jejího prokázání:</w:t>
      </w:r>
    </w:p>
    <w:p w14:paraId="1D147D52" w14:textId="0D25FE38" w:rsidR="00B4098A" w:rsidRPr="00FA3168" w:rsidRDefault="00C45B72" w:rsidP="0039020A">
      <w:pPr>
        <w:pStyle w:val="Nadpis4"/>
        <w:rPr>
          <w:lang w:val="cs-CZ" w:eastAsia="sk-SK"/>
        </w:rPr>
      </w:pPr>
      <w:r w:rsidRPr="00FA3168">
        <w:rPr>
          <w:lang w:val="cs-CZ" w:eastAsia="sk-SK"/>
        </w:rPr>
        <w:t xml:space="preserve">Ze seznamu významných služeb musí jednoznačně vyplývat, že dodavatel v uvedeném období (tj. v posledních </w:t>
      </w:r>
      <w:r w:rsidR="006F5887">
        <w:rPr>
          <w:lang w:val="cs-CZ" w:eastAsia="sk-SK"/>
        </w:rPr>
        <w:t>sedmi</w:t>
      </w:r>
      <w:r w:rsidR="006F5887" w:rsidRPr="00FA3168">
        <w:rPr>
          <w:lang w:val="cs-CZ" w:eastAsia="sk-SK"/>
        </w:rPr>
        <w:t xml:space="preserve"> </w:t>
      </w:r>
      <w:r w:rsidR="004E6BE4" w:rsidRPr="00FA3168">
        <w:rPr>
          <w:lang w:val="cs-CZ" w:eastAsia="sk-SK"/>
        </w:rPr>
        <w:t>(</w:t>
      </w:r>
      <w:r w:rsidR="006F5887">
        <w:rPr>
          <w:lang w:val="cs-CZ" w:eastAsia="sk-SK"/>
        </w:rPr>
        <w:t>7</w:t>
      </w:r>
      <w:r w:rsidR="004E6BE4" w:rsidRPr="00FA3168">
        <w:rPr>
          <w:lang w:val="cs-CZ" w:eastAsia="sk-SK"/>
        </w:rPr>
        <w:t>)</w:t>
      </w:r>
      <w:r w:rsidRPr="00FA3168">
        <w:rPr>
          <w:lang w:val="cs-CZ" w:eastAsia="sk-SK"/>
        </w:rPr>
        <w:t xml:space="preserve"> letech před zahájením zadávacího řízení) </w:t>
      </w:r>
      <w:r w:rsidR="00133DEB" w:rsidRPr="00FA3168">
        <w:rPr>
          <w:lang w:val="cs-CZ" w:eastAsia="sk-SK"/>
        </w:rPr>
        <w:t>provedl vyhodnocení dosažených úspor alespoň za první rok</w:t>
      </w:r>
      <w:r w:rsidR="00DC2E11" w:rsidRPr="00FA3168">
        <w:rPr>
          <w:lang w:val="cs-CZ" w:eastAsia="sk-SK"/>
        </w:rPr>
        <w:t>,</w:t>
      </w:r>
      <w:r w:rsidR="00133DEB" w:rsidRPr="00FA3168">
        <w:rPr>
          <w:lang w:val="cs-CZ" w:eastAsia="sk-SK"/>
        </w:rPr>
        <w:t xml:space="preserve"> nebo ukončil dobu sledování úspor </w:t>
      </w:r>
      <w:r w:rsidR="00133DEB" w:rsidRPr="00FA3168">
        <w:rPr>
          <w:b/>
          <w:bCs/>
          <w:lang w:val="cs-CZ" w:eastAsia="sk-SK"/>
        </w:rPr>
        <w:t>projekt</w:t>
      </w:r>
      <w:bookmarkStart w:id="261" w:name="_Hlk69478222"/>
      <w:r w:rsidR="00133DEB" w:rsidRPr="00FA3168">
        <w:rPr>
          <w:b/>
          <w:bCs/>
          <w:lang w:val="cs-CZ" w:eastAsia="sk-SK"/>
        </w:rPr>
        <w:t>ů</w:t>
      </w:r>
      <w:bookmarkEnd w:id="261"/>
      <w:r w:rsidR="00133DEB" w:rsidRPr="00FA3168">
        <w:rPr>
          <w:b/>
          <w:bCs/>
          <w:lang w:val="cs-CZ" w:eastAsia="sk-SK"/>
        </w:rPr>
        <w:t xml:space="preserve"> v oblasti poskytování energetických služeb se zaručeným výsledkem (EPC)</w:t>
      </w:r>
      <w:r w:rsidR="00133DEB" w:rsidRPr="00FA3168">
        <w:rPr>
          <w:lang w:val="cs-CZ" w:eastAsia="sk-SK"/>
        </w:rPr>
        <w:t xml:space="preserve">, přičemž u těchto projektů </w:t>
      </w:r>
      <w:r w:rsidR="00133DEB" w:rsidRPr="00FA3168">
        <w:rPr>
          <w:b/>
          <w:bCs/>
          <w:lang w:val="cs-CZ" w:eastAsia="sk-SK"/>
        </w:rPr>
        <w:t>došlo k dosažení garantovaných úspor nejméně ve smluvně zajištěné výši</w:t>
      </w:r>
      <w:r w:rsidR="00490076">
        <w:rPr>
          <w:lang w:val="cs-CZ" w:eastAsia="sk-SK"/>
        </w:rPr>
        <w:t>, p</w:t>
      </w:r>
      <w:r w:rsidR="00D8151D">
        <w:rPr>
          <w:lang w:val="cs-CZ" w:eastAsia="sk-SK"/>
        </w:rPr>
        <w:t>ř</w:t>
      </w:r>
      <w:r w:rsidR="00490076">
        <w:rPr>
          <w:lang w:val="cs-CZ" w:eastAsia="sk-SK"/>
        </w:rPr>
        <w:t>ičemž</w:t>
      </w:r>
      <w:r w:rsidR="00490076" w:rsidRPr="00FA3168">
        <w:rPr>
          <w:lang w:val="cs-CZ" w:eastAsia="sk-SK"/>
        </w:rPr>
        <w:t xml:space="preserve"> </w:t>
      </w:r>
    </w:p>
    <w:p w14:paraId="34481548" w14:textId="05F0C00E" w:rsidR="00FA662B" w:rsidRPr="00283E80" w:rsidRDefault="00FA662B" w:rsidP="00116871">
      <w:pPr>
        <w:pStyle w:val="Nadpis5"/>
        <w:rPr>
          <w:lang w:eastAsia="sk-SK"/>
        </w:rPr>
      </w:pPr>
      <w:r w:rsidRPr="00485F5E">
        <w:rPr>
          <w:b/>
          <w:bCs/>
          <w:lang w:eastAsia="sk-SK"/>
        </w:rPr>
        <w:t>Kumulativní finanční objem</w:t>
      </w:r>
      <w:r>
        <w:rPr>
          <w:lang w:eastAsia="sk-SK"/>
        </w:rPr>
        <w:t xml:space="preserve"> významn</w:t>
      </w:r>
      <w:r w:rsidRPr="00283E80">
        <w:rPr>
          <w:lang w:eastAsia="sk-SK"/>
        </w:rPr>
        <w:t xml:space="preserve">ých zakázek (tedy </w:t>
      </w:r>
      <w:r w:rsidR="004A356E" w:rsidRPr="00283E80">
        <w:rPr>
          <w:lang w:eastAsia="sk-SK"/>
        </w:rPr>
        <w:t xml:space="preserve">kumulativní hodnota úspor po dobu trvání smluv v součtu všech projektů významných zakázek) musí dosahovat </w:t>
      </w:r>
      <w:r w:rsidR="004A356E" w:rsidRPr="00283E80">
        <w:rPr>
          <w:b/>
          <w:bCs/>
          <w:lang w:eastAsia="sk-SK"/>
        </w:rPr>
        <w:t xml:space="preserve">minimálně </w:t>
      </w:r>
      <w:r w:rsidR="00BD07CF" w:rsidRPr="00F22606">
        <w:rPr>
          <w:b/>
          <w:bCs/>
          <w:lang w:eastAsia="sk-SK"/>
        </w:rPr>
        <w:t xml:space="preserve">50 </w:t>
      </w:r>
      <w:r w:rsidR="004A356E" w:rsidRPr="00F22606">
        <w:rPr>
          <w:b/>
          <w:bCs/>
          <w:lang w:eastAsia="sk-SK"/>
        </w:rPr>
        <w:t>mil.</w:t>
      </w:r>
      <w:r w:rsidR="004A356E" w:rsidRPr="00283E80">
        <w:rPr>
          <w:b/>
          <w:bCs/>
          <w:lang w:eastAsia="sk-SK"/>
        </w:rPr>
        <w:t xml:space="preserve"> Kč bez DPH</w:t>
      </w:r>
      <w:r w:rsidR="004A356E" w:rsidRPr="00283E80">
        <w:rPr>
          <w:lang w:eastAsia="sk-SK"/>
        </w:rPr>
        <w:t>;</w:t>
      </w:r>
      <w:r w:rsidR="0027617D" w:rsidRPr="00283E80">
        <w:rPr>
          <w:lang w:eastAsia="sk-SK"/>
        </w:rPr>
        <w:t xml:space="preserve"> zároveň</w:t>
      </w:r>
    </w:p>
    <w:p w14:paraId="7026C335" w14:textId="4E040237" w:rsidR="00490076" w:rsidRPr="00710074" w:rsidRDefault="00133DEB" w:rsidP="00116871">
      <w:pPr>
        <w:pStyle w:val="Nadpis5"/>
        <w:rPr>
          <w:lang w:eastAsia="sk-SK"/>
        </w:rPr>
      </w:pPr>
      <w:bookmarkStart w:id="262" w:name="_Ref73540248"/>
      <w:r w:rsidRPr="00283E80">
        <w:rPr>
          <w:lang w:eastAsia="sk-SK"/>
        </w:rPr>
        <w:t xml:space="preserve">Finanční objem </w:t>
      </w:r>
      <w:r w:rsidR="00490076" w:rsidRPr="00283E80">
        <w:rPr>
          <w:b/>
          <w:bCs/>
          <w:lang w:eastAsia="sk-SK"/>
        </w:rPr>
        <w:t xml:space="preserve">minimálně </w:t>
      </w:r>
      <w:r w:rsidR="006C156B" w:rsidRPr="00283E80">
        <w:rPr>
          <w:b/>
          <w:bCs/>
          <w:lang w:eastAsia="sk-SK"/>
        </w:rPr>
        <w:t>dvou</w:t>
      </w:r>
      <w:r w:rsidR="00490076" w:rsidRPr="00283E80">
        <w:rPr>
          <w:lang w:eastAsia="sk-SK"/>
        </w:rPr>
        <w:t xml:space="preserve"> </w:t>
      </w:r>
      <w:r w:rsidRPr="00283E80">
        <w:rPr>
          <w:lang w:eastAsia="sk-SK"/>
        </w:rPr>
        <w:t>významn</w:t>
      </w:r>
      <w:r w:rsidR="006C156B" w:rsidRPr="00283E80">
        <w:rPr>
          <w:lang w:eastAsia="sk-SK"/>
        </w:rPr>
        <w:t>ých</w:t>
      </w:r>
      <w:r w:rsidRPr="00283E80">
        <w:rPr>
          <w:lang w:eastAsia="sk-SK"/>
        </w:rPr>
        <w:t xml:space="preserve"> zakáz</w:t>
      </w:r>
      <w:r w:rsidR="006C156B" w:rsidRPr="00283E80">
        <w:rPr>
          <w:lang w:eastAsia="sk-SK"/>
        </w:rPr>
        <w:t>e</w:t>
      </w:r>
      <w:r w:rsidRPr="00283E80">
        <w:rPr>
          <w:lang w:eastAsia="sk-SK"/>
        </w:rPr>
        <w:t xml:space="preserve">k (tedy celková hodnota úspor po </w:t>
      </w:r>
      <w:r w:rsidRPr="00627E11">
        <w:rPr>
          <w:lang w:eastAsia="sk-SK"/>
        </w:rPr>
        <w:t xml:space="preserve">dobu trvání smlouvy) musí dosahovat </w:t>
      </w:r>
      <w:r w:rsidRPr="00627E11">
        <w:rPr>
          <w:b/>
          <w:bCs/>
          <w:lang w:eastAsia="sk-SK"/>
        </w:rPr>
        <w:t xml:space="preserve">minimálně </w:t>
      </w:r>
      <w:r w:rsidR="00BC3DEA" w:rsidRPr="00627E11">
        <w:rPr>
          <w:b/>
          <w:bCs/>
          <w:lang w:eastAsia="sk-SK"/>
        </w:rPr>
        <w:t xml:space="preserve">20 </w:t>
      </w:r>
      <w:r w:rsidRPr="00627E11">
        <w:rPr>
          <w:b/>
          <w:bCs/>
          <w:lang w:eastAsia="sk-SK"/>
        </w:rPr>
        <w:t>mil. Kč bez DPH</w:t>
      </w:r>
      <w:r w:rsidR="00757B60" w:rsidRPr="00627E11">
        <w:rPr>
          <w:b/>
          <w:bCs/>
          <w:lang w:eastAsia="sk-SK"/>
        </w:rPr>
        <w:t xml:space="preserve"> </w:t>
      </w:r>
      <w:r w:rsidR="00757B60" w:rsidRPr="00627E11">
        <w:rPr>
          <w:lang w:eastAsia="sk-SK"/>
        </w:rPr>
        <w:t>(samostatně</w:t>
      </w:r>
      <w:r w:rsidR="009A2490" w:rsidRPr="00627E11">
        <w:rPr>
          <w:lang w:eastAsia="sk-SK"/>
        </w:rPr>
        <w:t xml:space="preserve"> pro každou významn</w:t>
      </w:r>
      <w:r w:rsidR="009E2668">
        <w:rPr>
          <w:lang w:eastAsia="sk-SK"/>
        </w:rPr>
        <w:t>ou</w:t>
      </w:r>
      <w:r w:rsidR="009A2490" w:rsidRPr="00627E11">
        <w:rPr>
          <w:lang w:eastAsia="sk-SK"/>
        </w:rPr>
        <w:t xml:space="preserve"> zakázku</w:t>
      </w:r>
      <w:r w:rsidR="00757B60" w:rsidRPr="00627E11">
        <w:rPr>
          <w:lang w:eastAsia="sk-SK"/>
        </w:rPr>
        <w:t>)</w:t>
      </w:r>
      <w:r w:rsidR="00490076" w:rsidRPr="00627E11">
        <w:rPr>
          <w:lang w:eastAsia="sk-SK"/>
        </w:rPr>
        <w:t>; a</w:t>
      </w:r>
      <w:bookmarkEnd w:id="262"/>
    </w:p>
    <w:p w14:paraId="51ACA738" w14:textId="45D9DCA0" w:rsidR="005116B7" w:rsidRPr="001213B5" w:rsidRDefault="00D8151D" w:rsidP="00116871">
      <w:pPr>
        <w:pStyle w:val="Nadpis5"/>
        <w:rPr>
          <w:lang w:eastAsia="sk-SK"/>
        </w:rPr>
      </w:pPr>
      <w:r w:rsidRPr="00710074">
        <w:rPr>
          <w:lang w:eastAsia="sk-SK"/>
        </w:rPr>
        <w:t>v</w:t>
      </w:r>
      <w:r w:rsidR="00863AC5" w:rsidRPr="00710074">
        <w:rPr>
          <w:lang w:eastAsia="sk-SK"/>
        </w:rPr>
        <w:t> </w:t>
      </w:r>
      <w:r w:rsidRPr="00710074">
        <w:rPr>
          <w:lang w:eastAsia="sk-SK"/>
        </w:rPr>
        <w:t>případ</w:t>
      </w:r>
      <w:r w:rsidR="009E2668">
        <w:rPr>
          <w:lang w:eastAsia="sk-SK"/>
        </w:rPr>
        <w:t>ě</w:t>
      </w:r>
      <w:r w:rsidR="00863AC5" w:rsidRPr="00710074">
        <w:rPr>
          <w:lang w:eastAsia="sk-SK"/>
        </w:rPr>
        <w:t xml:space="preserve"> </w:t>
      </w:r>
      <w:r w:rsidRPr="00710074">
        <w:rPr>
          <w:b/>
          <w:bCs/>
          <w:lang w:eastAsia="sk-SK"/>
        </w:rPr>
        <w:t>minimálně jedné</w:t>
      </w:r>
      <w:r w:rsidRPr="00710074">
        <w:rPr>
          <w:lang w:eastAsia="sk-SK"/>
        </w:rPr>
        <w:t xml:space="preserve"> významné zakázky se musí jednat o </w:t>
      </w:r>
      <w:r w:rsidR="00F87500" w:rsidRPr="00710074">
        <w:rPr>
          <w:lang w:eastAsia="sk-SK"/>
        </w:rPr>
        <w:t xml:space="preserve">projekt poskytování energetických služeb se zaručeným výsledkem (EPC) na infrastruktuře (budovách) </w:t>
      </w:r>
      <w:r w:rsidR="00112AEF" w:rsidRPr="00710074">
        <w:rPr>
          <w:lang w:eastAsia="sk-SK"/>
        </w:rPr>
        <w:t xml:space="preserve">podle Sdělení č. 321/2003 </w:t>
      </w:r>
      <w:r w:rsidR="00112AEF" w:rsidRPr="006923FC">
        <w:rPr>
          <w:lang w:eastAsia="sk-SK"/>
        </w:rPr>
        <w:t>Sb., o zavedení Klasifikace stavebních děl CZ-CC</w:t>
      </w:r>
      <w:r w:rsidR="00112AEF" w:rsidRPr="001D2622">
        <w:rPr>
          <w:lang w:eastAsia="sk-SK"/>
        </w:rPr>
        <w:t>, Českého statistického úřadu spadající pod</w:t>
      </w:r>
    </w:p>
    <w:p w14:paraId="1A73F843" w14:textId="0E31F031" w:rsidR="005116B7" w:rsidRPr="00C01304" w:rsidRDefault="005116B7" w:rsidP="00367EE2">
      <w:pPr>
        <w:pStyle w:val="Nadpis7"/>
        <w:rPr>
          <w:lang w:val="cs-CZ" w:eastAsia="sk-SK"/>
        </w:rPr>
      </w:pPr>
      <w:r w:rsidRPr="00C01304">
        <w:rPr>
          <w:lang w:val="cs-CZ" w:eastAsia="sk-SK"/>
        </w:rPr>
        <w:t>kategorie 121 „</w:t>
      </w:r>
      <w:r w:rsidR="006B2B70" w:rsidRPr="00C01304">
        <w:rPr>
          <w:lang w:val="cs-CZ" w:eastAsia="sk-SK"/>
        </w:rPr>
        <w:t>Hotely a obdobné budovy</w:t>
      </w:r>
      <w:r w:rsidRPr="00C01304">
        <w:rPr>
          <w:lang w:val="cs-CZ" w:eastAsia="sk-SK"/>
        </w:rPr>
        <w:t>“</w:t>
      </w:r>
      <w:r w:rsidR="00BA7099" w:rsidRPr="00C01304">
        <w:rPr>
          <w:lang w:val="cs-CZ" w:eastAsia="sk-SK"/>
        </w:rPr>
        <w:t>;</w:t>
      </w:r>
    </w:p>
    <w:p w14:paraId="3CF54C7C" w14:textId="6AEEF5AE" w:rsidR="005116B7" w:rsidRPr="00C01304" w:rsidRDefault="00BA7099" w:rsidP="005116B7">
      <w:pPr>
        <w:pStyle w:val="Nadpis7"/>
        <w:rPr>
          <w:lang w:val="cs-CZ" w:eastAsia="sk-SK"/>
        </w:rPr>
      </w:pPr>
      <w:r w:rsidRPr="00C01304">
        <w:rPr>
          <w:lang w:val="cs-CZ" w:eastAsia="sk-SK"/>
        </w:rPr>
        <w:t>kategorie 122 „Budovy administrativní“;</w:t>
      </w:r>
    </w:p>
    <w:p w14:paraId="7DF4A092" w14:textId="04209497" w:rsidR="00BA7099" w:rsidRPr="00C01304" w:rsidRDefault="00BA7099" w:rsidP="00C01304">
      <w:pPr>
        <w:pStyle w:val="Nadpis7"/>
        <w:rPr>
          <w:lang w:val="cs-CZ" w:eastAsia="sk-SK"/>
        </w:rPr>
      </w:pPr>
      <w:r w:rsidRPr="00C01304">
        <w:rPr>
          <w:lang w:val="cs-CZ" w:eastAsia="sk-SK"/>
        </w:rPr>
        <w:t>kategorie 123 „Budovy pro obchod“; nebo</w:t>
      </w:r>
    </w:p>
    <w:p w14:paraId="0B24F3D6" w14:textId="2CD8514F" w:rsidR="00BA7099" w:rsidRPr="00C01304" w:rsidRDefault="00BA7099" w:rsidP="006923FC">
      <w:pPr>
        <w:pStyle w:val="Nadpis7"/>
        <w:rPr>
          <w:lang w:val="cs-CZ" w:eastAsia="sk-SK"/>
        </w:rPr>
      </w:pPr>
      <w:r w:rsidRPr="00C01304">
        <w:rPr>
          <w:lang w:val="cs-CZ" w:eastAsia="sk-SK"/>
        </w:rPr>
        <w:t>kategorie</w:t>
      </w:r>
      <w:r>
        <w:rPr>
          <w:lang w:val="cs-CZ" w:eastAsia="sk-SK"/>
        </w:rPr>
        <w:t xml:space="preserve"> </w:t>
      </w:r>
      <w:r w:rsidRPr="00C01304">
        <w:rPr>
          <w:lang w:val="cs-CZ" w:eastAsia="sk-SK"/>
        </w:rPr>
        <w:t>126 „Budovy pro společenské a kulturní účely, výzkum, vzdělávání a zdravotnictví“;</w:t>
      </w:r>
    </w:p>
    <w:p w14:paraId="047B8196" w14:textId="3201E6FE" w:rsidR="00A3005C" w:rsidRPr="00C01304" w:rsidRDefault="00014809" w:rsidP="00C01304">
      <w:pPr>
        <w:pStyle w:val="Nadpis7"/>
        <w:numPr>
          <w:ilvl w:val="0"/>
          <w:numId w:val="0"/>
        </w:numPr>
        <w:ind w:left="1134"/>
        <w:rPr>
          <w:lang w:val="cs-CZ" w:eastAsia="sk-SK"/>
        </w:rPr>
      </w:pPr>
      <w:r w:rsidRPr="00C01304">
        <w:rPr>
          <w:lang w:val="cs-CZ" w:eastAsia="sk-SK"/>
        </w:rPr>
        <w:t>přičemž finanční objem té</w:t>
      </w:r>
      <w:r w:rsidR="009E2668">
        <w:rPr>
          <w:lang w:val="cs-CZ" w:eastAsia="sk-SK"/>
        </w:rPr>
        <w:t>to</w:t>
      </w:r>
      <w:r w:rsidRPr="00C01304">
        <w:rPr>
          <w:lang w:val="cs-CZ" w:eastAsia="sk-SK"/>
        </w:rPr>
        <w:t xml:space="preserve"> významné zakázky (tedy celková hodnota úspor po dobu trvání smlouvy) musí dosahovat </w:t>
      </w:r>
      <w:r w:rsidRPr="00C01304">
        <w:rPr>
          <w:b/>
          <w:bCs/>
          <w:lang w:val="cs-CZ" w:eastAsia="sk-SK"/>
        </w:rPr>
        <w:t>minimálně</w:t>
      </w:r>
      <w:r w:rsidR="00BC3DEA" w:rsidRPr="00C01304">
        <w:rPr>
          <w:b/>
          <w:bCs/>
          <w:lang w:val="cs-CZ" w:eastAsia="sk-SK"/>
        </w:rPr>
        <w:t xml:space="preserve"> 20 </w:t>
      </w:r>
      <w:r w:rsidRPr="00C01304">
        <w:rPr>
          <w:b/>
          <w:bCs/>
          <w:lang w:val="cs-CZ" w:eastAsia="sk-SK"/>
        </w:rPr>
        <w:t>mil. Kč bez DPH</w:t>
      </w:r>
      <w:r w:rsidRPr="00C01304">
        <w:rPr>
          <w:lang w:val="cs-CZ" w:eastAsia="sk-SK"/>
        </w:rPr>
        <w:t>.</w:t>
      </w:r>
    </w:p>
    <w:p w14:paraId="6B813DC2" w14:textId="0BC61D92" w:rsidR="00DC3D92" w:rsidRPr="001213B5" w:rsidRDefault="00DC3D92" w:rsidP="0039020A">
      <w:pPr>
        <w:pStyle w:val="Nadpis4"/>
        <w:rPr>
          <w:lang w:val="cs-CZ" w:eastAsia="sk-SK"/>
        </w:rPr>
      </w:pPr>
      <w:r w:rsidRPr="006923FC">
        <w:rPr>
          <w:lang w:val="cs-CZ" w:eastAsia="sk-SK"/>
        </w:rPr>
        <w:t>[</w:t>
      </w:r>
      <w:r w:rsidR="009E2668">
        <w:rPr>
          <w:lang w:val="cs-CZ" w:eastAsia="sk-SK"/>
        </w:rPr>
        <w:t>P</w:t>
      </w:r>
      <w:r w:rsidRPr="001D2622">
        <w:rPr>
          <w:lang w:val="cs-CZ" w:eastAsia="sk-SK"/>
        </w:rPr>
        <w:t>ozn.</w:t>
      </w:r>
      <w:r w:rsidR="009E2668">
        <w:rPr>
          <w:lang w:val="cs-CZ" w:eastAsia="sk-SK"/>
        </w:rPr>
        <w:t>:</w:t>
      </w:r>
      <w:r w:rsidRPr="001D2622">
        <w:rPr>
          <w:lang w:val="cs-CZ" w:eastAsia="sk-SK"/>
        </w:rPr>
        <w:t xml:space="preserve"> </w:t>
      </w:r>
      <w:r w:rsidR="009E2668">
        <w:rPr>
          <w:lang w:val="cs-CZ" w:eastAsia="sk-SK"/>
        </w:rPr>
        <w:t>V</w:t>
      </w:r>
      <w:r w:rsidRPr="001D2622">
        <w:rPr>
          <w:lang w:val="cs-CZ" w:eastAsia="sk-SK"/>
        </w:rPr>
        <w:t xml:space="preserve"> případě, že některá významní zakázka </w:t>
      </w:r>
      <w:r w:rsidR="00B40E33" w:rsidRPr="001213B5">
        <w:rPr>
          <w:lang w:val="cs-CZ" w:eastAsia="sk-SK"/>
        </w:rPr>
        <w:t xml:space="preserve">účastníka </w:t>
      </w:r>
      <w:r w:rsidRPr="001213B5">
        <w:rPr>
          <w:lang w:val="cs-CZ" w:eastAsia="sk-SK"/>
        </w:rPr>
        <w:t>splňuje více výše uvedených podmínek</w:t>
      </w:r>
      <w:r w:rsidR="00E0237D" w:rsidRPr="001213B5">
        <w:rPr>
          <w:lang w:val="cs-CZ" w:eastAsia="sk-SK"/>
        </w:rPr>
        <w:t>, je možné jí využít pro prokázaní všech podmínek, které tato významní zakázka prokazuje.</w:t>
      </w:r>
      <w:r w:rsidRPr="001213B5">
        <w:rPr>
          <w:lang w:val="cs-CZ" w:eastAsia="sk-SK"/>
        </w:rPr>
        <w:t>]</w:t>
      </w:r>
    </w:p>
    <w:p w14:paraId="5BFF8F1E" w14:textId="13C79A90" w:rsidR="00133DEB" w:rsidRPr="00485F5E" w:rsidRDefault="00A3005C" w:rsidP="0039020A">
      <w:pPr>
        <w:pStyle w:val="Nadpis4"/>
        <w:rPr>
          <w:lang w:val="cs-CZ" w:eastAsia="sk-SK"/>
        </w:rPr>
      </w:pPr>
      <w:r w:rsidRPr="00084510">
        <w:rPr>
          <w:lang w:val="cs-CZ" w:eastAsia="sk-SK"/>
        </w:rPr>
        <w:t>U všech významných</w:t>
      </w:r>
      <w:r>
        <w:rPr>
          <w:lang w:val="cs-CZ" w:eastAsia="sk-SK"/>
        </w:rPr>
        <w:t xml:space="preserve"> služeb do hodnot finančního objemu je možné započítat hodnotu úspor </w:t>
      </w:r>
      <w:r w:rsidR="00793F8C">
        <w:rPr>
          <w:lang w:val="cs-CZ" w:eastAsia="sk-SK"/>
        </w:rPr>
        <w:t xml:space="preserve">i </w:t>
      </w:r>
      <w:r>
        <w:rPr>
          <w:lang w:val="cs-CZ" w:eastAsia="sk-SK"/>
        </w:rPr>
        <w:t>v případě</w:t>
      </w:r>
      <w:r w:rsidRPr="00863AC5">
        <w:rPr>
          <w:lang w:val="cs-CZ" w:eastAsia="sk-SK"/>
        </w:rPr>
        <w:t>, pokud v daném období byl projekt realizován pouze zčásti, přičemž bylo ukončeno alespoň první zúčtovací období a současně došlo k dosažení garantovaný</w:t>
      </w:r>
      <w:r w:rsidRPr="00106004">
        <w:rPr>
          <w:lang w:val="cs-CZ" w:eastAsia="sk-SK"/>
        </w:rPr>
        <w:t>ch úspor</w:t>
      </w:r>
      <w:r w:rsidR="00793F8C">
        <w:rPr>
          <w:lang w:val="cs-CZ" w:eastAsia="sk-SK"/>
        </w:rPr>
        <w:t xml:space="preserve">. </w:t>
      </w:r>
    </w:p>
    <w:p w14:paraId="5F63D9BD" w14:textId="472D6A0B" w:rsidR="005F4AEE" w:rsidRDefault="00811C13" w:rsidP="0039020A">
      <w:pPr>
        <w:pStyle w:val="Nadpis4"/>
        <w:rPr>
          <w:lang w:val="cs-CZ" w:eastAsia="sk-SK"/>
        </w:rPr>
      </w:pPr>
      <w:r w:rsidRPr="00FA3168">
        <w:rPr>
          <w:lang w:val="cs-CZ" w:eastAsia="sk-SK"/>
        </w:rPr>
        <w:t>Všechny uvedené informace musí vyplývat z předloženého seznamu</w:t>
      </w:r>
      <w:r w:rsidR="00DC2E11" w:rsidRPr="00FA3168">
        <w:rPr>
          <w:lang w:val="cs-CZ" w:eastAsia="sk-SK"/>
        </w:rPr>
        <w:t>,</w:t>
      </w:r>
      <w:r w:rsidR="005F4AEE" w:rsidRPr="00FA3168">
        <w:rPr>
          <w:lang w:val="cs-CZ" w:eastAsia="sk-SK"/>
        </w:rPr>
        <w:t xml:space="preserve"> jehož vzor je přiložen jako Příloha F</w:t>
      </w:r>
      <w:r w:rsidR="00E66514">
        <w:rPr>
          <w:lang w:val="cs-CZ" w:eastAsia="sk-SK"/>
        </w:rPr>
        <w:t>1</w:t>
      </w:r>
      <w:r w:rsidR="005F4AEE" w:rsidRPr="00FA3168">
        <w:rPr>
          <w:lang w:val="cs-CZ" w:eastAsia="sk-SK"/>
        </w:rPr>
        <w:t xml:space="preserve"> Seznam významných služeb zadávací dokumentace. </w:t>
      </w:r>
    </w:p>
    <w:p w14:paraId="3449F865" w14:textId="6AED4223" w:rsidR="00D17F28" w:rsidRPr="00D17F28" w:rsidRDefault="00343ADB" w:rsidP="0039020A">
      <w:pPr>
        <w:pStyle w:val="Nadpis4"/>
        <w:rPr>
          <w:lang w:val="cs-CZ" w:eastAsia="sk-SK"/>
        </w:rPr>
      </w:pPr>
      <w:r>
        <w:rPr>
          <w:lang w:val="cs-CZ" w:eastAsia="sk-SK"/>
        </w:rPr>
        <w:t>Další</w:t>
      </w:r>
      <w:r w:rsidR="00D17F28" w:rsidRPr="00D17F28">
        <w:rPr>
          <w:lang w:val="cs-CZ" w:eastAsia="sk-SK"/>
        </w:rPr>
        <w:t xml:space="preserve"> informace o způsobu prokazování </w:t>
      </w:r>
      <w:r w:rsidRPr="00343ADB">
        <w:rPr>
          <w:lang w:val="cs-CZ" w:eastAsia="sk-SK"/>
        </w:rPr>
        <w:t>kritérií technické kvalifikace</w:t>
      </w:r>
      <w:r>
        <w:rPr>
          <w:lang w:val="cs-CZ" w:eastAsia="sk-SK"/>
        </w:rPr>
        <w:t xml:space="preserve"> </w:t>
      </w:r>
      <w:r w:rsidRPr="00D17F28">
        <w:rPr>
          <w:lang w:val="cs-CZ" w:eastAsia="sk-SK"/>
        </w:rPr>
        <w:t>jsou</w:t>
      </w:r>
      <w:r w:rsidRPr="00343ADB">
        <w:t xml:space="preserve"> </w:t>
      </w:r>
      <w:r>
        <w:rPr>
          <w:lang w:val="cs-CZ" w:eastAsia="sk-SK"/>
        </w:rPr>
        <w:t>uvedeny také v § 79 odst. 4 a 5 ZZVZ.</w:t>
      </w:r>
    </w:p>
    <w:p w14:paraId="525383F4" w14:textId="1E079F8C" w:rsidR="00142742" w:rsidRPr="00FA3168" w:rsidRDefault="00142742" w:rsidP="00FE0307">
      <w:pPr>
        <w:pStyle w:val="Nadpis3"/>
      </w:pPr>
      <w:bookmarkStart w:id="263" w:name="_Toc117599207"/>
      <w:r w:rsidRPr="00FA3168">
        <w:t>Společná ustanovení ke kvalifikaci</w:t>
      </w:r>
      <w:bookmarkEnd w:id="263"/>
    </w:p>
    <w:p w14:paraId="0AF14203" w14:textId="08534EFA" w:rsidR="007D15DF" w:rsidRPr="00FA3168" w:rsidRDefault="007D15DF" w:rsidP="0039020A">
      <w:pPr>
        <w:pStyle w:val="Nadpis4"/>
        <w:rPr>
          <w:lang w:val="cs-CZ"/>
        </w:rPr>
      </w:pPr>
      <w:r w:rsidRPr="00FA3168">
        <w:rPr>
          <w:lang w:val="cs-CZ"/>
        </w:rPr>
        <w:t xml:space="preserve">Dodavatel prokáže splnění kvalifikace ve všech případech </w:t>
      </w:r>
      <w:r w:rsidRPr="00FA3168">
        <w:rPr>
          <w:b/>
          <w:bCs/>
          <w:lang w:val="cs-CZ"/>
        </w:rPr>
        <w:t>příslušnými doklady</w:t>
      </w:r>
      <w:r w:rsidRPr="00FA3168">
        <w:rPr>
          <w:lang w:val="cs-CZ"/>
        </w:rPr>
        <w:t xml:space="preserve"> předloženými v prostých kopiích. </w:t>
      </w:r>
    </w:p>
    <w:p w14:paraId="6D24297E" w14:textId="2B7036C1" w:rsidR="007D15DF" w:rsidRPr="00FA3168" w:rsidRDefault="007D15DF" w:rsidP="0039020A">
      <w:pPr>
        <w:pStyle w:val="Nadpis4"/>
        <w:rPr>
          <w:lang w:val="cs-CZ"/>
        </w:rPr>
      </w:pPr>
      <w:r w:rsidRPr="00FA3168">
        <w:rPr>
          <w:lang w:val="cs-CZ"/>
        </w:rPr>
        <w:t xml:space="preserve">Dodavatel může také nahradit požadované doklady jednotným evropským osvědčením pro veřejné zakázky ve smyslu § 87 ZZVZ. Dodavatel není povinen předložit zadavateli doklady osvědčující skutečnosti obsažené v jednotném evropském osvědčení pro veřejné zakázky, pokud </w:t>
      </w:r>
      <w:r w:rsidRPr="00FA3168">
        <w:rPr>
          <w:lang w:val="cs-CZ"/>
        </w:rPr>
        <w:lastRenderedPageBreak/>
        <w:t xml:space="preserve">zadavateli sdělí, že mu je již předložil v předchozím zadávacím řízení. </w:t>
      </w:r>
    </w:p>
    <w:p w14:paraId="48E6032C" w14:textId="77777777" w:rsidR="007D15DF" w:rsidRPr="00FA3168" w:rsidRDefault="007D15DF" w:rsidP="0039020A">
      <w:pPr>
        <w:pStyle w:val="Nadpis4"/>
        <w:rPr>
          <w:lang w:val="cs-CZ"/>
        </w:rPr>
      </w:pPr>
      <w:r w:rsidRPr="00FA3168">
        <w:rPr>
          <w:lang w:val="cs-CZ"/>
        </w:rPr>
        <w:t>Pokud ZZVZ nebo zadavatel vyžaduje předložení dokladu podle právního řádu České republiky, může dodavatel předložit obdobný doklad podle právního řádu státu, ve kterém se tento doklad vydává. Pokud se podle příslušného právního řádu požadovaný doklad nevydává, může být nahrazen čestným prohlášením.</w:t>
      </w:r>
    </w:p>
    <w:p w14:paraId="3B148B85" w14:textId="77777777" w:rsidR="007D15DF" w:rsidRPr="00FA3168" w:rsidRDefault="007D15DF" w:rsidP="0039020A">
      <w:pPr>
        <w:pStyle w:val="Nadpis4"/>
        <w:rPr>
          <w:lang w:val="cs-CZ"/>
        </w:rPr>
      </w:pPr>
      <w:r w:rsidRPr="00FA3168">
        <w:rPr>
          <w:lang w:val="cs-CZ"/>
        </w:rPr>
        <w:t>Pokud zadavatel vyžaduje předložení dokladu a dodavatel není z důvodů, které mu nelze přičítat, schopen předložit požadovaný doklad, je oprávněn předložit jiný rovnocenný doklad.</w:t>
      </w:r>
    </w:p>
    <w:p w14:paraId="1E3953AC" w14:textId="77777777" w:rsidR="007D15DF" w:rsidRPr="00FA3168" w:rsidRDefault="007D15DF" w:rsidP="0039020A">
      <w:pPr>
        <w:pStyle w:val="Nadpis4"/>
        <w:rPr>
          <w:lang w:val="cs-CZ"/>
        </w:rPr>
      </w:pPr>
      <w:r w:rsidRPr="00FA3168">
        <w:rPr>
          <w:lang w:val="cs-CZ"/>
        </w:rPr>
        <w:t>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184BA59C" w14:textId="77777777" w:rsidR="007D15DF" w:rsidRPr="00FA3168" w:rsidRDefault="007D15DF" w:rsidP="0039020A">
      <w:pPr>
        <w:pStyle w:val="Nadpis4"/>
        <w:rPr>
          <w:lang w:val="cs-CZ"/>
        </w:rPr>
      </w:pPr>
      <w:r w:rsidRPr="00FA3168">
        <w:rPr>
          <w:lang w:val="cs-CZ"/>
        </w:rPr>
        <w:t>Povinnost předložit doklad (v žádosti o účast/nabídce i před uzavřením smlouvy) může dodavatel splnit odkazem na odpovídající informace vedené v informačním systému veřejné správy ve smyslu zákona č. 365/2000 Sb., o informačních systémech veřejné správy, ve znění pozdějších předpisů, nebo v obdobném systému vedeném v jiném členském státu, který umožňuje bezplatný neomezený dálkový přístup. Takový odkaz musí obsahovat přesnou internetovou adresu obsahující přímo příslušné informace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31C358E3" w14:textId="605D6D9B" w:rsidR="00142742" w:rsidRPr="00FA3168" w:rsidRDefault="007D15DF" w:rsidP="0039020A">
      <w:pPr>
        <w:pStyle w:val="Nadpis4"/>
        <w:rPr>
          <w:lang w:val="cs-CZ"/>
        </w:rPr>
      </w:pPr>
      <w:r w:rsidRPr="00FA3168">
        <w:rPr>
          <w:lang w:val="cs-CZ"/>
        </w:rPr>
        <w:t>V případě cizojazyčných dokumentů připojí účastník zadávacího řízení k dokumentům překlad do českého jazyka. Bude-li mít zadavatel pochybnosti o správnosti překladu, je oprávněn si vyžádat předložení úředně ověřeného překladu dokladu do českého jazyka tlumočníkem zapsaným do seznamu znalců a tlumočníků podle zákona č. 36/1967 Sb., o znalcích a tlumočnících, ve znění pozdějších předpisů, a vyhlášky č. 37/1967 Sb., k provedení zákona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7B42B443" w14:textId="18AE4E80" w:rsidR="007D15DF" w:rsidRPr="00FA3168" w:rsidRDefault="007D15DF" w:rsidP="0039020A">
      <w:pPr>
        <w:pStyle w:val="Nadpis4"/>
        <w:rPr>
          <w:lang w:val="cs-CZ"/>
        </w:rPr>
      </w:pPr>
      <w:r w:rsidRPr="00FA3168">
        <w:rPr>
          <w:lang w:val="cs-CZ"/>
        </w:rPr>
        <w:t>Prokázání kvalifikace získané v</w:t>
      </w:r>
      <w:r w:rsidR="00A9726B" w:rsidRPr="00FA3168">
        <w:rPr>
          <w:lang w:val="cs-CZ"/>
        </w:rPr>
        <w:t> </w:t>
      </w:r>
      <w:r w:rsidRPr="00FA3168">
        <w:rPr>
          <w:lang w:val="cs-CZ"/>
        </w:rPr>
        <w:t>zahraničí</w:t>
      </w:r>
      <w:r w:rsidR="00A9726B" w:rsidRPr="00FA3168">
        <w:rPr>
          <w:lang w:val="cs-CZ"/>
        </w:rPr>
        <w:t>:</w:t>
      </w:r>
    </w:p>
    <w:p w14:paraId="4DF2C2A7" w14:textId="77777777" w:rsidR="002E1C8F" w:rsidRPr="002E1C8F" w:rsidRDefault="002E1C8F" w:rsidP="0039020A">
      <w:pPr>
        <w:pStyle w:val="Nadpis4"/>
        <w:rPr>
          <w:lang w:val="cs-CZ"/>
        </w:rPr>
      </w:pPr>
      <w:r w:rsidRPr="002E1C8F">
        <w:rPr>
          <w:lang w:val="cs-CZ"/>
        </w:rPr>
        <w:t>V případě, že byla kvalifikace získána v zahraničí, prokazuje se účastník zadávacího řízení doklady vydanými podle právního řádu země, ve které byla získána, a to v rozsahu požadovaném zadavatelem.</w:t>
      </w:r>
    </w:p>
    <w:p w14:paraId="75225961" w14:textId="77777777" w:rsidR="002E1C8F" w:rsidRPr="002E1C8F" w:rsidRDefault="002E1C8F" w:rsidP="0039020A">
      <w:pPr>
        <w:pStyle w:val="Nadpis4"/>
        <w:rPr>
          <w:lang w:val="cs-CZ"/>
        </w:rPr>
      </w:pPr>
      <w:r w:rsidRPr="002E1C8F">
        <w:rPr>
          <w:lang w:val="cs-CZ"/>
        </w:rPr>
        <w:t xml:space="preserve">Účastník zadávacího řízení, který je zahraničním subjektem musí předložit doklady dle § 74 ZZVZ i ve vztahu k České republice, přičemž doklady podle §75 odst. 1 a), b) a e) získá:  </w:t>
      </w:r>
    </w:p>
    <w:p w14:paraId="41CBE0D7" w14:textId="77777777" w:rsidR="002E1C8F" w:rsidRPr="002E1C8F" w:rsidRDefault="002E1C8F" w:rsidP="0039020A">
      <w:pPr>
        <w:pStyle w:val="Nadpis4"/>
        <w:rPr>
          <w:lang w:val="cs-CZ"/>
        </w:rPr>
      </w:pPr>
      <w:r w:rsidRPr="002E1C8F">
        <w:rPr>
          <w:lang w:val="cs-CZ"/>
        </w:rPr>
        <w:t xml:space="preserve">- výpisem z evidence Rejstříku trestů v ČR, který vydává Rejstřík trestů; </w:t>
      </w:r>
    </w:p>
    <w:p w14:paraId="457D62A9" w14:textId="77777777" w:rsidR="002E1C8F" w:rsidRPr="002E1C8F" w:rsidRDefault="002E1C8F" w:rsidP="0039020A">
      <w:pPr>
        <w:pStyle w:val="Nadpis4"/>
        <w:rPr>
          <w:lang w:val="cs-CZ"/>
        </w:rPr>
      </w:pPr>
      <w:r w:rsidRPr="002E1C8F">
        <w:rPr>
          <w:lang w:val="cs-CZ"/>
        </w:rPr>
        <w:t xml:space="preserve">- potvrzení pro daňové nedoplatky zahraničních dodavatelů v ČR vydává Finanční úřad pro Prahu 1 a </w:t>
      </w:r>
    </w:p>
    <w:p w14:paraId="5F7BB31A" w14:textId="2C487AED" w:rsidR="007D15DF" w:rsidRPr="00FA3168" w:rsidRDefault="002E1C8F" w:rsidP="0039020A">
      <w:pPr>
        <w:pStyle w:val="Nadpis4"/>
        <w:rPr>
          <w:lang w:val="cs-CZ"/>
        </w:rPr>
      </w:pPr>
      <w:r w:rsidRPr="002E1C8F">
        <w:rPr>
          <w:lang w:val="cs-CZ"/>
        </w:rPr>
        <w:t>- potvrzení pro nedoplatky zahraničních dodavatelů v ČR na pojistném a na penále na sociální zabezpečení a příspěvku na státní politiku zaměstnanosti vydává Pražská správa sociálního zabezpečení</w:t>
      </w:r>
      <w:r w:rsidR="007D15DF" w:rsidRPr="00FA3168">
        <w:rPr>
          <w:lang w:val="cs-CZ"/>
        </w:rPr>
        <w:t>.</w:t>
      </w:r>
    </w:p>
    <w:p w14:paraId="7036CE8C" w14:textId="200D397E" w:rsidR="007D15DF" w:rsidRPr="00FA3168" w:rsidRDefault="007D15DF" w:rsidP="0039020A">
      <w:pPr>
        <w:pStyle w:val="Nadpis4"/>
        <w:rPr>
          <w:lang w:val="cs-CZ"/>
        </w:rPr>
      </w:pPr>
      <w:bookmarkStart w:id="264" w:name="_Ref69476846"/>
      <w:r w:rsidRPr="00FA3168">
        <w:rPr>
          <w:lang w:val="cs-CZ"/>
        </w:rPr>
        <w:t>Prokázání části kvalifikace prostřednictvím jiných osob</w:t>
      </w:r>
      <w:bookmarkEnd w:id="264"/>
      <w:r w:rsidR="00301A5E" w:rsidRPr="00FA3168">
        <w:rPr>
          <w:lang w:val="cs-CZ"/>
        </w:rPr>
        <w:t>:</w:t>
      </w:r>
    </w:p>
    <w:p w14:paraId="400860F8" w14:textId="44404228" w:rsidR="007D15DF" w:rsidRPr="00FA3168" w:rsidRDefault="007D15DF" w:rsidP="0039020A">
      <w:pPr>
        <w:pStyle w:val="Nadpis4"/>
        <w:rPr>
          <w:lang w:val="cs-CZ"/>
        </w:rPr>
      </w:pPr>
      <w:r w:rsidRPr="00FA3168">
        <w:rPr>
          <w:lang w:val="cs-CZ"/>
        </w:rPr>
        <w:t xml:space="preserve">Pokud není dodavatel schopen prokázat splnění určité části technické kvalifikace požadované zadavatelem v plném rozsahu, je oprávněn splnění kvalifikace v chybějícím rozsahu prokázat prostřednictvím jiné osoby. </w:t>
      </w:r>
    </w:p>
    <w:p w14:paraId="1C7CE5BC" w14:textId="77777777" w:rsidR="007D15DF" w:rsidRPr="00FA3168" w:rsidRDefault="007D15DF" w:rsidP="0039020A">
      <w:pPr>
        <w:pStyle w:val="Nadpis4"/>
        <w:rPr>
          <w:lang w:val="cs-CZ"/>
        </w:rPr>
      </w:pPr>
      <w:r w:rsidRPr="00FA3168">
        <w:rPr>
          <w:lang w:val="cs-CZ"/>
        </w:rPr>
        <w:t xml:space="preserve">Prokazuje-li dodavatel splnění určité části technické kvalifikace prostřednictvím jiné osoby, musí taková jiná osoba v rámci žádosti o účast dodavatele zadavateli předložit </w:t>
      </w:r>
    </w:p>
    <w:p w14:paraId="7E861664" w14:textId="10D8C37B" w:rsidR="007D15DF" w:rsidRPr="00FA3168" w:rsidRDefault="007D15DF" w:rsidP="00116871">
      <w:pPr>
        <w:pStyle w:val="Nadpis5"/>
      </w:pPr>
      <w:r w:rsidRPr="00FA3168">
        <w:t xml:space="preserve">doklady prokazující splnění profesní způsobilosti jiné osoby podle ust. § 77 odst. 1 ZZVZ (výpis z obchodního rejstříku či jiné obdobné evidence), </w:t>
      </w:r>
    </w:p>
    <w:p w14:paraId="7915E3E6" w14:textId="08466D38" w:rsidR="007D15DF" w:rsidRPr="00FA3168" w:rsidRDefault="007D15DF" w:rsidP="00116871">
      <w:pPr>
        <w:pStyle w:val="Nadpis5"/>
      </w:pPr>
      <w:r w:rsidRPr="00FA3168">
        <w:t xml:space="preserve">doklady prokazující splnění chybějící části kvalifikace prostřednictvím jiné osoby, </w:t>
      </w:r>
    </w:p>
    <w:p w14:paraId="57D4EC35" w14:textId="3EDCC231" w:rsidR="007D15DF" w:rsidRPr="00FA3168" w:rsidRDefault="007D15DF" w:rsidP="00116871">
      <w:pPr>
        <w:pStyle w:val="Nadpis5"/>
      </w:pPr>
      <w:r w:rsidRPr="00FA3168">
        <w:t xml:space="preserve">doklady o splnění základní způsobilosti podle ust. § 74 ZZVZ jinou osobou a </w:t>
      </w:r>
    </w:p>
    <w:p w14:paraId="1E769E9F" w14:textId="74E0AC27" w:rsidR="007D15DF" w:rsidRPr="00FA3168" w:rsidRDefault="008E210D" w:rsidP="00116871">
      <w:pPr>
        <w:pStyle w:val="Nadpis5"/>
      </w:pPr>
      <w:r w:rsidRPr="00FA3168">
        <w:lastRenderedPageBreak/>
        <w:t>p</w:t>
      </w:r>
      <w:r w:rsidR="007D15DF" w:rsidRPr="00FA3168">
        <w:t xml:space="preserve">ísemný závazek jiné osoby (případně i ve formě smlouvy s dodavatelem)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75EC0064" w14:textId="7206568B" w:rsidR="007D15DF" w:rsidRPr="00FA3168" w:rsidRDefault="007D15DF" w:rsidP="0039020A">
      <w:pPr>
        <w:pStyle w:val="Nadpis4"/>
        <w:rPr>
          <w:lang w:val="cs-CZ"/>
        </w:rPr>
      </w:pPr>
      <w:r w:rsidRPr="00FA3168">
        <w:rPr>
          <w:lang w:val="cs-CZ"/>
        </w:rPr>
        <w:t>Jinou osobou poskytnutá plnění, věci či práva musí být v takovém písemném závazku jiné osoby identifikována zcela jasně, určitě a srozumitelně. Prokazuje-li dodavatel prostřednictvím jiné osoby kvalifikaci a předkládá doklady podle § 79 odst. 2 písm. b) ZZVZ vztahující se k takové osobě, musí písemný závazek jiné osoby obsahovat závazek, že jiná osoba bude vykonávat služby, ke kterým se prokazované kritérium kvalifikace vztahuje.</w:t>
      </w:r>
    </w:p>
    <w:p w14:paraId="345434BA" w14:textId="40081ED5" w:rsidR="007D15DF" w:rsidRPr="00FA3168" w:rsidRDefault="007D15DF" w:rsidP="0039020A">
      <w:pPr>
        <w:pStyle w:val="Nadpis4"/>
        <w:rPr>
          <w:lang w:val="cs-CZ"/>
        </w:rPr>
      </w:pPr>
      <w:r w:rsidRPr="00FA3168">
        <w:rPr>
          <w:lang w:val="cs-CZ"/>
        </w:rPr>
        <w:t>Společné prokazování kvalifikace</w:t>
      </w:r>
      <w:r w:rsidR="00301A5E" w:rsidRPr="00FA3168">
        <w:rPr>
          <w:lang w:val="cs-CZ"/>
        </w:rPr>
        <w:t>:</w:t>
      </w:r>
    </w:p>
    <w:p w14:paraId="441CDE30" w14:textId="2B0F35C6" w:rsidR="007D15DF" w:rsidRPr="00FA3168" w:rsidRDefault="007D15DF" w:rsidP="0039020A">
      <w:pPr>
        <w:pStyle w:val="Nadpis4"/>
        <w:rPr>
          <w:lang w:val="cs-CZ"/>
        </w:rPr>
      </w:pPr>
      <w:r w:rsidRPr="00FA3168">
        <w:rPr>
          <w:lang w:val="cs-CZ"/>
        </w:rPr>
        <w:t xml:space="preserve">Má-li být předmět veřejné zakázky plněn několika dodavateli společně a za tímto účelem podávají společnou žádost o účast, je každý z dodavatelů povinen prokázat splnění základní způsobilosti a profesní způsobilosti podle ust. § 77 ZZVZ v plném rozsahu. Splnění kvalifikace podle ust. § 79 ZZVZ musí prokázat všichni dodavatelé společně. </w:t>
      </w:r>
    </w:p>
    <w:p w14:paraId="346DB916" w14:textId="5FBA0D8F" w:rsidR="007D15DF" w:rsidRPr="00FA3168" w:rsidRDefault="007D15DF" w:rsidP="0039020A">
      <w:pPr>
        <w:pStyle w:val="Nadpis4"/>
        <w:rPr>
          <w:lang w:val="cs-CZ"/>
        </w:rPr>
      </w:pPr>
      <w:r w:rsidRPr="00FA3168">
        <w:rPr>
          <w:lang w:val="cs-CZ"/>
        </w:rPr>
        <w:t>V případě, že má být předmět veřejné zakázky plněn společně několika dodavateli, jsou tito dodavatelé povinni předložit zadavateli současně s doklady prokazujícími splnění kvalifikace smlouvu, ve které je obsažen závazek, 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w:t>
      </w:r>
    </w:p>
    <w:p w14:paraId="7FA71B16" w14:textId="4A5A1473" w:rsidR="007D15DF" w:rsidRPr="00FA3168" w:rsidRDefault="007D15DF" w:rsidP="0039020A">
      <w:pPr>
        <w:pStyle w:val="Nadpis4"/>
        <w:rPr>
          <w:lang w:val="cs-CZ"/>
        </w:rPr>
      </w:pPr>
      <w:r w:rsidRPr="00FA3168">
        <w:rPr>
          <w:lang w:val="cs-CZ"/>
        </w:rPr>
        <w:t>Výpis ze seznamu kvalifikovaných dodavatelů</w:t>
      </w:r>
    </w:p>
    <w:p w14:paraId="7CCF697F" w14:textId="38E9CD4E" w:rsidR="007D15DF" w:rsidRPr="00FA3168" w:rsidRDefault="007D15DF" w:rsidP="0039020A">
      <w:pPr>
        <w:pStyle w:val="Nadpis4"/>
        <w:rPr>
          <w:lang w:val="cs-CZ"/>
        </w:rPr>
      </w:pPr>
      <w:r w:rsidRPr="00FA3168">
        <w:rPr>
          <w:lang w:val="cs-CZ"/>
        </w:rPr>
        <w:t>Předložení dokladu o zapsání dodavatele do seznamu kvalifikovaných dodavatelů vedeného Ministerstvem pro místní rozvoj dle ust. § 226 až § 232 ZZVZ nahrazuje v souladu s ust</w:t>
      </w:r>
      <w:r w:rsidR="00A61776" w:rsidRPr="00FA3168">
        <w:rPr>
          <w:lang w:val="cs-CZ"/>
        </w:rPr>
        <w:t>anovením</w:t>
      </w:r>
      <w:r w:rsidRPr="00FA3168">
        <w:rPr>
          <w:lang w:val="cs-CZ"/>
        </w:rPr>
        <w:t xml:space="preserve"> § 228 ZZVZ doklad prokazující profesní způsobilost podle § 77 ZZVZ v tom rozsahu, v jakém údaje ve výpisu ze seznamu kvalifikovaných dodavatelů prokazují splnění kritérií profesní způsobilosti a základní způsobilost podle § 74 ZZVZ. Výpis ze seznamu </w:t>
      </w:r>
      <w:r w:rsidR="00A61776" w:rsidRPr="00FA3168">
        <w:rPr>
          <w:lang w:val="cs-CZ"/>
        </w:rPr>
        <w:t xml:space="preserve">kvalifikovaných dodavatelů </w:t>
      </w:r>
      <w:r w:rsidRPr="00FA3168">
        <w:rPr>
          <w:lang w:val="cs-CZ"/>
        </w:rPr>
        <w:t>nesmí být k poslednímu dni, ke kterému má být prokázána základní způsobilost nebo profesní způsobilost, starší než tři měsíce.</w:t>
      </w:r>
    </w:p>
    <w:p w14:paraId="79D92D7E" w14:textId="5AD15666" w:rsidR="00ED29C9" w:rsidRPr="00FA3168" w:rsidRDefault="00ED29C9" w:rsidP="0039020A">
      <w:pPr>
        <w:pStyle w:val="Nadpis4"/>
        <w:rPr>
          <w:lang w:val="cs-CZ"/>
        </w:rPr>
      </w:pPr>
      <w:r w:rsidRPr="00FA3168">
        <w:rPr>
          <w:lang w:val="cs-CZ"/>
        </w:rPr>
        <w:t>Důsledek nesplnění kvalifikace</w:t>
      </w:r>
    </w:p>
    <w:p w14:paraId="1E59DE38" w14:textId="148AD616" w:rsidR="00ED29C9" w:rsidRPr="00FA3168" w:rsidRDefault="00ED29C9" w:rsidP="0039020A">
      <w:pPr>
        <w:pStyle w:val="Nadpis4"/>
        <w:rPr>
          <w:lang w:val="cs-CZ"/>
        </w:rPr>
      </w:pPr>
      <w:r w:rsidRPr="00FA3168">
        <w:rPr>
          <w:lang w:val="cs-CZ"/>
        </w:rPr>
        <w:t xml:space="preserve">Dodavatel, který nesplní kvalifikaci v požadovaném rozsahu </w:t>
      </w:r>
      <w:r w:rsidR="009E2668">
        <w:rPr>
          <w:lang w:val="cs-CZ"/>
        </w:rPr>
        <w:t xml:space="preserve">dle zadávací dokumentace </w:t>
      </w:r>
      <w:r w:rsidRPr="00FA3168">
        <w:rPr>
          <w:lang w:val="cs-CZ"/>
        </w:rPr>
        <w:t>anebo ZZVZ a touto zadávací dokumentací požadovaným nebo dovoleným způsobem, může být zadavatelem z účasti v zadávacím řízení vyloučen.</w:t>
      </w:r>
    </w:p>
    <w:p w14:paraId="739D397C" w14:textId="77777777" w:rsidR="003F0C2B" w:rsidRPr="00FA3168" w:rsidRDefault="003F0C2B" w:rsidP="003F0C2B">
      <w:pPr>
        <w:ind w:left="1276" w:hanging="1276"/>
        <w:rPr>
          <w:rFonts w:eastAsiaTheme="majorEastAsia" w:cs="Arial"/>
          <w:b/>
          <w:szCs w:val="20"/>
          <w:lang w:val="cs-CZ"/>
        </w:rPr>
      </w:pPr>
    </w:p>
    <w:p w14:paraId="71B34394" w14:textId="55E0951E" w:rsidR="003F0C2B" w:rsidRPr="00FA3168" w:rsidRDefault="00ED29C9" w:rsidP="003F0C2B">
      <w:pPr>
        <w:ind w:left="1276" w:hanging="1276"/>
        <w:rPr>
          <w:rFonts w:eastAsiaTheme="majorEastAsia" w:cs="Arial"/>
          <w:b/>
          <w:szCs w:val="20"/>
          <w:lang w:val="cs-CZ"/>
        </w:rPr>
      </w:pPr>
      <w:r w:rsidRPr="00FA3168">
        <w:rPr>
          <w:rFonts w:eastAsiaTheme="majorEastAsia" w:cs="Arial"/>
          <w:b/>
          <w:szCs w:val="20"/>
          <w:lang w:val="cs-CZ"/>
        </w:rPr>
        <w:t>Přílohy Části F. Zadávací dokumentace</w:t>
      </w:r>
    </w:p>
    <w:p w14:paraId="597D53B0" w14:textId="32C4A9B0" w:rsidR="00ED29C9" w:rsidRPr="00FA3168" w:rsidRDefault="00CB0EAF" w:rsidP="00E87432">
      <w:pPr>
        <w:rPr>
          <w:rFonts w:cs="Arial"/>
          <w:szCs w:val="20"/>
          <w:lang w:val="cs-CZ"/>
        </w:rPr>
      </w:pPr>
      <w:r w:rsidRPr="00FA3168">
        <w:rPr>
          <w:rFonts w:cs="Arial"/>
          <w:szCs w:val="20"/>
          <w:lang w:val="cs-CZ"/>
        </w:rPr>
        <w:t xml:space="preserve">Příloha F1 </w:t>
      </w:r>
      <w:r w:rsidR="00ED29C9" w:rsidRPr="00FA3168">
        <w:rPr>
          <w:rFonts w:cs="Arial"/>
          <w:szCs w:val="20"/>
          <w:lang w:val="cs-CZ"/>
        </w:rPr>
        <w:t>Seznam významných služeb (referencí) (vzor)</w:t>
      </w:r>
    </w:p>
    <w:p w14:paraId="73F2CC8E" w14:textId="3C052018" w:rsidR="00ED29C9" w:rsidRPr="00FA3168" w:rsidRDefault="00ED29C9" w:rsidP="00ED29C9">
      <w:pPr>
        <w:rPr>
          <w:rFonts w:cs="Arial"/>
          <w:szCs w:val="20"/>
          <w:lang w:val="cs-CZ"/>
        </w:rPr>
      </w:pPr>
    </w:p>
    <w:p w14:paraId="2BAD193A" w14:textId="2AAD9E1D" w:rsidR="003F66D1" w:rsidRPr="00FA3168" w:rsidRDefault="003F66D1" w:rsidP="00ED29C9">
      <w:pPr>
        <w:rPr>
          <w:rFonts w:cs="Arial"/>
          <w:szCs w:val="20"/>
          <w:lang w:val="cs-CZ"/>
        </w:rPr>
      </w:pPr>
    </w:p>
    <w:p w14:paraId="6197826B" w14:textId="092B647D" w:rsidR="00B527AE" w:rsidRDefault="00B527AE">
      <w:pPr>
        <w:spacing w:after="160"/>
        <w:jc w:val="left"/>
        <w:rPr>
          <w:lang w:val="cs-CZ" w:eastAsia="sk-SK"/>
        </w:rPr>
      </w:pPr>
      <w:r>
        <w:rPr>
          <w:lang w:val="cs-CZ" w:eastAsia="sk-SK"/>
        </w:rPr>
        <w:br w:type="page"/>
      </w:r>
    </w:p>
    <w:p w14:paraId="2587D768" w14:textId="0FC7C704" w:rsidR="003F0C2B" w:rsidRPr="00FA3168" w:rsidRDefault="00ED29C9" w:rsidP="00D3643F">
      <w:pPr>
        <w:pStyle w:val="Nadpis1"/>
        <w:numPr>
          <w:ilvl w:val="0"/>
          <w:numId w:val="0"/>
        </w:numPr>
      </w:pPr>
      <w:bookmarkStart w:id="265" w:name="_Toc4416507"/>
      <w:bookmarkStart w:id="266" w:name="_Toc4416650"/>
      <w:bookmarkStart w:id="267" w:name="_Toc4416944"/>
      <w:bookmarkStart w:id="268" w:name="_Toc4416993"/>
      <w:bookmarkStart w:id="269" w:name="_Toc117599208"/>
      <w:bookmarkStart w:id="270" w:name="_Hlk6218127"/>
      <w:r w:rsidRPr="00FA3168">
        <w:lastRenderedPageBreak/>
        <w:t xml:space="preserve">SHRNUTÍ PŘÍLOH </w:t>
      </w:r>
      <w:bookmarkEnd w:id="265"/>
      <w:bookmarkEnd w:id="266"/>
      <w:bookmarkEnd w:id="267"/>
      <w:bookmarkEnd w:id="268"/>
      <w:r w:rsidRPr="00FA3168">
        <w:t>ZADÁVACÍ DOKUMENTACE</w:t>
      </w:r>
      <w:bookmarkEnd w:id="269"/>
    </w:p>
    <w:p w14:paraId="5A881C47" w14:textId="56CD52FD" w:rsidR="002D4D27" w:rsidRPr="00FA3168" w:rsidRDefault="00ED29C9" w:rsidP="00456CF0">
      <w:pPr>
        <w:ind w:left="1276" w:hanging="1276"/>
        <w:rPr>
          <w:rFonts w:cs="Arial"/>
          <w:szCs w:val="20"/>
          <w:lang w:val="cs-CZ"/>
        </w:rPr>
      </w:pPr>
      <w:bookmarkStart w:id="271" w:name="_Hlk522552073"/>
      <w:bookmarkEnd w:id="270"/>
      <w:r w:rsidRPr="00FA3168">
        <w:rPr>
          <w:rFonts w:cs="Arial"/>
          <w:szCs w:val="20"/>
          <w:lang w:val="cs-CZ"/>
        </w:rPr>
        <w:t xml:space="preserve">Příloha A1 </w:t>
      </w:r>
      <w:r w:rsidR="00C25E34">
        <w:rPr>
          <w:rFonts w:cs="Arial"/>
          <w:szCs w:val="20"/>
          <w:lang w:val="cs-CZ"/>
        </w:rPr>
        <w:tab/>
      </w:r>
      <w:r w:rsidRPr="00FA3168">
        <w:rPr>
          <w:rFonts w:cs="Arial"/>
          <w:szCs w:val="20"/>
          <w:lang w:val="cs-CZ"/>
        </w:rPr>
        <w:t>Úvodní list nabídky (vzor)</w:t>
      </w:r>
    </w:p>
    <w:p w14:paraId="69D3F45D" w14:textId="29727A7B" w:rsidR="00F069B1" w:rsidRDefault="00F069B1" w:rsidP="00084510">
      <w:pPr>
        <w:ind w:left="1276" w:hanging="1276"/>
        <w:rPr>
          <w:rFonts w:cs="Arial"/>
          <w:szCs w:val="20"/>
          <w:lang w:val="cs-CZ"/>
        </w:rPr>
      </w:pPr>
      <w:r w:rsidRPr="00485F5E">
        <w:rPr>
          <w:rFonts w:cs="Arial"/>
          <w:szCs w:val="20"/>
          <w:lang w:val="cs-CZ"/>
        </w:rPr>
        <w:t>Příloha B1</w:t>
      </w:r>
      <w:r w:rsidR="00AD415B">
        <w:rPr>
          <w:rFonts w:cs="Arial"/>
          <w:szCs w:val="20"/>
          <w:lang w:val="cs-CZ"/>
        </w:rPr>
        <w:t>A</w:t>
      </w:r>
      <w:r w:rsidRPr="00485F5E">
        <w:rPr>
          <w:rFonts w:cs="Arial"/>
          <w:szCs w:val="20"/>
          <w:lang w:val="cs-CZ"/>
        </w:rPr>
        <w:tab/>
      </w:r>
      <w:r>
        <w:rPr>
          <w:rFonts w:cs="Arial"/>
          <w:szCs w:val="20"/>
          <w:lang w:val="cs-CZ"/>
        </w:rPr>
        <w:t>Referenční spotřeby a náklady</w:t>
      </w:r>
    </w:p>
    <w:p w14:paraId="6657FF88" w14:textId="579C2F37" w:rsidR="00AD415B" w:rsidRDefault="00AD415B" w:rsidP="00AD415B">
      <w:pPr>
        <w:ind w:left="1276" w:hanging="1276"/>
        <w:rPr>
          <w:rFonts w:cs="Arial"/>
          <w:szCs w:val="20"/>
          <w:lang w:val="cs-CZ"/>
        </w:rPr>
      </w:pPr>
      <w:r w:rsidRPr="00485F5E">
        <w:rPr>
          <w:rFonts w:cs="Arial"/>
          <w:szCs w:val="20"/>
          <w:lang w:val="cs-CZ"/>
        </w:rPr>
        <w:t>Příloha B1</w:t>
      </w:r>
      <w:r>
        <w:rPr>
          <w:rFonts w:cs="Arial"/>
          <w:szCs w:val="20"/>
          <w:lang w:val="cs-CZ"/>
        </w:rPr>
        <w:t>B</w:t>
      </w:r>
      <w:r w:rsidRPr="00485F5E">
        <w:rPr>
          <w:rFonts w:cs="Arial"/>
          <w:szCs w:val="20"/>
          <w:lang w:val="cs-CZ"/>
        </w:rPr>
        <w:tab/>
      </w:r>
      <w:r w:rsidRPr="00B06649">
        <w:rPr>
          <w:rFonts w:cs="Arial"/>
          <w:szCs w:val="20"/>
          <w:lang w:val="cs-CZ"/>
        </w:rPr>
        <w:t>Faktury 2017 - 2020</w:t>
      </w:r>
    </w:p>
    <w:p w14:paraId="10AB321B" w14:textId="2C6789AD" w:rsidR="00F069B1" w:rsidRDefault="00F069B1" w:rsidP="00084510">
      <w:pPr>
        <w:ind w:left="1276" w:hanging="1276"/>
        <w:rPr>
          <w:rFonts w:cs="Arial"/>
          <w:szCs w:val="20"/>
          <w:lang w:val="cs-CZ"/>
        </w:rPr>
      </w:pPr>
      <w:r w:rsidRPr="00106004">
        <w:rPr>
          <w:rFonts w:cs="Arial"/>
          <w:szCs w:val="20"/>
          <w:lang w:val="cs-CZ"/>
        </w:rPr>
        <w:t xml:space="preserve">Příloha </w:t>
      </w:r>
      <w:r w:rsidR="00AD415B" w:rsidRPr="00106004">
        <w:rPr>
          <w:rFonts w:cs="Arial"/>
          <w:szCs w:val="20"/>
          <w:lang w:val="cs-CZ"/>
        </w:rPr>
        <w:t>B</w:t>
      </w:r>
      <w:r w:rsidR="00AD415B">
        <w:rPr>
          <w:rFonts w:cs="Arial"/>
          <w:szCs w:val="20"/>
          <w:lang w:val="cs-CZ"/>
        </w:rPr>
        <w:t>2</w:t>
      </w:r>
      <w:r w:rsidRPr="00106004">
        <w:rPr>
          <w:rFonts w:cs="Arial"/>
          <w:szCs w:val="20"/>
          <w:lang w:val="cs-CZ"/>
        </w:rPr>
        <w:tab/>
      </w:r>
      <w:r w:rsidRPr="00B6166C">
        <w:rPr>
          <w:rFonts w:cs="Arial"/>
          <w:szCs w:val="20"/>
          <w:lang w:val="cs-CZ"/>
        </w:rPr>
        <w:t>Popis st</w:t>
      </w:r>
      <w:r>
        <w:rPr>
          <w:rFonts w:cs="Arial"/>
          <w:szCs w:val="20"/>
          <w:lang w:val="cs-CZ"/>
        </w:rPr>
        <w:t>á</w:t>
      </w:r>
      <w:r w:rsidRPr="00B6166C">
        <w:rPr>
          <w:rFonts w:cs="Arial"/>
          <w:szCs w:val="20"/>
          <w:lang w:val="cs-CZ"/>
        </w:rPr>
        <w:t>vaj</w:t>
      </w:r>
      <w:r>
        <w:rPr>
          <w:rFonts w:cs="Arial"/>
          <w:szCs w:val="20"/>
          <w:lang w:val="cs-CZ"/>
        </w:rPr>
        <w:t>í</w:t>
      </w:r>
      <w:r w:rsidRPr="00B6166C">
        <w:rPr>
          <w:rFonts w:cs="Arial"/>
          <w:szCs w:val="20"/>
          <w:lang w:val="cs-CZ"/>
        </w:rPr>
        <w:t>cího stavu</w:t>
      </w:r>
    </w:p>
    <w:p w14:paraId="12ADE4A5" w14:textId="40385067" w:rsidR="00F069B1" w:rsidRDefault="00F069B1" w:rsidP="00084510">
      <w:pPr>
        <w:ind w:left="1276" w:hanging="1276"/>
        <w:rPr>
          <w:rFonts w:cs="Arial"/>
          <w:szCs w:val="20"/>
          <w:lang w:val="cs-CZ"/>
        </w:rPr>
      </w:pPr>
      <w:r w:rsidRPr="00106004">
        <w:rPr>
          <w:rFonts w:cs="Arial"/>
          <w:szCs w:val="20"/>
          <w:lang w:val="cs-CZ"/>
        </w:rPr>
        <w:t xml:space="preserve">Příloha </w:t>
      </w:r>
      <w:r w:rsidR="00AD415B" w:rsidRPr="00106004">
        <w:rPr>
          <w:rFonts w:cs="Arial"/>
          <w:szCs w:val="20"/>
          <w:lang w:val="cs-CZ"/>
        </w:rPr>
        <w:t>B</w:t>
      </w:r>
      <w:r w:rsidR="00AD415B">
        <w:rPr>
          <w:rFonts w:cs="Arial"/>
          <w:szCs w:val="20"/>
          <w:lang w:val="cs-CZ"/>
        </w:rPr>
        <w:t>3</w:t>
      </w:r>
      <w:r w:rsidRPr="00106004">
        <w:rPr>
          <w:rFonts w:cs="Arial"/>
          <w:szCs w:val="20"/>
          <w:lang w:val="cs-CZ"/>
        </w:rPr>
        <w:tab/>
      </w:r>
      <w:r w:rsidRPr="00B6166C">
        <w:rPr>
          <w:rFonts w:cs="Arial"/>
          <w:szCs w:val="20"/>
          <w:lang w:val="cs-CZ"/>
        </w:rPr>
        <w:t>Požadavky zad</w:t>
      </w:r>
      <w:r>
        <w:rPr>
          <w:rFonts w:cs="Arial"/>
          <w:szCs w:val="20"/>
          <w:lang w:val="cs-CZ"/>
        </w:rPr>
        <w:t>a</w:t>
      </w:r>
      <w:r w:rsidRPr="00B6166C">
        <w:rPr>
          <w:rFonts w:cs="Arial"/>
          <w:szCs w:val="20"/>
          <w:lang w:val="cs-CZ"/>
        </w:rPr>
        <w:t>vatele a navrhov</w:t>
      </w:r>
      <w:r w:rsidR="009E2668">
        <w:rPr>
          <w:rFonts w:cs="Arial"/>
          <w:szCs w:val="20"/>
          <w:lang w:val="cs-CZ"/>
        </w:rPr>
        <w:t>a</w:t>
      </w:r>
      <w:r w:rsidRPr="00B6166C">
        <w:rPr>
          <w:rFonts w:cs="Arial"/>
          <w:szCs w:val="20"/>
          <w:lang w:val="cs-CZ"/>
        </w:rPr>
        <w:t>n</w:t>
      </w:r>
      <w:r w:rsidR="009E2668">
        <w:rPr>
          <w:rFonts w:cs="Arial"/>
          <w:szCs w:val="20"/>
          <w:lang w:val="cs-CZ"/>
        </w:rPr>
        <w:t>á</w:t>
      </w:r>
      <w:r w:rsidRPr="00B6166C">
        <w:rPr>
          <w:rFonts w:cs="Arial"/>
          <w:szCs w:val="20"/>
          <w:lang w:val="cs-CZ"/>
        </w:rPr>
        <w:t xml:space="preserve"> energeticky </w:t>
      </w:r>
      <w:r>
        <w:rPr>
          <w:rFonts w:cs="Arial"/>
          <w:szCs w:val="20"/>
          <w:lang w:val="cs-CZ"/>
        </w:rPr>
        <w:t>ú</w:t>
      </w:r>
      <w:r w:rsidRPr="00B6166C">
        <w:rPr>
          <w:rFonts w:cs="Arial"/>
          <w:szCs w:val="20"/>
          <w:lang w:val="cs-CZ"/>
        </w:rPr>
        <w:t>sporn</w:t>
      </w:r>
      <w:r>
        <w:rPr>
          <w:rFonts w:cs="Arial"/>
          <w:szCs w:val="20"/>
          <w:lang w:val="cs-CZ"/>
        </w:rPr>
        <w:t>á</w:t>
      </w:r>
      <w:r w:rsidRPr="00B6166C">
        <w:rPr>
          <w:rFonts w:cs="Arial"/>
          <w:szCs w:val="20"/>
          <w:lang w:val="cs-CZ"/>
        </w:rPr>
        <w:t xml:space="preserve"> opat</w:t>
      </w:r>
      <w:r>
        <w:rPr>
          <w:rFonts w:cs="Arial"/>
          <w:szCs w:val="20"/>
          <w:lang w:val="cs-CZ"/>
        </w:rPr>
        <w:t>ř</w:t>
      </w:r>
      <w:r w:rsidRPr="00B6166C">
        <w:rPr>
          <w:rFonts w:cs="Arial"/>
          <w:szCs w:val="20"/>
          <w:lang w:val="cs-CZ"/>
        </w:rPr>
        <w:t>en</w:t>
      </w:r>
      <w:r>
        <w:rPr>
          <w:rFonts w:cs="Arial"/>
          <w:szCs w:val="20"/>
          <w:lang w:val="cs-CZ"/>
        </w:rPr>
        <w:t>í</w:t>
      </w:r>
    </w:p>
    <w:p w14:paraId="101518F2" w14:textId="547D418A" w:rsidR="00C44BF3" w:rsidRPr="00F22606" w:rsidRDefault="00F069B1" w:rsidP="00F22606">
      <w:pPr>
        <w:ind w:left="1276" w:hanging="1276"/>
        <w:rPr>
          <w:rFonts w:cs="Arial"/>
          <w:szCs w:val="20"/>
          <w:lang w:val="cs-CZ"/>
        </w:rPr>
      </w:pPr>
      <w:r w:rsidRPr="00106004">
        <w:rPr>
          <w:rFonts w:cs="Arial"/>
          <w:szCs w:val="20"/>
          <w:lang w:val="cs-CZ"/>
        </w:rPr>
        <w:t xml:space="preserve">Příloha </w:t>
      </w:r>
      <w:r w:rsidR="00AD415B" w:rsidRPr="00106004">
        <w:rPr>
          <w:rFonts w:cs="Arial"/>
          <w:szCs w:val="20"/>
          <w:lang w:val="cs-CZ"/>
        </w:rPr>
        <w:t>B</w:t>
      </w:r>
      <w:r w:rsidR="00AD415B">
        <w:rPr>
          <w:rFonts w:cs="Arial"/>
          <w:szCs w:val="20"/>
          <w:lang w:val="cs-CZ"/>
        </w:rPr>
        <w:t>4A</w:t>
      </w:r>
      <w:r w:rsidRPr="00106004">
        <w:rPr>
          <w:rFonts w:cs="Arial"/>
          <w:szCs w:val="20"/>
          <w:lang w:val="cs-CZ"/>
        </w:rPr>
        <w:tab/>
      </w:r>
      <w:r w:rsidRPr="00B6166C">
        <w:rPr>
          <w:rFonts w:cs="Arial"/>
          <w:szCs w:val="20"/>
          <w:lang w:val="cs-CZ"/>
        </w:rPr>
        <w:t>Osvětlení</w:t>
      </w:r>
      <w:r w:rsidR="00C44BF3">
        <w:rPr>
          <w:rFonts w:cs="Arial"/>
          <w:szCs w:val="20"/>
          <w:lang w:val="cs-CZ"/>
        </w:rPr>
        <w:t xml:space="preserve"> </w:t>
      </w:r>
      <w:r w:rsidR="009E2668">
        <w:rPr>
          <w:rFonts w:cs="Arial"/>
          <w:szCs w:val="20"/>
          <w:lang w:val="cs-CZ"/>
        </w:rPr>
        <w:t xml:space="preserve">- </w:t>
      </w:r>
      <w:r w:rsidR="00C44BF3" w:rsidRPr="00F22606">
        <w:rPr>
          <w:rFonts w:cs="Arial"/>
          <w:szCs w:val="20"/>
          <w:lang w:val="cs-CZ"/>
        </w:rPr>
        <w:t xml:space="preserve">specifikace a provozní hodiny </w:t>
      </w:r>
    </w:p>
    <w:p w14:paraId="2E776F44" w14:textId="3C9C7DA1" w:rsidR="00F069B1" w:rsidRDefault="00F069B1" w:rsidP="00084510">
      <w:pPr>
        <w:ind w:left="1276" w:hanging="1276"/>
        <w:rPr>
          <w:rFonts w:cs="Arial"/>
          <w:szCs w:val="20"/>
          <w:lang w:val="cs-CZ"/>
        </w:rPr>
      </w:pPr>
      <w:r w:rsidRPr="00106004">
        <w:rPr>
          <w:rFonts w:cs="Arial"/>
          <w:szCs w:val="20"/>
          <w:lang w:val="cs-CZ"/>
        </w:rPr>
        <w:t xml:space="preserve">Příloha </w:t>
      </w:r>
      <w:r w:rsidR="00AD415B" w:rsidRPr="00106004">
        <w:rPr>
          <w:rFonts w:cs="Arial"/>
          <w:szCs w:val="20"/>
          <w:lang w:val="cs-CZ"/>
        </w:rPr>
        <w:t>B</w:t>
      </w:r>
      <w:r w:rsidR="00AD415B">
        <w:rPr>
          <w:rFonts w:cs="Arial"/>
          <w:szCs w:val="20"/>
          <w:lang w:val="cs-CZ"/>
        </w:rPr>
        <w:t>4B</w:t>
      </w:r>
      <w:r w:rsidRPr="00106004">
        <w:rPr>
          <w:rFonts w:cs="Arial"/>
          <w:szCs w:val="20"/>
          <w:lang w:val="cs-CZ"/>
        </w:rPr>
        <w:tab/>
      </w:r>
      <w:r w:rsidR="00C44BF3" w:rsidRPr="003327DF">
        <w:rPr>
          <w:rFonts w:cs="Arial"/>
          <w:szCs w:val="20"/>
          <w:lang w:val="cs-CZ"/>
        </w:rPr>
        <w:t>Stavební opatření a jejich parametry</w:t>
      </w:r>
    </w:p>
    <w:p w14:paraId="36F461E4" w14:textId="7AADD97E" w:rsidR="00F069B1" w:rsidRDefault="00F069B1" w:rsidP="00084510">
      <w:pPr>
        <w:ind w:left="1276" w:hanging="1276"/>
        <w:rPr>
          <w:rFonts w:cs="Arial"/>
          <w:szCs w:val="20"/>
          <w:lang w:val="cs-CZ"/>
        </w:rPr>
      </w:pPr>
      <w:r w:rsidRPr="00106004">
        <w:rPr>
          <w:rFonts w:cs="Arial"/>
          <w:szCs w:val="20"/>
          <w:lang w:val="cs-CZ"/>
        </w:rPr>
        <w:t xml:space="preserve">Příloha </w:t>
      </w:r>
      <w:r w:rsidR="00AD415B" w:rsidRPr="00106004">
        <w:rPr>
          <w:rFonts w:cs="Arial"/>
          <w:szCs w:val="20"/>
          <w:lang w:val="cs-CZ"/>
        </w:rPr>
        <w:t>B</w:t>
      </w:r>
      <w:r w:rsidR="00AD415B">
        <w:rPr>
          <w:rFonts w:cs="Arial"/>
          <w:szCs w:val="20"/>
          <w:lang w:val="cs-CZ"/>
        </w:rPr>
        <w:t>4C</w:t>
      </w:r>
      <w:r w:rsidRPr="00106004">
        <w:rPr>
          <w:rFonts w:cs="Arial"/>
          <w:szCs w:val="20"/>
          <w:lang w:val="cs-CZ"/>
        </w:rPr>
        <w:tab/>
      </w:r>
      <w:r w:rsidR="00C44BF3" w:rsidRPr="003327DF">
        <w:rPr>
          <w:rFonts w:cs="Arial"/>
          <w:szCs w:val="20"/>
          <w:lang w:val="cs-CZ"/>
        </w:rPr>
        <w:t>Projektová dokumentace</w:t>
      </w:r>
    </w:p>
    <w:p w14:paraId="0980AC5D" w14:textId="4EEA9CD0" w:rsidR="00D237C1" w:rsidRDefault="00AD415B" w:rsidP="00AD415B">
      <w:pPr>
        <w:ind w:left="1276" w:hanging="1276"/>
        <w:rPr>
          <w:rFonts w:cs="Arial"/>
          <w:szCs w:val="20"/>
          <w:lang w:val="cs-CZ"/>
        </w:rPr>
      </w:pPr>
      <w:r w:rsidRPr="00106004">
        <w:rPr>
          <w:rFonts w:cs="Arial"/>
          <w:szCs w:val="20"/>
          <w:lang w:val="cs-CZ"/>
        </w:rPr>
        <w:t>Příloha B</w:t>
      </w:r>
      <w:r>
        <w:rPr>
          <w:rFonts w:cs="Arial"/>
          <w:szCs w:val="20"/>
          <w:lang w:val="cs-CZ"/>
        </w:rPr>
        <w:t>4</w:t>
      </w:r>
      <w:r w:rsidR="00453636">
        <w:rPr>
          <w:rFonts w:cs="Arial"/>
          <w:szCs w:val="20"/>
          <w:lang w:val="cs-CZ"/>
        </w:rPr>
        <w:t>D</w:t>
      </w:r>
      <w:r w:rsidRPr="00106004">
        <w:rPr>
          <w:rFonts w:cs="Arial"/>
          <w:szCs w:val="20"/>
          <w:lang w:val="cs-CZ"/>
        </w:rPr>
        <w:tab/>
      </w:r>
      <w:r w:rsidR="00D237C1">
        <w:rPr>
          <w:rFonts w:cs="Arial"/>
          <w:szCs w:val="20"/>
          <w:lang w:val="cs-CZ"/>
        </w:rPr>
        <w:t>Energetické posudky</w:t>
      </w:r>
    </w:p>
    <w:p w14:paraId="2D265AAA" w14:textId="3A761517" w:rsidR="00AD415B" w:rsidRDefault="00D237C1" w:rsidP="00AD415B">
      <w:pPr>
        <w:ind w:left="1276" w:hanging="1276"/>
        <w:rPr>
          <w:rFonts w:cs="Arial"/>
          <w:szCs w:val="20"/>
          <w:lang w:val="cs-CZ"/>
        </w:rPr>
      </w:pPr>
      <w:r w:rsidRPr="00106004">
        <w:rPr>
          <w:rFonts w:cs="Arial"/>
          <w:szCs w:val="20"/>
          <w:lang w:val="cs-CZ"/>
        </w:rPr>
        <w:t>Příloha B</w:t>
      </w:r>
      <w:r>
        <w:rPr>
          <w:rFonts w:cs="Arial"/>
          <w:szCs w:val="20"/>
          <w:lang w:val="cs-CZ"/>
        </w:rPr>
        <w:t>4E</w:t>
      </w:r>
      <w:r>
        <w:rPr>
          <w:rFonts w:cs="Arial"/>
          <w:szCs w:val="20"/>
          <w:lang w:val="cs-CZ"/>
        </w:rPr>
        <w:tab/>
      </w:r>
      <w:r w:rsidR="00453636">
        <w:rPr>
          <w:rFonts w:cs="Arial"/>
          <w:szCs w:val="20"/>
          <w:lang w:val="cs-CZ"/>
        </w:rPr>
        <w:t>Ornitologické posudky</w:t>
      </w:r>
    </w:p>
    <w:p w14:paraId="403418F5" w14:textId="56841973" w:rsidR="003F66D1" w:rsidRPr="00402422" w:rsidRDefault="003F66D1" w:rsidP="00084510">
      <w:pPr>
        <w:ind w:left="1276" w:hanging="1276"/>
        <w:rPr>
          <w:rFonts w:cs="Arial"/>
          <w:szCs w:val="20"/>
          <w:lang w:val="cs-CZ"/>
        </w:rPr>
      </w:pPr>
      <w:r w:rsidRPr="00815598">
        <w:rPr>
          <w:rFonts w:cs="Arial"/>
          <w:szCs w:val="20"/>
          <w:lang w:val="cs-CZ"/>
        </w:rPr>
        <w:t xml:space="preserve">Příloha D1A </w:t>
      </w:r>
      <w:r w:rsidR="00C25E34">
        <w:rPr>
          <w:rFonts w:cs="Arial"/>
          <w:szCs w:val="20"/>
          <w:lang w:val="cs-CZ"/>
        </w:rPr>
        <w:tab/>
      </w:r>
      <w:r w:rsidRPr="00BC3A56">
        <w:rPr>
          <w:rFonts w:cs="Arial"/>
          <w:szCs w:val="20"/>
          <w:lang w:val="cs-CZ"/>
        </w:rPr>
        <w:t>Smlouva</w:t>
      </w:r>
      <w:r w:rsidRPr="00D849EF">
        <w:rPr>
          <w:rFonts w:cs="Arial"/>
          <w:szCs w:val="20"/>
          <w:lang w:val="cs-CZ"/>
        </w:rPr>
        <w:t xml:space="preserve"> </w:t>
      </w:r>
      <w:r w:rsidRPr="00453636">
        <w:rPr>
          <w:rFonts w:cs="Arial"/>
          <w:szCs w:val="20"/>
          <w:lang w:val="cs-CZ"/>
        </w:rPr>
        <w:t>o energetických službách se zaručeným výsle</w:t>
      </w:r>
      <w:r w:rsidRPr="00402422">
        <w:rPr>
          <w:rFonts w:cs="Arial"/>
          <w:szCs w:val="20"/>
          <w:lang w:val="cs-CZ"/>
        </w:rPr>
        <w:t>dkem</w:t>
      </w:r>
    </w:p>
    <w:p w14:paraId="29AE331E" w14:textId="24D13110" w:rsidR="003F66D1" w:rsidRPr="00453636" w:rsidRDefault="003F66D1" w:rsidP="00084510">
      <w:pPr>
        <w:ind w:left="1276" w:hanging="1276"/>
        <w:rPr>
          <w:rFonts w:cs="Arial"/>
          <w:szCs w:val="20"/>
          <w:lang w:val="cs-CZ"/>
        </w:rPr>
      </w:pPr>
      <w:r w:rsidRPr="00453636">
        <w:rPr>
          <w:rFonts w:cs="Arial"/>
          <w:szCs w:val="20"/>
          <w:lang w:val="cs-CZ"/>
        </w:rPr>
        <w:t xml:space="preserve">Příloha D1B </w:t>
      </w:r>
      <w:r w:rsidR="00C25E34" w:rsidRPr="00453636">
        <w:rPr>
          <w:rFonts w:cs="Arial"/>
          <w:szCs w:val="20"/>
          <w:lang w:val="cs-CZ"/>
        </w:rPr>
        <w:tab/>
      </w:r>
      <w:r w:rsidRPr="00453636">
        <w:rPr>
          <w:rFonts w:cs="Arial"/>
          <w:szCs w:val="20"/>
          <w:lang w:val="cs-CZ"/>
        </w:rPr>
        <w:t>Přílohy smlouvy o energetických službách se zaručeným výsledkem</w:t>
      </w:r>
    </w:p>
    <w:p w14:paraId="7E8AF2BE" w14:textId="27F4E659" w:rsidR="004E40CA" w:rsidRPr="00453636" w:rsidRDefault="004E40CA" w:rsidP="00084510">
      <w:pPr>
        <w:ind w:left="1276" w:hanging="1276"/>
        <w:rPr>
          <w:rFonts w:cs="Arial"/>
          <w:szCs w:val="20"/>
          <w:lang w:val="cs-CZ"/>
        </w:rPr>
      </w:pPr>
      <w:r w:rsidRPr="00453636">
        <w:rPr>
          <w:rFonts w:cs="Arial"/>
          <w:szCs w:val="20"/>
          <w:lang w:val="cs-CZ"/>
        </w:rPr>
        <w:t xml:space="preserve">Příloha E1 </w:t>
      </w:r>
      <w:r w:rsidR="00C25E34" w:rsidRPr="00453636">
        <w:rPr>
          <w:rFonts w:cs="Arial"/>
          <w:szCs w:val="20"/>
          <w:lang w:val="cs-CZ"/>
        </w:rPr>
        <w:tab/>
      </w:r>
      <w:r w:rsidRPr="00453636">
        <w:rPr>
          <w:rFonts w:cs="Arial"/>
          <w:szCs w:val="20"/>
          <w:lang w:val="cs-CZ"/>
        </w:rPr>
        <w:t>Krycí list nabídky (vzor)</w:t>
      </w:r>
    </w:p>
    <w:p w14:paraId="7935AD4F" w14:textId="015E481A" w:rsidR="00DE550D" w:rsidRPr="00453636" w:rsidRDefault="00DE550D" w:rsidP="00084510">
      <w:pPr>
        <w:ind w:left="1276" w:hanging="1276"/>
        <w:rPr>
          <w:rFonts w:cs="Arial"/>
          <w:szCs w:val="20"/>
          <w:lang w:val="cs-CZ"/>
        </w:rPr>
      </w:pPr>
      <w:r w:rsidRPr="00453636">
        <w:rPr>
          <w:lang w:val="cs-CZ"/>
        </w:rPr>
        <w:t xml:space="preserve">Příloha E2 </w:t>
      </w:r>
      <w:r w:rsidRPr="00453636">
        <w:rPr>
          <w:lang w:val="cs-CZ"/>
        </w:rPr>
        <w:tab/>
      </w:r>
      <w:r w:rsidRPr="00F22606">
        <w:rPr>
          <w:lang w:val="cs-CZ"/>
        </w:rPr>
        <w:t>Tabulky technických a ekonomických údajů nabídky</w:t>
      </w:r>
    </w:p>
    <w:p w14:paraId="7594EE01" w14:textId="180F3B87" w:rsidR="00ED29C9" w:rsidRPr="00FA3168" w:rsidRDefault="00ED29C9" w:rsidP="00084510">
      <w:pPr>
        <w:ind w:left="1276" w:hanging="1276"/>
        <w:rPr>
          <w:lang w:val="cs-CZ"/>
        </w:rPr>
      </w:pPr>
      <w:r w:rsidRPr="00453636">
        <w:rPr>
          <w:rFonts w:cs="Arial"/>
          <w:szCs w:val="20"/>
          <w:lang w:val="cs-CZ"/>
        </w:rPr>
        <w:t xml:space="preserve">Příloha F1 </w:t>
      </w:r>
      <w:r w:rsidR="00C25E34" w:rsidRPr="00453636">
        <w:rPr>
          <w:rFonts w:cs="Arial"/>
          <w:szCs w:val="20"/>
          <w:lang w:val="cs-CZ"/>
        </w:rPr>
        <w:tab/>
      </w:r>
      <w:r w:rsidRPr="00453636">
        <w:rPr>
          <w:rFonts w:cs="Arial"/>
          <w:szCs w:val="20"/>
          <w:lang w:val="cs-CZ"/>
        </w:rPr>
        <w:t>Seznam</w:t>
      </w:r>
      <w:r w:rsidRPr="00453636">
        <w:rPr>
          <w:lang w:val="cs-CZ"/>
        </w:rPr>
        <w:t xml:space="preserve"> významných služeb (referencí)</w:t>
      </w:r>
      <w:r w:rsidRPr="00FA3168">
        <w:rPr>
          <w:lang w:val="cs-CZ"/>
        </w:rPr>
        <w:t xml:space="preserve"> (vzor)</w:t>
      </w:r>
    </w:p>
    <w:bookmarkEnd w:id="271"/>
    <w:p w14:paraId="79B3515A" w14:textId="77777777" w:rsidR="005020EE" w:rsidRPr="00FA3168" w:rsidRDefault="005020EE">
      <w:pPr>
        <w:rPr>
          <w:lang w:val="cs-CZ"/>
        </w:rPr>
      </w:pPr>
    </w:p>
    <w:sectPr w:rsidR="005020EE" w:rsidRPr="00FA3168" w:rsidSect="003F0C2B">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5D0EE" w14:textId="77777777" w:rsidR="00CA7BF8" w:rsidRDefault="00CA7BF8" w:rsidP="003F0C2B">
      <w:pPr>
        <w:spacing w:after="0" w:line="240" w:lineRule="auto"/>
      </w:pPr>
      <w:r>
        <w:separator/>
      </w:r>
    </w:p>
  </w:endnote>
  <w:endnote w:type="continuationSeparator" w:id="0">
    <w:p w14:paraId="6FBDEF88" w14:textId="77777777" w:rsidR="00CA7BF8" w:rsidRDefault="00CA7BF8" w:rsidP="003F0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PT Serif">
    <w:altName w:val="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Nudista">
    <w:panose1 w:val="02000000000000000000"/>
    <w:charset w:val="00"/>
    <w:family w:val="modern"/>
    <w:notTrueType/>
    <w:pitch w:val="variable"/>
    <w:sig w:usb0="A00000AF" w:usb1="5000006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C2611" w14:textId="77777777" w:rsidR="00837A54" w:rsidRDefault="00837A54" w:rsidP="003F0C2B">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3E4D269A" w14:textId="77777777" w:rsidR="00837A54" w:rsidRDefault="00837A54" w:rsidP="003F0C2B">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4D97" w14:textId="550D6952" w:rsidR="00837A54" w:rsidRDefault="00837A54" w:rsidP="003F0C2B">
    <w:pPr>
      <w:pStyle w:val="Pta"/>
      <w:ind w:right="360"/>
    </w:pPr>
    <w:r>
      <w:rPr>
        <w:noProof/>
        <w:lang w:val="cs-CZ" w:eastAsia="cs-CZ"/>
      </w:rPr>
      <w:drawing>
        <wp:anchor distT="0" distB="0" distL="114300" distR="114300" simplePos="0" relativeHeight="251671552" behindDoc="1" locked="0" layoutInCell="1" allowOverlap="1" wp14:anchorId="45E05181" wp14:editId="5AF81511">
          <wp:simplePos x="0" y="0"/>
          <wp:positionH relativeFrom="page">
            <wp:posOffset>62230</wp:posOffset>
          </wp:positionH>
          <wp:positionV relativeFrom="paragraph">
            <wp:posOffset>-143510</wp:posOffset>
          </wp:positionV>
          <wp:extent cx="1017917" cy="537609"/>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42880" behindDoc="0" locked="0" layoutInCell="1" allowOverlap="1" wp14:anchorId="7B11C8B0" wp14:editId="47537209">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367B8E" w14:textId="5689613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Labem, Velká Hradební 2336/8, 401 00 Ústí n. L.</w:t>
                          </w:r>
                        </w:p>
                        <w:p w14:paraId="71C4E2D5" w14:textId="50CD8F26" w:rsidR="00837A54" w:rsidRPr="00554C09" w:rsidRDefault="00837A54" w:rsidP="00A255EA">
                          <w:pPr>
                            <w:spacing w:after="0"/>
                            <w:jc w:val="center"/>
                            <w:rPr>
                              <w:lang w:val="cs-CZ"/>
                            </w:rPr>
                          </w:pPr>
                          <w:r w:rsidRPr="0038706A">
                            <w:rPr>
                              <w:sz w:val="16"/>
                              <w:szCs w:val="16"/>
                              <w:lang w:val="cs-CZ"/>
                            </w:rPr>
                            <w:t>Jednací řízení s uveřejněním k nadlimitní veřejné zakázce na služby: „Poskytování energetických služeb metodou EPC ve vybraných budovách města Ústí nad Labem“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11C8B0"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428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40367B8E" w14:textId="5689613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Labem, Velká Hradební 2336/8, 401 00 Ústí n. L.</w:t>
                    </w:r>
                  </w:p>
                  <w:p w14:paraId="71C4E2D5" w14:textId="50CD8F26" w:rsidR="00837A54" w:rsidRPr="00554C09" w:rsidRDefault="00837A54" w:rsidP="00A255EA">
                    <w:pPr>
                      <w:spacing w:after="0"/>
                      <w:jc w:val="center"/>
                      <w:rPr>
                        <w:lang w:val="cs-CZ"/>
                      </w:rPr>
                    </w:pPr>
                    <w:r w:rsidRPr="0038706A">
                      <w:rPr>
                        <w:sz w:val="16"/>
                        <w:szCs w:val="16"/>
                        <w:lang w:val="cs-CZ"/>
                      </w:rPr>
                      <w:t>Jednací řízení s uveřejněním k nadlimitní veřejné zakázce na služby: „Poskytování energetických služeb metodou EPC ve vybraných budovách města Ústí nad Labem“</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2CAEA" w14:textId="77777777" w:rsidR="00837A54" w:rsidRDefault="00837A54" w:rsidP="003F0C2B">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7C3F4474" w14:textId="7CF5A0A3" w:rsidR="00837A54" w:rsidRDefault="008E740F" w:rsidP="008E740F">
    <w:pPr>
      <w:pStyle w:val="Pta"/>
      <w:ind w:left="-851" w:right="360"/>
    </w:pPr>
    <w:r>
      <w:rPr>
        <w:noProof/>
        <w:color w:val="000000"/>
        <w:szCs w:val="16"/>
      </w:rPr>
      <w:drawing>
        <wp:anchor distT="0" distB="0" distL="114300" distR="114300" simplePos="0" relativeHeight="251679744" behindDoc="1" locked="0" layoutInCell="1" allowOverlap="1" wp14:anchorId="72813829" wp14:editId="66FA2D96">
          <wp:simplePos x="0" y="0"/>
          <wp:positionH relativeFrom="column">
            <wp:posOffset>-556684</wp:posOffset>
          </wp:positionH>
          <wp:positionV relativeFrom="paragraph">
            <wp:posOffset>63712</wp:posOffset>
          </wp:positionV>
          <wp:extent cx="892454" cy="267446"/>
          <wp:effectExtent l="0" t="0" r="0" b="0"/>
          <wp:wrapNone/>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extLst>
                      <a:ext uri="{28A0092B-C50C-407E-A947-70E740481C1C}">
                        <a14:useLocalDpi xmlns:a14="http://schemas.microsoft.com/office/drawing/2010/main" val="0"/>
                      </a:ext>
                    </a:extLst>
                  </a:blip>
                  <a:stretch>
                    <a:fillRect/>
                  </a:stretch>
                </pic:blipFill>
                <pic:spPr>
                  <a:xfrm>
                    <a:off x="0" y="0"/>
                    <a:ext cx="892454" cy="267446"/>
                  </a:xfrm>
                  <a:prstGeom prst="rect">
                    <a:avLst/>
                  </a:prstGeom>
                </pic:spPr>
              </pic:pic>
            </a:graphicData>
          </a:graphic>
        </wp:anchor>
      </w:drawing>
    </w:r>
    <w:r w:rsidR="00837A54">
      <w:rPr>
        <w:noProof/>
        <w:lang w:val="cs-CZ" w:eastAsia="cs-CZ"/>
      </w:rPr>
      <mc:AlternateContent>
        <mc:Choice Requires="wps">
          <w:drawing>
            <wp:anchor distT="0" distB="0" distL="114300" distR="114300" simplePos="0" relativeHeight="251657216" behindDoc="0" locked="0" layoutInCell="1" allowOverlap="1" wp14:anchorId="4763FFAC" wp14:editId="4DF01F68">
              <wp:simplePos x="0" y="0"/>
              <wp:positionH relativeFrom="column">
                <wp:posOffset>556865</wp:posOffset>
              </wp:positionH>
              <wp:positionV relativeFrom="paragraph">
                <wp:posOffset>-242497</wp:posOffset>
              </wp:positionV>
              <wp:extent cx="4743450" cy="786809"/>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786809"/>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77777777" w:rsidR="00837A54" w:rsidRPr="0038706A" w:rsidRDefault="00837A54" w:rsidP="00E47BF3">
                          <w:pPr>
                            <w:spacing w:after="0"/>
                            <w:jc w:val="center"/>
                            <w:rPr>
                              <w:bCs/>
                              <w:sz w:val="16"/>
                              <w:szCs w:val="16"/>
                              <w:lang w:val="cs-CZ"/>
                            </w:rPr>
                          </w:pPr>
                          <w:r w:rsidRPr="0038706A">
                            <w:rPr>
                              <w:bCs/>
                              <w:sz w:val="16"/>
                              <w:szCs w:val="16"/>
                              <w:lang w:val="cs-CZ"/>
                            </w:rPr>
                            <w:t>Identifikace zadavatele: Statutární město Ústí nad Labem, Velká Hradební 2336/8, 401 00 Ústí n. L.</w:t>
                          </w:r>
                        </w:p>
                        <w:p w14:paraId="2B57409D" w14:textId="77777777" w:rsidR="00837A54" w:rsidRPr="00554C09" w:rsidRDefault="00837A54" w:rsidP="00E47BF3">
                          <w:pPr>
                            <w:spacing w:after="0"/>
                            <w:jc w:val="center"/>
                            <w:rPr>
                              <w:lang w:val="cs-CZ"/>
                            </w:rPr>
                          </w:pPr>
                          <w:r w:rsidRPr="0038706A">
                            <w:rPr>
                              <w:sz w:val="16"/>
                              <w:szCs w:val="16"/>
                              <w:lang w:val="cs-CZ"/>
                            </w:rPr>
                            <w:t>Jednací řízení s uveřejněním k nadlimitní veřejné zakázce na služby: „Poskytování energetických služeb metodou EPC ve vybraných budovách města Ústí nad Labem“</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3FFAC" id="_x0000_t202" coordsize="21600,21600" o:spt="202" path="m,l,21600r21600,l21600,xe">
              <v:stroke joinstyle="miter"/>
              <v:path gradientshapeok="t" o:connecttype="rect"/>
            </v:shapetype>
            <v:shape id="_x0000_s1027" type="#_x0000_t202" style="position:absolute;left:0;text-align:left;margin-left:43.85pt;margin-top:-19.1pt;width:373.5pt;height:6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" filled="f" stroked="f">
              <v:textbo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77777777" w:rsidR="00837A54" w:rsidRPr="0038706A" w:rsidRDefault="00837A54" w:rsidP="00E47BF3">
                    <w:pPr>
                      <w:spacing w:after="0"/>
                      <w:jc w:val="center"/>
                      <w:rPr>
                        <w:bCs/>
                        <w:sz w:val="16"/>
                        <w:szCs w:val="16"/>
                        <w:lang w:val="cs-CZ"/>
                      </w:rPr>
                    </w:pPr>
                    <w:r w:rsidRPr="0038706A">
                      <w:rPr>
                        <w:bCs/>
                        <w:sz w:val="16"/>
                        <w:szCs w:val="16"/>
                        <w:lang w:val="cs-CZ"/>
                      </w:rPr>
                      <w:t>Identifikace zadavatele: Statutární město Ústí nad Labem, Velká Hradební 2336/8, 401 00 Ústí n. L.</w:t>
                    </w:r>
                  </w:p>
                  <w:p w14:paraId="2B57409D" w14:textId="77777777" w:rsidR="00837A54" w:rsidRPr="00554C09" w:rsidRDefault="00837A54" w:rsidP="00E47BF3">
                    <w:pPr>
                      <w:spacing w:after="0"/>
                      <w:jc w:val="center"/>
                      <w:rPr>
                        <w:lang w:val="cs-CZ"/>
                      </w:rPr>
                    </w:pPr>
                    <w:r w:rsidRPr="0038706A">
                      <w:rPr>
                        <w:sz w:val="16"/>
                        <w:szCs w:val="16"/>
                        <w:lang w:val="cs-CZ"/>
                      </w:rPr>
                      <w:t>Jednací řízení s uveřejněním k nadlimitní veřejné zakázce na služby: „Poskytování energetických služeb metodou EPC ve vybraných budovách města Ústí nad Labem“</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v:textbox>
            </v:shape>
          </w:pict>
        </mc:Fallback>
      </mc:AlternateContent>
    </w:r>
  </w:p>
  <w:p w14:paraId="223200FE" w14:textId="0AEB38FB" w:rsidR="00837A54" w:rsidRPr="00B86737" w:rsidRDefault="00837A54" w:rsidP="008E740F">
    <w:pPr>
      <w:pStyle w:val="Pta"/>
      <w:ind w:left="-851"/>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49087" w14:textId="77777777" w:rsidR="00837A54" w:rsidRPr="00554C09" w:rsidRDefault="00837A54" w:rsidP="003F0C2B">
    <w:pPr>
      <w:pStyle w:val="Pta"/>
      <w:framePr w:wrap="none" w:vAnchor="text" w:hAnchor="page" w:x="10393" w:y="1"/>
      <w:rPr>
        <w:rStyle w:val="slostrany"/>
        <w:sz w:val="16"/>
        <w:szCs w:val="16"/>
        <w:lang w:val="cs-CZ"/>
      </w:rPr>
    </w:pPr>
    <w:r w:rsidRPr="00554C09">
      <w:rPr>
        <w:rStyle w:val="slostrany"/>
        <w:sz w:val="16"/>
        <w:szCs w:val="16"/>
        <w:lang w:val="cs-CZ"/>
      </w:rPr>
      <w:fldChar w:fldCharType="begin"/>
    </w:r>
    <w:r w:rsidRPr="00554C09">
      <w:rPr>
        <w:rStyle w:val="slostrany"/>
        <w:sz w:val="16"/>
        <w:szCs w:val="16"/>
        <w:lang w:val="cs-CZ"/>
      </w:rPr>
      <w:instrText xml:space="preserve">PAGE  </w:instrText>
    </w:r>
    <w:r w:rsidRPr="00554C09">
      <w:rPr>
        <w:rStyle w:val="slostrany"/>
        <w:sz w:val="16"/>
        <w:szCs w:val="16"/>
        <w:lang w:val="cs-CZ"/>
      </w:rPr>
      <w:fldChar w:fldCharType="separate"/>
    </w:r>
    <w:r>
      <w:rPr>
        <w:rStyle w:val="slostrany"/>
        <w:noProof/>
        <w:sz w:val="16"/>
        <w:szCs w:val="16"/>
        <w:lang w:val="cs-CZ"/>
      </w:rPr>
      <w:t>22</w:t>
    </w:r>
    <w:r w:rsidRPr="00554C09">
      <w:rPr>
        <w:rStyle w:val="slostrany"/>
        <w:sz w:val="16"/>
        <w:szCs w:val="16"/>
        <w:lang w:val="cs-CZ"/>
      </w:rPr>
      <w:fldChar w:fldCharType="end"/>
    </w:r>
  </w:p>
  <w:p w14:paraId="25E94AA9" w14:textId="333F69B7" w:rsidR="00837A54" w:rsidRPr="00A466DA" w:rsidRDefault="008E740F" w:rsidP="003F0C2B">
    <w:pPr>
      <w:pStyle w:val="Pta"/>
      <w:ind w:right="360"/>
      <w:rPr>
        <w:lang w:val="cs-CZ"/>
      </w:rPr>
    </w:pPr>
    <w:r>
      <w:rPr>
        <w:noProof/>
        <w:color w:val="000000"/>
        <w:szCs w:val="16"/>
      </w:rPr>
      <w:drawing>
        <wp:anchor distT="0" distB="0" distL="114300" distR="114300" simplePos="0" relativeHeight="251681792" behindDoc="1" locked="0" layoutInCell="1" allowOverlap="1" wp14:anchorId="22C76DA5" wp14:editId="20C98214">
          <wp:simplePos x="0" y="0"/>
          <wp:positionH relativeFrom="column">
            <wp:posOffset>-874107</wp:posOffset>
          </wp:positionH>
          <wp:positionV relativeFrom="paragraph">
            <wp:posOffset>-67097</wp:posOffset>
          </wp:positionV>
          <wp:extent cx="1059482" cy="317500"/>
          <wp:effectExtent l="0" t="0" r="0" b="0"/>
          <wp:wrapNone/>
          <wp:docPr id="6" name="Obrázok 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extLst>
                      <a:ext uri="{28A0092B-C50C-407E-A947-70E740481C1C}">
                        <a14:useLocalDpi xmlns:a14="http://schemas.microsoft.com/office/drawing/2010/main" val="0"/>
                      </a:ext>
                    </a:extLst>
                  </a:blip>
                  <a:stretch>
                    <a:fillRect/>
                  </a:stretch>
                </pic:blipFill>
                <pic:spPr>
                  <a:xfrm>
                    <a:off x="0" y="0"/>
                    <a:ext cx="1066347" cy="319557"/>
                  </a:xfrm>
                  <a:prstGeom prst="rect">
                    <a:avLst/>
                  </a:prstGeom>
                </pic:spPr>
              </pic:pic>
            </a:graphicData>
          </a:graphic>
          <wp14:sizeRelH relativeFrom="margin">
            <wp14:pctWidth>0</wp14:pctWidth>
          </wp14:sizeRelH>
          <wp14:sizeRelV relativeFrom="margin">
            <wp14:pctHeight>0</wp14:pctHeight>
          </wp14:sizeRelV>
        </wp:anchor>
      </w:drawing>
    </w:r>
    <w:r w:rsidR="00837A54" w:rsidRPr="00A466DA">
      <w:rPr>
        <w:noProof/>
        <w:lang w:val="cs-CZ" w:eastAsia="cs-CZ"/>
      </w:rPr>
      <mc:AlternateContent>
        <mc:Choice Requires="wps">
          <w:drawing>
            <wp:anchor distT="0" distB="0" distL="114300" distR="114300" simplePos="0" relativeHeight="251650048" behindDoc="0" locked="0" layoutInCell="1" allowOverlap="1" wp14:anchorId="49B26507" wp14:editId="1D67D412">
              <wp:simplePos x="0" y="0"/>
              <wp:positionH relativeFrom="margin">
                <wp:align>left</wp:align>
              </wp:positionH>
              <wp:positionV relativeFrom="paragraph">
                <wp:posOffset>-95184</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7E0FBC" w14:textId="77777777" w:rsidR="00837A54" w:rsidRPr="0038706A" w:rsidRDefault="00837A54" w:rsidP="0038706A">
                          <w:pPr>
                            <w:spacing w:after="0"/>
                            <w:jc w:val="center"/>
                            <w:rPr>
                              <w:bCs/>
                              <w:sz w:val="16"/>
                              <w:szCs w:val="16"/>
                              <w:lang w:val="cs-CZ"/>
                            </w:rPr>
                          </w:pPr>
                          <w:r w:rsidRPr="0038706A">
                            <w:rPr>
                              <w:bCs/>
                              <w:sz w:val="16"/>
                              <w:szCs w:val="16"/>
                              <w:lang w:val="cs-CZ"/>
                            </w:rPr>
                            <w:t>Identifikace zadavatele: Statutární město Ústí nad Labem, Velká Hradební 2336/8, 401 00 Ústí n. L.</w:t>
                          </w:r>
                        </w:p>
                        <w:p w14:paraId="1C2E86DA" w14:textId="77777777" w:rsidR="00837A54" w:rsidRPr="00554C09" w:rsidRDefault="00837A54" w:rsidP="0038706A">
                          <w:pPr>
                            <w:spacing w:after="0"/>
                            <w:jc w:val="center"/>
                            <w:rPr>
                              <w:lang w:val="cs-CZ"/>
                            </w:rPr>
                          </w:pPr>
                          <w:r w:rsidRPr="0038706A">
                            <w:rPr>
                              <w:sz w:val="16"/>
                              <w:szCs w:val="16"/>
                              <w:lang w:val="cs-CZ"/>
                            </w:rPr>
                            <w:t>Jednací řízení s uveřejněním k nadlimitní veřejné zakázce na služby: „Poskytování energetických služeb metodou EPC ve vybraných budovách města Ústí nad Labem“</w:t>
                          </w:r>
                        </w:p>
                        <w:p w14:paraId="27449056" w14:textId="77777777" w:rsidR="00837A54" w:rsidRPr="00A466DA" w:rsidRDefault="00837A54" w:rsidP="00374BBF">
                          <w:pPr>
                            <w:rPr>
                              <w:rFonts w:ascii="Proba Pro" w:hAnsi="Proba Pro"/>
                              <w:lang w:val="cs-CZ"/>
                            </w:rPr>
                          </w:pPr>
                        </w:p>
                        <w:p w14:paraId="0C6200F2" w14:textId="77777777" w:rsidR="00837A54" w:rsidRPr="00A466DA" w:rsidRDefault="00837A54" w:rsidP="003F0C2B">
                          <w:pPr>
                            <w:spacing w:after="0"/>
                            <w:jc w:val="center"/>
                            <w:rPr>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B26507" id="_x0000_t202" coordsize="21600,21600" o:spt="202" path="m,l,21600r21600,l21600,xe">
              <v:stroke joinstyle="miter"/>
              <v:path gradientshapeok="t" o:connecttype="rect"/>
            </v:shapetype>
            <v:shape id="_x0000_s1028" type="#_x0000_t202" style="position:absolute;left:0;text-align:left;margin-left:0;margin-top:-7.5pt;width:437.25pt;height:54pt;z-index:251650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" filled="f" stroked="f">
              <v:textbox>
                <w:txbxContent>
                  <w:p w14:paraId="417E0FBC" w14:textId="77777777" w:rsidR="00837A54" w:rsidRPr="0038706A" w:rsidRDefault="00837A54" w:rsidP="0038706A">
                    <w:pPr>
                      <w:spacing w:after="0"/>
                      <w:jc w:val="center"/>
                      <w:rPr>
                        <w:bCs/>
                        <w:sz w:val="16"/>
                        <w:szCs w:val="16"/>
                        <w:lang w:val="cs-CZ"/>
                      </w:rPr>
                    </w:pPr>
                    <w:r w:rsidRPr="0038706A">
                      <w:rPr>
                        <w:bCs/>
                        <w:sz w:val="16"/>
                        <w:szCs w:val="16"/>
                        <w:lang w:val="cs-CZ"/>
                      </w:rPr>
                      <w:t>Identifikace zadavatele: Statutární město Ústí nad Labem, Velká Hradební 2336/8, 401 00 Ústí n. L.</w:t>
                    </w:r>
                  </w:p>
                  <w:p w14:paraId="1C2E86DA" w14:textId="77777777" w:rsidR="00837A54" w:rsidRPr="00554C09" w:rsidRDefault="00837A54" w:rsidP="0038706A">
                    <w:pPr>
                      <w:spacing w:after="0"/>
                      <w:jc w:val="center"/>
                      <w:rPr>
                        <w:lang w:val="cs-CZ"/>
                      </w:rPr>
                    </w:pPr>
                    <w:r w:rsidRPr="0038706A">
                      <w:rPr>
                        <w:sz w:val="16"/>
                        <w:szCs w:val="16"/>
                        <w:lang w:val="cs-CZ"/>
                      </w:rPr>
                      <w:t>Jednací řízení s uveřejněním k nadlimitní veřejné zakázce na služby: „Poskytování energetických služeb metodou EPC ve vybraných budovách města Ústí nad Labem“</w:t>
                    </w:r>
                  </w:p>
                  <w:p w14:paraId="27449056" w14:textId="77777777" w:rsidR="00837A54" w:rsidRPr="00A466DA" w:rsidRDefault="00837A54" w:rsidP="00374BBF">
                    <w:pPr>
                      <w:rPr>
                        <w:rFonts w:ascii="Proba Pro" w:hAnsi="Proba Pro"/>
                        <w:lang w:val="cs-CZ"/>
                      </w:rPr>
                    </w:pPr>
                  </w:p>
                  <w:p w14:paraId="0C6200F2" w14:textId="77777777" w:rsidR="00837A54" w:rsidRPr="00A466DA" w:rsidRDefault="00837A54" w:rsidP="003F0C2B">
                    <w:pPr>
                      <w:spacing w:after="0"/>
                      <w:jc w:val="center"/>
                      <w:rPr>
                        <w:sz w:val="16"/>
                        <w:szCs w:val="16"/>
                        <w:lang w:val="cs-CZ"/>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9B41F" w14:textId="77777777" w:rsidR="00CA7BF8" w:rsidRDefault="00CA7BF8" w:rsidP="003F0C2B">
      <w:pPr>
        <w:spacing w:after="0" w:line="240" w:lineRule="auto"/>
      </w:pPr>
      <w:r>
        <w:separator/>
      </w:r>
    </w:p>
  </w:footnote>
  <w:footnote w:type="continuationSeparator" w:id="0">
    <w:p w14:paraId="2F824905" w14:textId="77777777" w:rsidR="00CA7BF8" w:rsidRDefault="00CA7BF8" w:rsidP="003F0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CFE52" w14:textId="2B2AEAB9" w:rsidR="00837A54" w:rsidRPr="007554CC" w:rsidRDefault="00837A54" w:rsidP="007554CC">
    <w:pPr>
      <w:pStyle w:val="Hlavika"/>
      <w:jc w:val="center"/>
      <w:rPr>
        <w:rFonts w:ascii="Cambria" w:hAnsi="Cambria"/>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C615B" w14:textId="40765708" w:rsidR="00837A54" w:rsidRDefault="00837A54" w:rsidP="00CA0963">
    <w:pPr>
      <w:pStyle w:val="Hlavika"/>
    </w:pPr>
    <w:r w:rsidRPr="007B5B86">
      <w:rPr>
        <w:noProof/>
      </w:rPr>
      <w:drawing>
        <wp:inline distT="0" distB="0" distL="0" distR="0" wp14:anchorId="16F5AEA4" wp14:editId="773ED137">
          <wp:extent cx="6507571" cy="765175"/>
          <wp:effectExtent l="0" t="0" r="762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597740" cy="77577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ECDF" w14:textId="77777777" w:rsidR="00837A54" w:rsidRPr="00EA4A4F" w:rsidRDefault="00837A54" w:rsidP="003F0C2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A910C6"/>
    <w:multiLevelType w:val="hybridMultilevel"/>
    <w:tmpl w:val="BD6B4752"/>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EF2E9D"/>
    <w:multiLevelType w:val="hybridMultilevel"/>
    <w:tmpl w:val="FF5C0E4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8F540AC"/>
    <w:multiLevelType w:val="hybridMultilevel"/>
    <w:tmpl w:val="816A68A0"/>
    <w:lvl w:ilvl="0" w:tplc="1F9E654A">
      <w:start w:val="1"/>
      <w:numFmt w:val="bullet"/>
      <w:lvlText w:val="•"/>
      <w:lvlJc w:val="left"/>
      <w:pPr>
        <w:ind w:left="1429" w:hanging="360"/>
      </w:pPr>
      <w:rPr>
        <w:rFonts w:ascii="Times New Roman" w:hAnsi="Times New Roman" w:hint="default"/>
      </w:rPr>
    </w:lvl>
    <w:lvl w:ilvl="1" w:tplc="1F9E654A">
      <w:start w:val="1"/>
      <w:numFmt w:val="bullet"/>
      <w:lvlText w:val="•"/>
      <w:lvlJc w:val="left"/>
      <w:pPr>
        <w:ind w:left="2149" w:hanging="360"/>
      </w:pPr>
      <w:rPr>
        <w:rFonts w:ascii="Times New Roman" w:hAnsi="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D8B3CFD"/>
    <w:multiLevelType w:val="multilevel"/>
    <w:tmpl w:val="9914440A"/>
    <w:styleLink w:val="TOMAS"/>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1"/>
      <w:numFmt w:val="decimal"/>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12712A61"/>
    <w:multiLevelType w:val="hybridMultilevel"/>
    <w:tmpl w:val="2DCEA34C"/>
    <w:lvl w:ilvl="0" w:tplc="DCF2CB84">
      <w:numFmt w:val="bullet"/>
      <w:lvlText w:val=""/>
      <w:lvlJc w:val="left"/>
      <w:pPr>
        <w:ind w:left="1069" w:hanging="360"/>
      </w:pPr>
      <w:rPr>
        <w:rFonts w:ascii="Cambria" w:eastAsiaTheme="minorHAnsi" w:hAnsi="Cambri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BD5253"/>
    <w:multiLevelType w:val="hybridMultilevel"/>
    <w:tmpl w:val="0DDE74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2AFF263E"/>
    <w:multiLevelType w:val="hybridMultilevel"/>
    <w:tmpl w:val="23F49962"/>
    <w:lvl w:ilvl="0" w:tplc="A9325AEA">
      <w:start w:val="5"/>
      <w:numFmt w:val="bullet"/>
      <w:lvlText w:val="-"/>
      <w:lvlJc w:val="left"/>
      <w:pPr>
        <w:ind w:left="1069" w:hanging="360"/>
      </w:pPr>
      <w:rPr>
        <w:rFonts w:ascii="Cambria" w:eastAsiaTheme="minorHAnsi" w:hAnsi="Cambria"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15:restartNumberingAfterBreak="0">
    <w:nsid w:val="2DB660C8"/>
    <w:multiLevelType w:val="hybridMultilevel"/>
    <w:tmpl w:val="2E16737C"/>
    <w:lvl w:ilvl="0" w:tplc="DCF2CB84">
      <w:numFmt w:val="bullet"/>
      <w:lvlText w:val=""/>
      <w:lvlJc w:val="left"/>
      <w:pPr>
        <w:ind w:left="1778" w:hanging="360"/>
      </w:pPr>
      <w:rPr>
        <w:rFonts w:ascii="Cambria" w:eastAsiaTheme="minorHAnsi" w:hAnsi="Cambria" w:cstheme="minorBid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5"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46D2BE1"/>
    <w:multiLevelType w:val="hybridMultilevel"/>
    <w:tmpl w:val="D5D261CE"/>
    <w:lvl w:ilvl="0" w:tplc="1FFA028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D717DA5"/>
    <w:multiLevelType w:val="hybridMultilevel"/>
    <w:tmpl w:val="F8E88E18"/>
    <w:lvl w:ilvl="0" w:tplc="1F9E654A">
      <w:start w:val="1"/>
      <w:numFmt w:val="bullet"/>
      <w:lvlText w:val="•"/>
      <w:lvlJc w:val="left"/>
      <w:pPr>
        <w:ind w:left="1429" w:hanging="360"/>
      </w:pPr>
      <w:rPr>
        <w:rFonts w:ascii="Times New Roman" w:hAnsi="Times New Roman"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6E07278"/>
    <w:multiLevelType w:val="hybridMultilevel"/>
    <w:tmpl w:val="4F1C4232"/>
    <w:lvl w:ilvl="0" w:tplc="041B0017">
      <w:start w:val="1"/>
      <w:numFmt w:val="lowerLetter"/>
      <w:lvlText w:val="%1)"/>
      <w:lvlJc w:val="left"/>
      <w:pPr>
        <w:ind w:left="767" w:hanging="360"/>
      </w:pPr>
    </w:lvl>
    <w:lvl w:ilvl="1" w:tplc="041B0019" w:tentative="1">
      <w:start w:val="1"/>
      <w:numFmt w:val="lowerLetter"/>
      <w:lvlText w:val="%2."/>
      <w:lvlJc w:val="left"/>
      <w:pPr>
        <w:ind w:left="1487" w:hanging="360"/>
      </w:pPr>
    </w:lvl>
    <w:lvl w:ilvl="2" w:tplc="041B001B" w:tentative="1">
      <w:start w:val="1"/>
      <w:numFmt w:val="lowerRoman"/>
      <w:lvlText w:val="%3."/>
      <w:lvlJc w:val="right"/>
      <w:pPr>
        <w:ind w:left="2207" w:hanging="180"/>
      </w:pPr>
    </w:lvl>
    <w:lvl w:ilvl="3" w:tplc="041B000F" w:tentative="1">
      <w:start w:val="1"/>
      <w:numFmt w:val="decimal"/>
      <w:lvlText w:val="%4."/>
      <w:lvlJc w:val="left"/>
      <w:pPr>
        <w:ind w:left="2927" w:hanging="360"/>
      </w:pPr>
    </w:lvl>
    <w:lvl w:ilvl="4" w:tplc="041B0019" w:tentative="1">
      <w:start w:val="1"/>
      <w:numFmt w:val="lowerLetter"/>
      <w:lvlText w:val="%5."/>
      <w:lvlJc w:val="left"/>
      <w:pPr>
        <w:ind w:left="3647" w:hanging="360"/>
      </w:pPr>
    </w:lvl>
    <w:lvl w:ilvl="5" w:tplc="041B001B" w:tentative="1">
      <w:start w:val="1"/>
      <w:numFmt w:val="lowerRoman"/>
      <w:lvlText w:val="%6."/>
      <w:lvlJc w:val="right"/>
      <w:pPr>
        <w:ind w:left="4367" w:hanging="180"/>
      </w:pPr>
    </w:lvl>
    <w:lvl w:ilvl="6" w:tplc="041B000F" w:tentative="1">
      <w:start w:val="1"/>
      <w:numFmt w:val="decimal"/>
      <w:lvlText w:val="%7."/>
      <w:lvlJc w:val="left"/>
      <w:pPr>
        <w:ind w:left="5087" w:hanging="360"/>
      </w:pPr>
    </w:lvl>
    <w:lvl w:ilvl="7" w:tplc="041B0019" w:tentative="1">
      <w:start w:val="1"/>
      <w:numFmt w:val="lowerLetter"/>
      <w:lvlText w:val="%8."/>
      <w:lvlJc w:val="left"/>
      <w:pPr>
        <w:ind w:left="5807" w:hanging="360"/>
      </w:pPr>
    </w:lvl>
    <w:lvl w:ilvl="8" w:tplc="041B001B" w:tentative="1">
      <w:start w:val="1"/>
      <w:numFmt w:val="lowerRoman"/>
      <w:lvlText w:val="%9."/>
      <w:lvlJc w:val="right"/>
      <w:pPr>
        <w:ind w:left="6527" w:hanging="180"/>
      </w:pPr>
    </w:lvl>
  </w:abstractNum>
  <w:abstractNum w:abstractNumId="2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3"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1D84BC6"/>
    <w:multiLevelType w:val="multilevel"/>
    <w:tmpl w:val="EA16FA98"/>
    <w:lvl w:ilvl="0">
      <w:start w:val="1"/>
      <w:numFmt w:val="upperLetter"/>
      <w:pStyle w:val="Nadpis1"/>
      <w:lvlText w:val="ČÁST %1"/>
      <w:lvlJc w:val="left"/>
      <w:pPr>
        <w:ind w:left="0"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Nadpis2"/>
      <w:lvlText w:val="ODDÍ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851" w:hanging="709"/>
      </w:pPr>
      <w:rPr>
        <w:rFonts w:cs="Times New Roman" w:hint="default"/>
        <w:b w:val="0"/>
        <w:bCs/>
      </w:rPr>
    </w:lvl>
    <w:lvl w:ilvl="4">
      <w:start w:val="1"/>
      <w:numFmt w:val="decimal"/>
      <w:lvlText w:val="%3.%4.%5"/>
      <w:lvlJc w:val="left"/>
      <w:pPr>
        <w:ind w:left="709" w:hanging="709"/>
      </w:pPr>
      <w:rPr>
        <w:rFonts w:cs="Times New Roman" w:hint="default"/>
      </w:rPr>
    </w:lvl>
    <w:lvl w:ilvl="5">
      <w:start w:val="1"/>
      <w:numFmt w:val="lowerLetter"/>
      <w:pStyle w:val="Nadpis5"/>
      <w:lvlText w:val="%6)"/>
      <w:lvlJc w:val="left"/>
      <w:pPr>
        <w:ind w:left="1134" w:hanging="425"/>
      </w:pPr>
      <w:rPr>
        <w:rFonts w:ascii="Cambria" w:hAnsi="Cambria" w:cs="Times New Roman" w:hint="default"/>
        <w:b w:val="0"/>
        <w:bCs w:val="0"/>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5102F2"/>
    <w:multiLevelType w:val="hybridMultilevel"/>
    <w:tmpl w:val="46A44FB8"/>
    <w:lvl w:ilvl="0" w:tplc="1F9E654A">
      <w:start w:val="1"/>
      <w:numFmt w:val="bullet"/>
      <w:lvlText w:val="•"/>
      <w:lvlJc w:val="left"/>
      <w:pPr>
        <w:ind w:left="1429" w:hanging="360"/>
      </w:pPr>
      <w:rPr>
        <w:rFonts w:ascii="Times New Roman" w:hAnsi="Times New Roman" w:hint="default"/>
      </w:rPr>
    </w:lvl>
    <w:lvl w:ilvl="1" w:tplc="BD247E60">
      <w:numFmt w:val="bullet"/>
      <w:lvlText w:val=""/>
      <w:lvlJc w:val="left"/>
      <w:pPr>
        <w:ind w:left="2149" w:hanging="360"/>
      </w:pPr>
      <w:rPr>
        <w:rFonts w:ascii="Cambria" w:eastAsiaTheme="minorHAnsi" w:hAnsi="Cambria" w:cstheme="minorBidi"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7C4C31E8"/>
    <w:multiLevelType w:val="hybridMultilevel"/>
    <w:tmpl w:val="B29EE4F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92219338">
    <w:abstractNumId w:val="25"/>
  </w:num>
  <w:num w:numId="2" w16cid:durableId="618145063">
    <w:abstractNumId w:val="20"/>
  </w:num>
  <w:num w:numId="3" w16cid:durableId="1827743186">
    <w:abstractNumId w:val="22"/>
  </w:num>
  <w:num w:numId="4" w16cid:durableId="1977445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7397692">
    <w:abstractNumId w:val="5"/>
  </w:num>
  <w:num w:numId="6" w16cid:durableId="6497907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07170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8140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27730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76915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57434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5605320">
    <w:abstractNumId w:val="6"/>
  </w:num>
  <w:num w:numId="13" w16cid:durableId="504441464">
    <w:abstractNumId w:val="27"/>
  </w:num>
  <w:num w:numId="14" w16cid:durableId="394742309">
    <w:abstractNumId w:val="23"/>
  </w:num>
  <w:num w:numId="15" w16cid:durableId="2085370170">
    <w:abstractNumId w:val="13"/>
  </w:num>
  <w:num w:numId="16" w16cid:durableId="1545870351">
    <w:abstractNumId w:val="16"/>
  </w:num>
  <w:num w:numId="17" w16cid:durableId="1753887795">
    <w:abstractNumId w:val="24"/>
  </w:num>
  <w:num w:numId="18" w16cid:durableId="1907184641">
    <w:abstractNumId w:val="7"/>
  </w:num>
  <w:num w:numId="19" w16cid:durableId="241647002">
    <w:abstractNumId w:val="3"/>
  </w:num>
  <w:num w:numId="20" w16cid:durableId="322589069">
    <w:abstractNumId w:val="28"/>
  </w:num>
  <w:num w:numId="21" w16cid:durableId="217399384">
    <w:abstractNumId w:val="21"/>
  </w:num>
  <w:num w:numId="22" w16cid:durableId="1546328969">
    <w:abstractNumId w:val="18"/>
  </w:num>
  <w:num w:numId="23" w16cid:durableId="765736498">
    <w:abstractNumId w:val="24"/>
  </w:num>
  <w:num w:numId="24" w16cid:durableId="1847749411">
    <w:abstractNumId w:val="24"/>
  </w:num>
  <w:num w:numId="25" w16cid:durableId="2110812277">
    <w:abstractNumId w:val="24"/>
  </w:num>
  <w:num w:numId="26" w16cid:durableId="1182354767">
    <w:abstractNumId w:val="24"/>
  </w:num>
  <w:num w:numId="27" w16cid:durableId="1577008270">
    <w:abstractNumId w:val="24"/>
  </w:num>
  <w:num w:numId="28" w16cid:durableId="2134979726">
    <w:abstractNumId w:val="24"/>
  </w:num>
  <w:num w:numId="29" w16cid:durableId="1586382788">
    <w:abstractNumId w:val="24"/>
  </w:num>
  <w:num w:numId="30" w16cid:durableId="683677717">
    <w:abstractNumId w:val="24"/>
  </w:num>
  <w:num w:numId="31" w16cid:durableId="1941255135">
    <w:abstractNumId w:val="24"/>
  </w:num>
  <w:num w:numId="32" w16cid:durableId="263265929">
    <w:abstractNumId w:val="24"/>
  </w:num>
  <w:num w:numId="33" w16cid:durableId="1649745783">
    <w:abstractNumId w:val="24"/>
  </w:num>
  <w:num w:numId="34" w16cid:durableId="907955296">
    <w:abstractNumId w:val="24"/>
  </w:num>
  <w:num w:numId="35" w16cid:durableId="133184960">
    <w:abstractNumId w:val="24"/>
  </w:num>
  <w:num w:numId="36" w16cid:durableId="1282767649">
    <w:abstractNumId w:val="24"/>
  </w:num>
  <w:num w:numId="37" w16cid:durableId="1039163652">
    <w:abstractNumId w:val="24"/>
  </w:num>
  <w:num w:numId="38" w16cid:durableId="1973362346">
    <w:abstractNumId w:val="24"/>
  </w:num>
  <w:num w:numId="39" w16cid:durableId="55861422">
    <w:abstractNumId w:val="1"/>
  </w:num>
  <w:num w:numId="40" w16cid:durableId="249850762">
    <w:abstractNumId w:val="4"/>
  </w:num>
  <w:num w:numId="41" w16cid:durableId="339546804">
    <w:abstractNumId w:val="10"/>
  </w:num>
  <w:num w:numId="42" w16cid:durableId="1126004857">
    <w:abstractNumId w:val="26"/>
  </w:num>
  <w:num w:numId="43" w16cid:durableId="1785924158">
    <w:abstractNumId w:val="19"/>
  </w:num>
  <w:num w:numId="44" w16cid:durableId="1674137634">
    <w:abstractNumId w:val="2"/>
  </w:num>
  <w:num w:numId="45" w16cid:durableId="1881816937">
    <w:abstractNumId w:val="24"/>
  </w:num>
  <w:num w:numId="46" w16cid:durableId="1431202639">
    <w:abstractNumId w:val="24"/>
  </w:num>
  <w:num w:numId="47" w16cid:durableId="1119833080">
    <w:abstractNumId w:val="9"/>
  </w:num>
  <w:num w:numId="48" w16cid:durableId="1713454874">
    <w:abstractNumId w:val="24"/>
  </w:num>
  <w:num w:numId="49" w16cid:durableId="953901424">
    <w:abstractNumId w:val="24"/>
  </w:num>
  <w:num w:numId="50" w16cid:durableId="943928009">
    <w:abstractNumId w:val="24"/>
  </w:num>
  <w:num w:numId="51" w16cid:durableId="1566334304">
    <w:abstractNumId w:val="24"/>
  </w:num>
  <w:num w:numId="52" w16cid:durableId="1970477002">
    <w:abstractNumId w:val="24"/>
  </w:num>
  <w:num w:numId="53" w16cid:durableId="1263297435">
    <w:abstractNumId w:val="24"/>
  </w:num>
  <w:num w:numId="54" w16cid:durableId="889265647">
    <w:abstractNumId w:val="24"/>
  </w:num>
  <w:num w:numId="55" w16cid:durableId="1833255954">
    <w:abstractNumId w:val="24"/>
  </w:num>
  <w:num w:numId="56" w16cid:durableId="284431850">
    <w:abstractNumId w:val="24"/>
  </w:num>
  <w:num w:numId="57" w16cid:durableId="1407218140">
    <w:abstractNumId w:val="24"/>
  </w:num>
  <w:num w:numId="58" w16cid:durableId="812334056">
    <w:abstractNumId w:val="24"/>
  </w:num>
  <w:num w:numId="59" w16cid:durableId="1646347938">
    <w:abstractNumId w:val="24"/>
  </w:num>
  <w:num w:numId="60" w16cid:durableId="2083870353">
    <w:abstractNumId w:val="0"/>
  </w:num>
  <w:num w:numId="61" w16cid:durableId="925918541">
    <w:abstractNumId w:val="24"/>
  </w:num>
  <w:num w:numId="62" w16cid:durableId="1862932001">
    <w:abstractNumId w:val="24"/>
  </w:num>
  <w:num w:numId="63" w16cid:durableId="1184519357">
    <w:abstractNumId w:val="24"/>
  </w:num>
  <w:num w:numId="64" w16cid:durableId="764150869">
    <w:abstractNumId w:val="24"/>
  </w:num>
  <w:num w:numId="65" w16cid:durableId="1015692801">
    <w:abstractNumId w:val="24"/>
  </w:num>
  <w:num w:numId="66" w16cid:durableId="635330949">
    <w:abstractNumId w:val="24"/>
  </w:num>
  <w:num w:numId="67" w16cid:durableId="1190029109">
    <w:abstractNumId w:val="24"/>
  </w:num>
  <w:num w:numId="68" w16cid:durableId="816266906">
    <w:abstractNumId w:val="24"/>
  </w:num>
  <w:num w:numId="69" w16cid:durableId="1459374862">
    <w:abstractNumId w:val="24"/>
  </w:num>
  <w:num w:numId="70" w16cid:durableId="2048137649">
    <w:abstractNumId w:val="24"/>
  </w:num>
  <w:num w:numId="71" w16cid:durableId="1202598683">
    <w:abstractNumId w:val="24"/>
  </w:num>
  <w:num w:numId="72" w16cid:durableId="2016374644">
    <w:abstractNumId w:val="24"/>
  </w:num>
  <w:num w:numId="73" w16cid:durableId="561016427">
    <w:abstractNumId w:val="24"/>
  </w:num>
  <w:num w:numId="74" w16cid:durableId="2143955634">
    <w:abstractNumId w:val="24"/>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a Štrbová">
    <w15:presenceInfo w15:providerId="None" w15:userId="Lucia Štrb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C2B"/>
    <w:rsid w:val="000127E9"/>
    <w:rsid w:val="00012994"/>
    <w:rsid w:val="00012D43"/>
    <w:rsid w:val="0001335E"/>
    <w:rsid w:val="0001432A"/>
    <w:rsid w:val="00014809"/>
    <w:rsid w:val="000167E1"/>
    <w:rsid w:val="00022D81"/>
    <w:rsid w:val="00023BBB"/>
    <w:rsid w:val="00023E75"/>
    <w:rsid w:val="000268C6"/>
    <w:rsid w:val="0002739B"/>
    <w:rsid w:val="0003025D"/>
    <w:rsid w:val="00030C25"/>
    <w:rsid w:val="00031207"/>
    <w:rsid w:val="00031E67"/>
    <w:rsid w:val="00033E88"/>
    <w:rsid w:val="00034358"/>
    <w:rsid w:val="00040BF5"/>
    <w:rsid w:val="00041255"/>
    <w:rsid w:val="000442C0"/>
    <w:rsid w:val="00047E32"/>
    <w:rsid w:val="00054215"/>
    <w:rsid w:val="00054218"/>
    <w:rsid w:val="00057C7E"/>
    <w:rsid w:val="000647AB"/>
    <w:rsid w:val="00070111"/>
    <w:rsid w:val="00070D7F"/>
    <w:rsid w:val="0007199E"/>
    <w:rsid w:val="00072F63"/>
    <w:rsid w:val="00073329"/>
    <w:rsid w:val="00073335"/>
    <w:rsid w:val="000737F9"/>
    <w:rsid w:val="00075E62"/>
    <w:rsid w:val="000777F2"/>
    <w:rsid w:val="0008156E"/>
    <w:rsid w:val="00084510"/>
    <w:rsid w:val="00086A46"/>
    <w:rsid w:val="00093407"/>
    <w:rsid w:val="000A1484"/>
    <w:rsid w:val="000A2183"/>
    <w:rsid w:val="000A32BA"/>
    <w:rsid w:val="000B1B90"/>
    <w:rsid w:val="000B2EA1"/>
    <w:rsid w:val="000B36E5"/>
    <w:rsid w:val="000C1096"/>
    <w:rsid w:val="000C2264"/>
    <w:rsid w:val="000C7618"/>
    <w:rsid w:val="000E58B1"/>
    <w:rsid w:val="000E7C0F"/>
    <w:rsid w:val="000F2116"/>
    <w:rsid w:val="000F277E"/>
    <w:rsid w:val="000F5B02"/>
    <w:rsid w:val="001006BC"/>
    <w:rsid w:val="00101D4B"/>
    <w:rsid w:val="00103A7A"/>
    <w:rsid w:val="001120E9"/>
    <w:rsid w:val="00112AEF"/>
    <w:rsid w:val="001144C6"/>
    <w:rsid w:val="00114834"/>
    <w:rsid w:val="00116871"/>
    <w:rsid w:val="00117247"/>
    <w:rsid w:val="001213B5"/>
    <w:rsid w:val="001226DB"/>
    <w:rsid w:val="00122E40"/>
    <w:rsid w:val="00125C9E"/>
    <w:rsid w:val="0013360A"/>
    <w:rsid w:val="00133DEB"/>
    <w:rsid w:val="00134BB4"/>
    <w:rsid w:val="00142742"/>
    <w:rsid w:val="00144DA3"/>
    <w:rsid w:val="00144FFF"/>
    <w:rsid w:val="00145737"/>
    <w:rsid w:val="00145829"/>
    <w:rsid w:val="0014635F"/>
    <w:rsid w:val="0014712C"/>
    <w:rsid w:val="00147D4D"/>
    <w:rsid w:val="00152DAD"/>
    <w:rsid w:val="001545D6"/>
    <w:rsid w:val="00155194"/>
    <w:rsid w:val="00155561"/>
    <w:rsid w:val="00156729"/>
    <w:rsid w:val="00164A08"/>
    <w:rsid w:val="00164E8D"/>
    <w:rsid w:val="00174C31"/>
    <w:rsid w:val="00176F27"/>
    <w:rsid w:val="001809CE"/>
    <w:rsid w:val="0018151E"/>
    <w:rsid w:val="00183FF9"/>
    <w:rsid w:val="001845F4"/>
    <w:rsid w:val="00184FD2"/>
    <w:rsid w:val="00185F5A"/>
    <w:rsid w:val="00190CDE"/>
    <w:rsid w:val="00191D81"/>
    <w:rsid w:val="00197DB9"/>
    <w:rsid w:val="001A2BB1"/>
    <w:rsid w:val="001A3402"/>
    <w:rsid w:val="001A4A17"/>
    <w:rsid w:val="001A7FB2"/>
    <w:rsid w:val="001B1D8D"/>
    <w:rsid w:val="001B6D99"/>
    <w:rsid w:val="001B75A6"/>
    <w:rsid w:val="001B76A2"/>
    <w:rsid w:val="001C05D4"/>
    <w:rsid w:val="001C23EA"/>
    <w:rsid w:val="001C3270"/>
    <w:rsid w:val="001C7A35"/>
    <w:rsid w:val="001D1FC9"/>
    <w:rsid w:val="001D2622"/>
    <w:rsid w:val="001D7EC5"/>
    <w:rsid w:val="001E1FC0"/>
    <w:rsid w:val="001E25A5"/>
    <w:rsid w:val="001F736B"/>
    <w:rsid w:val="001F7673"/>
    <w:rsid w:val="00202365"/>
    <w:rsid w:val="00202EAF"/>
    <w:rsid w:val="00204127"/>
    <w:rsid w:val="002041B8"/>
    <w:rsid w:val="00204F05"/>
    <w:rsid w:val="00206C48"/>
    <w:rsid w:val="00210336"/>
    <w:rsid w:val="0021586A"/>
    <w:rsid w:val="00215879"/>
    <w:rsid w:val="0021593A"/>
    <w:rsid w:val="00217BFC"/>
    <w:rsid w:val="00220BF0"/>
    <w:rsid w:val="00222402"/>
    <w:rsid w:val="0022475B"/>
    <w:rsid w:val="0022550C"/>
    <w:rsid w:val="00231FC8"/>
    <w:rsid w:val="00235E4F"/>
    <w:rsid w:val="00237ED3"/>
    <w:rsid w:val="002424FC"/>
    <w:rsid w:val="00242F20"/>
    <w:rsid w:val="00243618"/>
    <w:rsid w:val="00246065"/>
    <w:rsid w:val="00246132"/>
    <w:rsid w:val="002466CA"/>
    <w:rsid w:val="00246D19"/>
    <w:rsid w:val="00246E2D"/>
    <w:rsid w:val="002539FE"/>
    <w:rsid w:val="002546B2"/>
    <w:rsid w:val="00265403"/>
    <w:rsid w:val="00267B8B"/>
    <w:rsid w:val="00267C3E"/>
    <w:rsid w:val="00272CB3"/>
    <w:rsid w:val="0027617D"/>
    <w:rsid w:val="00283E80"/>
    <w:rsid w:val="0028406F"/>
    <w:rsid w:val="0028576A"/>
    <w:rsid w:val="00285813"/>
    <w:rsid w:val="00286FEB"/>
    <w:rsid w:val="00287176"/>
    <w:rsid w:val="002909F0"/>
    <w:rsid w:val="00290D46"/>
    <w:rsid w:val="00291503"/>
    <w:rsid w:val="002A0094"/>
    <w:rsid w:val="002A19C1"/>
    <w:rsid w:val="002A254C"/>
    <w:rsid w:val="002A410F"/>
    <w:rsid w:val="002A6F5E"/>
    <w:rsid w:val="002B1226"/>
    <w:rsid w:val="002B1CC6"/>
    <w:rsid w:val="002B215B"/>
    <w:rsid w:val="002B24D7"/>
    <w:rsid w:val="002B39E8"/>
    <w:rsid w:val="002B53AF"/>
    <w:rsid w:val="002C1EEB"/>
    <w:rsid w:val="002C2267"/>
    <w:rsid w:val="002C383E"/>
    <w:rsid w:val="002C4C69"/>
    <w:rsid w:val="002C7ED0"/>
    <w:rsid w:val="002D2981"/>
    <w:rsid w:val="002D4D27"/>
    <w:rsid w:val="002D7794"/>
    <w:rsid w:val="002D79B0"/>
    <w:rsid w:val="002E0452"/>
    <w:rsid w:val="002E1C8F"/>
    <w:rsid w:val="002E20AD"/>
    <w:rsid w:val="002E27BA"/>
    <w:rsid w:val="002E3452"/>
    <w:rsid w:val="002E3DE0"/>
    <w:rsid w:val="002E4AA3"/>
    <w:rsid w:val="002E68B0"/>
    <w:rsid w:val="002F201B"/>
    <w:rsid w:val="002F4205"/>
    <w:rsid w:val="002F432B"/>
    <w:rsid w:val="002F474D"/>
    <w:rsid w:val="002F7501"/>
    <w:rsid w:val="00301A5E"/>
    <w:rsid w:val="003030E7"/>
    <w:rsid w:val="003057D4"/>
    <w:rsid w:val="00307151"/>
    <w:rsid w:val="003150C5"/>
    <w:rsid w:val="0031657A"/>
    <w:rsid w:val="0032240C"/>
    <w:rsid w:val="00324309"/>
    <w:rsid w:val="003304E3"/>
    <w:rsid w:val="0033057E"/>
    <w:rsid w:val="003327DF"/>
    <w:rsid w:val="00333796"/>
    <w:rsid w:val="003405DB"/>
    <w:rsid w:val="0034205C"/>
    <w:rsid w:val="00343ADB"/>
    <w:rsid w:val="0034465F"/>
    <w:rsid w:val="00353D5E"/>
    <w:rsid w:val="003562E5"/>
    <w:rsid w:val="0035709D"/>
    <w:rsid w:val="00360568"/>
    <w:rsid w:val="003644F4"/>
    <w:rsid w:val="00364AC5"/>
    <w:rsid w:val="00365E99"/>
    <w:rsid w:val="003663DE"/>
    <w:rsid w:val="003665A6"/>
    <w:rsid w:val="00367EE2"/>
    <w:rsid w:val="003713B2"/>
    <w:rsid w:val="00371E02"/>
    <w:rsid w:val="003726FD"/>
    <w:rsid w:val="003747A7"/>
    <w:rsid w:val="00374BBF"/>
    <w:rsid w:val="00375D28"/>
    <w:rsid w:val="00376310"/>
    <w:rsid w:val="00377B10"/>
    <w:rsid w:val="003816C5"/>
    <w:rsid w:val="003838AA"/>
    <w:rsid w:val="0038706A"/>
    <w:rsid w:val="0039020A"/>
    <w:rsid w:val="0039140F"/>
    <w:rsid w:val="003A124D"/>
    <w:rsid w:val="003A3E21"/>
    <w:rsid w:val="003A5683"/>
    <w:rsid w:val="003A65F5"/>
    <w:rsid w:val="003B55A8"/>
    <w:rsid w:val="003B7FE9"/>
    <w:rsid w:val="003C2F43"/>
    <w:rsid w:val="003C7D02"/>
    <w:rsid w:val="003C7F00"/>
    <w:rsid w:val="003D4624"/>
    <w:rsid w:val="003E363B"/>
    <w:rsid w:val="003E7503"/>
    <w:rsid w:val="003F055B"/>
    <w:rsid w:val="003F06DA"/>
    <w:rsid w:val="003F0C2B"/>
    <w:rsid w:val="003F30EB"/>
    <w:rsid w:val="003F66D1"/>
    <w:rsid w:val="003F6B63"/>
    <w:rsid w:val="004003E1"/>
    <w:rsid w:val="00401C1B"/>
    <w:rsid w:val="00401C98"/>
    <w:rsid w:val="00402422"/>
    <w:rsid w:val="00405FE3"/>
    <w:rsid w:val="004115A7"/>
    <w:rsid w:val="004138AF"/>
    <w:rsid w:val="0042021D"/>
    <w:rsid w:val="00421FAC"/>
    <w:rsid w:val="00423C4D"/>
    <w:rsid w:val="004335A1"/>
    <w:rsid w:val="004408BE"/>
    <w:rsid w:val="00440A00"/>
    <w:rsid w:val="00442C37"/>
    <w:rsid w:val="00443FF0"/>
    <w:rsid w:val="00445E06"/>
    <w:rsid w:val="00446BAA"/>
    <w:rsid w:val="00446FF6"/>
    <w:rsid w:val="0044737B"/>
    <w:rsid w:val="00447AEF"/>
    <w:rsid w:val="0045050A"/>
    <w:rsid w:val="004517EB"/>
    <w:rsid w:val="004520E4"/>
    <w:rsid w:val="00452208"/>
    <w:rsid w:val="0045277D"/>
    <w:rsid w:val="00452FE6"/>
    <w:rsid w:val="00453636"/>
    <w:rsid w:val="00453A22"/>
    <w:rsid w:val="004548FB"/>
    <w:rsid w:val="00456CF0"/>
    <w:rsid w:val="0046440E"/>
    <w:rsid w:val="00464BFE"/>
    <w:rsid w:val="00464DE4"/>
    <w:rsid w:val="004656C2"/>
    <w:rsid w:val="004663CA"/>
    <w:rsid w:val="00466869"/>
    <w:rsid w:val="00475002"/>
    <w:rsid w:val="004750D4"/>
    <w:rsid w:val="00481256"/>
    <w:rsid w:val="00481B8B"/>
    <w:rsid w:val="00482953"/>
    <w:rsid w:val="00483086"/>
    <w:rsid w:val="004832EA"/>
    <w:rsid w:val="00484DDD"/>
    <w:rsid w:val="00485F5E"/>
    <w:rsid w:val="00490076"/>
    <w:rsid w:val="004907CB"/>
    <w:rsid w:val="00490C57"/>
    <w:rsid w:val="00493EEC"/>
    <w:rsid w:val="0049426E"/>
    <w:rsid w:val="00494494"/>
    <w:rsid w:val="004963FC"/>
    <w:rsid w:val="004A0731"/>
    <w:rsid w:val="004A13A4"/>
    <w:rsid w:val="004A356E"/>
    <w:rsid w:val="004A3BD8"/>
    <w:rsid w:val="004A4B4C"/>
    <w:rsid w:val="004A5AF6"/>
    <w:rsid w:val="004B623B"/>
    <w:rsid w:val="004B643A"/>
    <w:rsid w:val="004B6F7E"/>
    <w:rsid w:val="004B7B77"/>
    <w:rsid w:val="004C5BC0"/>
    <w:rsid w:val="004D1B3C"/>
    <w:rsid w:val="004D41FC"/>
    <w:rsid w:val="004D5375"/>
    <w:rsid w:val="004E2C7D"/>
    <w:rsid w:val="004E40CA"/>
    <w:rsid w:val="004E4CF0"/>
    <w:rsid w:val="004E4D8B"/>
    <w:rsid w:val="004E6BE4"/>
    <w:rsid w:val="004F48D2"/>
    <w:rsid w:val="004F4DE7"/>
    <w:rsid w:val="005020EE"/>
    <w:rsid w:val="00504522"/>
    <w:rsid w:val="005101BD"/>
    <w:rsid w:val="00510610"/>
    <w:rsid w:val="005116B7"/>
    <w:rsid w:val="00511CDD"/>
    <w:rsid w:val="005137F9"/>
    <w:rsid w:val="00515812"/>
    <w:rsid w:val="00517278"/>
    <w:rsid w:val="005247BC"/>
    <w:rsid w:val="00524AE2"/>
    <w:rsid w:val="00525646"/>
    <w:rsid w:val="005257F2"/>
    <w:rsid w:val="00531E7E"/>
    <w:rsid w:val="00534328"/>
    <w:rsid w:val="00536209"/>
    <w:rsid w:val="005448BC"/>
    <w:rsid w:val="0054532F"/>
    <w:rsid w:val="0055083C"/>
    <w:rsid w:val="0055271A"/>
    <w:rsid w:val="005536F3"/>
    <w:rsid w:val="00553AC8"/>
    <w:rsid w:val="00553EB5"/>
    <w:rsid w:val="00554C09"/>
    <w:rsid w:val="0055565B"/>
    <w:rsid w:val="005558F4"/>
    <w:rsid w:val="00565585"/>
    <w:rsid w:val="00567527"/>
    <w:rsid w:val="00567E38"/>
    <w:rsid w:val="00573472"/>
    <w:rsid w:val="00575429"/>
    <w:rsid w:val="00575CAE"/>
    <w:rsid w:val="00576A16"/>
    <w:rsid w:val="005802FB"/>
    <w:rsid w:val="00590786"/>
    <w:rsid w:val="00591786"/>
    <w:rsid w:val="00593EA8"/>
    <w:rsid w:val="00594766"/>
    <w:rsid w:val="0059782F"/>
    <w:rsid w:val="005A3976"/>
    <w:rsid w:val="005A4DFF"/>
    <w:rsid w:val="005A5048"/>
    <w:rsid w:val="005A6C89"/>
    <w:rsid w:val="005B1B4F"/>
    <w:rsid w:val="005B1DC8"/>
    <w:rsid w:val="005B2C7E"/>
    <w:rsid w:val="005C3F35"/>
    <w:rsid w:val="005C61CD"/>
    <w:rsid w:val="005C744C"/>
    <w:rsid w:val="005D1510"/>
    <w:rsid w:val="005D4F59"/>
    <w:rsid w:val="005D52E9"/>
    <w:rsid w:val="005D6819"/>
    <w:rsid w:val="005D68F9"/>
    <w:rsid w:val="005E3428"/>
    <w:rsid w:val="005E345F"/>
    <w:rsid w:val="005E689D"/>
    <w:rsid w:val="005E6968"/>
    <w:rsid w:val="005F0BE8"/>
    <w:rsid w:val="005F2E7E"/>
    <w:rsid w:val="005F3904"/>
    <w:rsid w:val="005F4AEE"/>
    <w:rsid w:val="005F4E5E"/>
    <w:rsid w:val="00602BC6"/>
    <w:rsid w:val="00610BB8"/>
    <w:rsid w:val="00611BEC"/>
    <w:rsid w:val="00615B0D"/>
    <w:rsid w:val="00616107"/>
    <w:rsid w:val="00623455"/>
    <w:rsid w:val="006251B5"/>
    <w:rsid w:val="00627E11"/>
    <w:rsid w:val="006302E5"/>
    <w:rsid w:val="00631280"/>
    <w:rsid w:val="00635EF5"/>
    <w:rsid w:val="006377DD"/>
    <w:rsid w:val="00641639"/>
    <w:rsid w:val="00641B7A"/>
    <w:rsid w:val="00641F32"/>
    <w:rsid w:val="00642E0C"/>
    <w:rsid w:val="00643428"/>
    <w:rsid w:val="006472E0"/>
    <w:rsid w:val="0064765C"/>
    <w:rsid w:val="00647E52"/>
    <w:rsid w:val="00653398"/>
    <w:rsid w:val="00654DF2"/>
    <w:rsid w:val="00656AE6"/>
    <w:rsid w:val="00663FB6"/>
    <w:rsid w:val="00674112"/>
    <w:rsid w:val="00674799"/>
    <w:rsid w:val="00674C63"/>
    <w:rsid w:val="0067595D"/>
    <w:rsid w:val="00681007"/>
    <w:rsid w:val="006823AC"/>
    <w:rsid w:val="00684D4F"/>
    <w:rsid w:val="00685851"/>
    <w:rsid w:val="006923FC"/>
    <w:rsid w:val="00692FE3"/>
    <w:rsid w:val="00693C4F"/>
    <w:rsid w:val="006964C3"/>
    <w:rsid w:val="0069765F"/>
    <w:rsid w:val="006A2691"/>
    <w:rsid w:val="006B021B"/>
    <w:rsid w:val="006B2B70"/>
    <w:rsid w:val="006B3F3E"/>
    <w:rsid w:val="006B6192"/>
    <w:rsid w:val="006B6CE8"/>
    <w:rsid w:val="006C1472"/>
    <w:rsid w:val="006C156B"/>
    <w:rsid w:val="006C1FB0"/>
    <w:rsid w:val="006C382A"/>
    <w:rsid w:val="006C4368"/>
    <w:rsid w:val="006C5942"/>
    <w:rsid w:val="006C678C"/>
    <w:rsid w:val="006C7B29"/>
    <w:rsid w:val="006D063C"/>
    <w:rsid w:val="006D441E"/>
    <w:rsid w:val="006D4F45"/>
    <w:rsid w:val="006D620F"/>
    <w:rsid w:val="006E069A"/>
    <w:rsid w:val="006E2EE2"/>
    <w:rsid w:val="006E6482"/>
    <w:rsid w:val="006F1697"/>
    <w:rsid w:val="006F1DEA"/>
    <w:rsid w:val="006F32DC"/>
    <w:rsid w:val="006F5887"/>
    <w:rsid w:val="006F6FBD"/>
    <w:rsid w:val="00700FFD"/>
    <w:rsid w:val="007054C9"/>
    <w:rsid w:val="00710074"/>
    <w:rsid w:val="007125D1"/>
    <w:rsid w:val="00715133"/>
    <w:rsid w:val="00717E69"/>
    <w:rsid w:val="0072407B"/>
    <w:rsid w:val="00727D8A"/>
    <w:rsid w:val="00731322"/>
    <w:rsid w:val="00731951"/>
    <w:rsid w:val="00733E2C"/>
    <w:rsid w:val="007349DF"/>
    <w:rsid w:val="00740C94"/>
    <w:rsid w:val="00744F57"/>
    <w:rsid w:val="0074608E"/>
    <w:rsid w:val="007513D9"/>
    <w:rsid w:val="007554CC"/>
    <w:rsid w:val="00755BFD"/>
    <w:rsid w:val="00756A69"/>
    <w:rsid w:val="00757B60"/>
    <w:rsid w:val="007625C6"/>
    <w:rsid w:val="007632DB"/>
    <w:rsid w:val="00765167"/>
    <w:rsid w:val="00767C75"/>
    <w:rsid w:val="00775A0A"/>
    <w:rsid w:val="00781EB9"/>
    <w:rsid w:val="0078248F"/>
    <w:rsid w:val="0078782C"/>
    <w:rsid w:val="0079226C"/>
    <w:rsid w:val="007923CA"/>
    <w:rsid w:val="00793F8C"/>
    <w:rsid w:val="007A3F87"/>
    <w:rsid w:val="007A63B3"/>
    <w:rsid w:val="007B1CB6"/>
    <w:rsid w:val="007B4308"/>
    <w:rsid w:val="007B5580"/>
    <w:rsid w:val="007B5B86"/>
    <w:rsid w:val="007B7EDA"/>
    <w:rsid w:val="007C15CB"/>
    <w:rsid w:val="007C47A3"/>
    <w:rsid w:val="007C558C"/>
    <w:rsid w:val="007C5A1A"/>
    <w:rsid w:val="007C5E3E"/>
    <w:rsid w:val="007C5EEE"/>
    <w:rsid w:val="007C61FC"/>
    <w:rsid w:val="007C73D8"/>
    <w:rsid w:val="007D0374"/>
    <w:rsid w:val="007D15DF"/>
    <w:rsid w:val="007D1911"/>
    <w:rsid w:val="007D3845"/>
    <w:rsid w:val="007D39C0"/>
    <w:rsid w:val="007D6030"/>
    <w:rsid w:val="007E3038"/>
    <w:rsid w:val="007E4ED0"/>
    <w:rsid w:val="007E6119"/>
    <w:rsid w:val="007F5F4E"/>
    <w:rsid w:val="00800E23"/>
    <w:rsid w:val="00803FBB"/>
    <w:rsid w:val="00811036"/>
    <w:rsid w:val="00811551"/>
    <w:rsid w:val="00811C13"/>
    <w:rsid w:val="00812A1C"/>
    <w:rsid w:val="00815598"/>
    <w:rsid w:val="008159A2"/>
    <w:rsid w:val="00816AE5"/>
    <w:rsid w:val="00827D55"/>
    <w:rsid w:val="008310C6"/>
    <w:rsid w:val="00832868"/>
    <w:rsid w:val="008333B1"/>
    <w:rsid w:val="00834051"/>
    <w:rsid w:val="00836740"/>
    <w:rsid w:val="008367F1"/>
    <w:rsid w:val="00837A54"/>
    <w:rsid w:val="00842492"/>
    <w:rsid w:val="00844FA9"/>
    <w:rsid w:val="00851937"/>
    <w:rsid w:val="00852FA9"/>
    <w:rsid w:val="00855E6F"/>
    <w:rsid w:val="00857F21"/>
    <w:rsid w:val="008613D6"/>
    <w:rsid w:val="00862ED9"/>
    <w:rsid w:val="00863AC5"/>
    <w:rsid w:val="00864523"/>
    <w:rsid w:val="008710E1"/>
    <w:rsid w:val="0087235F"/>
    <w:rsid w:val="00874E2E"/>
    <w:rsid w:val="00875A57"/>
    <w:rsid w:val="00876379"/>
    <w:rsid w:val="00886944"/>
    <w:rsid w:val="008942C1"/>
    <w:rsid w:val="008A1BE9"/>
    <w:rsid w:val="008A1BF4"/>
    <w:rsid w:val="008A23C2"/>
    <w:rsid w:val="008A2D0B"/>
    <w:rsid w:val="008B26BC"/>
    <w:rsid w:val="008B465F"/>
    <w:rsid w:val="008C0B39"/>
    <w:rsid w:val="008C1998"/>
    <w:rsid w:val="008C2FCC"/>
    <w:rsid w:val="008C3CB3"/>
    <w:rsid w:val="008C5002"/>
    <w:rsid w:val="008C51D6"/>
    <w:rsid w:val="008D3597"/>
    <w:rsid w:val="008D5176"/>
    <w:rsid w:val="008E0B71"/>
    <w:rsid w:val="008E1AEE"/>
    <w:rsid w:val="008E210D"/>
    <w:rsid w:val="008E48C0"/>
    <w:rsid w:val="008E740F"/>
    <w:rsid w:val="008E7B1E"/>
    <w:rsid w:val="008F34F4"/>
    <w:rsid w:val="008F51EB"/>
    <w:rsid w:val="009008D9"/>
    <w:rsid w:val="00900D3E"/>
    <w:rsid w:val="00901B03"/>
    <w:rsid w:val="00902988"/>
    <w:rsid w:val="00903C11"/>
    <w:rsid w:val="0091082E"/>
    <w:rsid w:val="009174CE"/>
    <w:rsid w:val="009243EE"/>
    <w:rsid w:val="00925C5D"/>
    <w:rsid w:val="0093007D"/>
    <w:rsid w:val="009313CF"/>
    <w:rsid w:val="00933A79"/>
    <w:rsid w:val="009353A6"/>
    <w:rsid w:val="00937186"/>
    <w:rsid w:val="00940C9D"/>
    <w:rsid w:val="00945256"/>
    <w:rsid w:val="0095016F"/>
    <w:rsid w:val="00950E8C"/>
    <w:rsid w:val="00951636"/>
    <w:rsid w:val="00953AE7"/>
    <w:rsid w:val="009544A3"/>
    <w:rsid w:val="009551CE"/>
    <w:rsid w:val="00956EBD"/>
    <w:rsid w:val="00960E82"/>
    <w:rsid w:val="00964318"/>
    <w:rsid w:val="009643BC"/>
    <w:rsid w:val="00965879"/>
    <w:rsid w:val="009712E1"/>
    <w:rsid w:val="00971BE4"/>
    <w:rsid w:val="009725AA"/>
    <w:rsid w:val="00980042"/>
    <w:rsid w:val="009850FC"/>
    <w:rsid w:val="009853A4"/>
    <w:rsid w:val="00990271"/>
    <w:rsid w:val="00991ED8"/>
    <w:rsid w:val="00993E88"/>
    <w:rsid w:val="00996304"/>
    <w:rsid w:val="009A1324"/>
    <w:rsid w:val="009A1B59"/>
    <w:rsid w:val="009A2490"/>
    <w:rsid w:val="009A5276"/>
    <w:rsid w:val="009A5806"/>
    <w:rsid w:val="009C0F1F"/>
    <w:rsid w:val="009C4746"/>
    <w:rsid w:val="009E036C"/>
    <w:rsid w:val="009E2668"/>
    <w:rsid w:val="009E284E"/>
    <w:rsid w:val="009E2926"/>
    <w:rsid w:val="009E412F"/>
    <w:rsid w:val="009E5436"/>
    <w:rsid w:val="009E6DD5"/>
    <w:rsid w:val="009E7017"/>
    <w:rsid w:val="009E7403"/>
    <w:rsid w:val="009F0335"/>
    <w:rsid w:val="009F03DC"/>
    <w:rsid w:val="009F233E"/>
    <w:rsid w:val="009F376D"/>
    <w:rsid w:val="009F3C93"/>
    <w:rsid w:val="009F50BB"/>
    <w:rsid w:val="009F6985"/>
    <w:rsid w:val="00A00F1B"/>
    <w:rsid w:val="00A0185E"/>
    <w:rsid w:val="00A019AA"/>
    <w:rsid w:val="00A02E42"/>
    <w:rsid w:val="00A04126"/>
    <w:rsid w:val="00A05DA2"/>
    <w:rsid w:val="00A06D18"/>
    <w:rsid w:val="00A07A18"/>
    <w:rsid w:val="00A127E0"/>
    <w:rsid w:val="00A12EE8"/>
    <w:rsid w:val="00A15868"/>
    <w:rsid w:val="00A15B08"/>
    <w:rsid w:val="00A17D75"/>
    <w:rsid w:val="00A21332"/>
    <w:rsid w:val="00A255EA"/>
    <w:rsid w:val="00A3005C"/>
    <w:rsid w:val="00A300A5"/>
    <w:rsid w:val="00A30C7F"/>
    <w:rsid w:val="00A34631"/>
    <w:rsid w:val="00A466DA"/>
    <w:rsid w:val="00A52BA4"/>
    <w:rsid w:val="00A55D51"/>
    <w:rsid w:val="00A60036"/>
    <w:rsid w:val="00A60A87"/>
    <w:rsid w:val="00A61776"/>
    <w:rsid w:val="00A66BD1"/>
    <w:rsid w:val="00A67190"/>
    <w:rsid w:val="00A70CCA"/>
    <w:rsid w:val="00A72D0A"/>
    <w:rsid w:val="00A751DF"/>
    <w:rsid w:val="00A81412"/>
    <w:rsid w:val="00A81D59"/>
    <w:rsid w:val="00A855CA"/>
    <w:rsid w:val="00A92DE1"/>
    <w:rsid w:val="00A95A71"/>
    <w:rsid w:val="00A96A0C"/>
    <w:rsid w:val="00A9726B"/>
    <w:rsid w:val="00AA0372"/>
    <w:rsid w:val="00AA077C"/>
    <w:rsid w:val="00AB07A7"/>
    <w:rsid w:val="00AB2017"/>
    <w:rsid w:val="00AB27B5"/>
    <w:rsid w:val="00AB6170"/>
    <w:rsid w:val="00AB68E0"/>
    <w:rsid w:val="00AC1E46"/>
    <w:rsid w:val="00AC67F6"/>
    <w:rsid w:val="00AD29C4"/>
    <w:rsid w:val="00AD415B"/>
    <w:rsid w:val="00AD689C"/>
    <w:rsid w:val="00AD753E"/>
    <w:rsid w:val="00AE30A0"/>
    <w:rsid w:val="00AF0A05"/>
    <w:rsid w:val="00AF596B"/>
    <w:rsid w:val="00B0191A"/>
    <w:rsid w:val="00B01FF8"/>
    <w:rsid w:val="00B0343D"/>
    <w:rsid w:val="00B06649"/>
    <w:rsid w:val="00B11401"/>
    <w:rsid w:val="00B11698"/>
    <w:rsid w:val="00B134E6"/>
    <w:rsid w:val="00B1739F"/>
    <w:rsid w:val="00B211C0"/>
    <w:rsid w:val="00B24C1E"/>
    <w:rsid w:val="00B36F35"/>
    <w:rsid w:val="00B4009D"/>
    <w:rsid w:val="00B4098A"/>
    <w:rsid w:val="00B40E33"/>
    <w:rsid w:val="00B4385E"/>
    <w:rsid w:val="00B43C67"/>
    <w:rsid w:val="00B475D2"/>
    <w:rsid w:val="00B50618"/>
    <w:rsid w:val="00B527AE"/>
    <w:rsid w:val="00B54208"/>
    <w:rsid w:val="00B544EF"/>
    <w:rsid w:val="00B57722"/>
    <w:rsid w:val="00B6166C"/>
    <w:rsid w:val="00B62D28"/>
    <w:rsid w:val="00B63063"/>
    <w:rsid w:val="00B64DC0"/>
    <w:rsid w:val="00B65880"/>
    <w:rsid w:val="00B70939"/>
    <w:rsid w:val="00B80AA9"/>
    <w:rsid w:val="00B83927"/>
    <w:rsid w:val="00B85ACB"/>
    <w:rsid w:val="00B8711B"/>
    <w:rsid w:val="00B912FD"/>
    <w:rsid w:val="00B9250D"/>
    <w:rsid w:val="00B97339"/>
    <w:rsid w:val="00BA086F"/>
    <w:rsid w:val="00BA6505"/>
    <w:rsid w:val="00BA7099"/>
    <w:rsid w:val="00BB0060"/>
    <w:rsid w:val="00BB19AC"/>
    <w:rsid w:val="00BB4E6A"/>
    <w:rsid w:val="00BB69CE"/>
    <w:rsid w:val="00BB72A8"/>
    <w:rsid w:val="00BC2528"/>
    <w:rsid w:val="00BC3A56"/>
    <w:rsid w:val="00BC3DEA"/>
    <w:rsid w:val="00BC5780"/>
    <w:rsid w:val="00BD07CF"/>
    <w:rsid w:val="00BD24E2"/>
    <w:rsid w:val="00BD3668"/>
    <w:rsid w:val="00BD40E3"/>
    <w:rsid w:val="00BD4B47"/>
    <w:rsid w:val="00BE07CF"/>
    <w:rsid w:val="00BE1153"/>
    <w:rsid w:val="00BE5147"/>
    <w:rsid w:val="00BE5C5D"/>
    <w:rsid w:val="00BE6BBA"/>
    <w:rsid w:val="00BF1628"/>
    <w:rsid w:val="00BF183D"/>
    <w:rsid w:val="00BF31BD"/>
    <w:rsid w:val="00C01304"/>
    <w:rsid w:val="00C043D0"/>
    <w:rsid w:val="00C117A9"/>
    <w:rsid w:val="00C1298B"/>
    <w:rsid w:val="00C12E49"/>
    <w:rsid w:val="00C2077E"/>
    <w:rsid w:val="00C20B29"/>
    <w:rsid w:val="00C2299C"/>
    <w:rsid w:val="00C23D5E"/>
    <w:rsid w:val="00C25E34"/>
    <w:rsid w:val="00C2707F"/>
    <w:rsid w:val="00C34487"/>
    <w:rsid w:val="00C4384C"/>
    <w:rsid w:val="00C44BF3"/>
    <w:rsid w:val="00C45B72"/>
    <w:rsid w:val="00C501FD"/>
    <w:rsid w:val="00C51218"/>
    <w:rsid w:val="00C558D2"/>
    <w:rsid w:val="00C61D7E"/>
    <w:rsid w:val="00C63413"/>
    <w:rsid w:val="00C637C6"/>
    <w:rsid w:val="00C74911"/>
    <w:rsid w:val="00C8128C"/>
    <w:rsid w:val="00C83DE1"/>
    <w:rsid w:val="00C9156C"/>
    <w:rsid w:val="00C94B2F"/>
    <w:rsid w:val="00C9517C"/>
    <w:rsid w:val="00CA0963"/>
    <w:rsid w:val="00CA145B"/>
    <w:rsid w:val="00CA2B0F"/>
    <w:rsid w:val="00CA4416"/>
    <w:rsid w:val="00CA7BF8"/>
    <w:rsid w:val="00CB0D92"/>
    <w:rsid w:val="00CB0EAF"/>
    <w:rsid w:val="00CB3EAF"/>
    <w:rsid w:val="00CC552E"/>
    <w:rsid w:val="00CD1844"/>
    <w:rsid w:val="00CD4159"/>
    <w:rsid w:val="00CD7FF6"/>
    <w:rsid w:val="00CE08BF"/>
    <w:rsid w:val="00CE7ED3"/>
    <w:rsid w:val="00CF3539"/>
    <w:rsid w:val="00CF4702"/>
    <w:rsid w:val="00CF48A4"/>
    <w:rsid w:val="00D0200E"/>
    <w:rsid w:val="00D032D6"/>
    <w:rsid w:val="00D04885"/>
    <w:rsid w:val="00D04F04"/>
    <w:rsid w:val="00D06BAF"/>
    <w:rsid w:val="00D13CF6"/>
    <w:rsid w:val="00D14500"/>
    <w:rsid w:val="00D14AFD"/>
    <w:rsid w:val="00D14D1E"/>
    <w:rsid w:val="00D17F28"/>
    <w:rsid w:val="00D237C1"/>
    <w:rsid w:val="00D23B27"/>
    <w:rsid w:val="00D314F2"/>
    <w:rsid w:val="00D32070"/>
    <w:rsid w:val="00D34783"/>
    <w:rsid w:val="00D3643F"/>
    <w:rsid w:val="00D36587"/>
    <w:rsid w:val="00D43E55"/>
    <w:rsid w:val="00D45175"/>
    <w:rsid w:val="00D51072"/>
    <w:rsid w:val="00D5401D"/>
    <w:rsid w:val="00D54E75"/>
    <w:rsid w:val="00D62177"/>
    <w:rsid w:val="00D774F1"/>
    <w:rsid w:val="00D8151D"/>
    <w:rsid w:val="00D81753"/>
    <w:rsid w:val="00D838D6"/>
    <w:rsid w:val="00D84497"/>
    <w:rsid w:val="00D849EF"/>
    <w:rsid w:val="00D87787"/>
    <w:rsid w:val="00D967B2"/>
    <w:rsid w:val="00D97ADA"/>
    <w:rsid w:val="00D97F55"/>
    <w:rsid w:val="00DA5367"/>
    <w:rsid w:val="00DA7726"/>
    <w:rsid w:val="00DB1CA4"/>
    <w:rsid w:val="00DB2D4C"/>
    <w:rsid w:val="00DB52CD"/>
    <w:rsid w:val="00DC2E11"/>
    <w:rsid w:val="00DC3D92"/>
    <w:rsid w:val="00DC6116"/>
    <w:rsid w:val="00DC6895"/>
    <w:rsid w:val="00DD1C1F"/>
    <w:rsid w:val="00DD4146"/>
    <w:rsid w:val="00DD7B10"/>
    <w:rsid w:val="00DE550D"/>
    <w:rsid w:val="00DF0BEB"/>
    <w:rsid w:val="00DF1F6B"/>
    <w:rsid w:val="00DF40BA"/>
    <w:rsid w:val="00E00A9F"/>
    <w:rsid w:val="00E0237D"/>
    <w:rsid w:val="00E03AE3"/>
    <w:rsid w:val="00E05D26"/>
    <w:rsid w:val="00E12D85"/>
    <w:rsid w:val="00E2445B"/>
    <w:rsid w:val="00E24B3F"/>
    <w:rsid w:val="00E304BF"/>
    <w:rsid w:val="00E33577"/>
    <w:rsid w:val="00E34CC6"/>
    <w:rsid w:val="00E35C86"/>
    <w:rsid w:val="00E36743"/>
    <w:rsid w:val="00E4354C"/>
    <w:rsid w:val="00E4654F"/>
    <w:rsid w:val="00E47BF3"/>
    <w:rsid w:val="00E50F43"/>
    <w:rsid w:val="00E510FE"/>
    <w:rsid w:val="00E515D3"/>
    <w:rsid w:val="00E5512C"/>
    <w:rsid w:val="00E56622"/>
    <w:rsid w:val="00E57EAF"/>
    <w:rsid w:val="00E6256C"/>
    <w:rsid w:val="00E66514"/>
    <w:rsid w:val="00E77AF7"/>
    <w:rsid w:val="00E811EE"/>
    <w:rsid w:val="00E84B2A"/>
    <w:rsid w:val="00E860CE"/>
    <w:rsid w:val="00E87432"/>
    <w:rsid w:val="00E87A81"/>
    <w:rsid w:val="00E9125E"/>
    <w:rsid w:val="00E916D4"/>
    <w:rsid w:val="00E922D8"/>
    <w:rsid w:val="00E92F18"/>
    <w:rsid w:val="00EA09E9"/>
    <w:rsid w:val="00EA3925"/>
    <w:rsid w:val="00EA6085"/>
    <w:rsid w:val="00EB4F2E"/>
    <w:rsid w:val="00EB5042"/>
    <w:rsid w:val="00EB5283"/>
    <w:rsid w:val="00EC0327"/>
    <w:rsid w:val="00EC3F63"/>
    <w:rsid w:val="00EC4BBD"/>
    <w:rsid w:val="00ED1631"/>
    <w:rsid w:val="00ED296A"/>
    <w:rsid w:val="00ED29C9"/>
    <w:rsid w:val="00ED4974"/>
    <w:rsid w:val="00EE2925"/>
    <w:rsid w:val="00EE7CC3"/>
    <w:rsid w:val="00EF0921"/>
    <w:rsid w:val="00EF0A3E"/>
    <w:rsid w:val="00EF133A"/>
    <w:rsid w:val="00EF1CB9"/>
    <w:rsid w:val="00EF33F8"/>
    <w:rsid w:val="00F01DD1"/>
    <w:rsid w:val="00F05FFA"/>
    <w:rsid w:val="00F069B1"/>
    <w:rsid w:val="00F07CEE"/>
    <w:rsid w:val="00F17410"/>
    <w:rsid w:val="00F17516"/>
    <w:rsid w:val="00F1765A"/>
    <w:rsid w:val="00F2255F"/>
    <w:rsid w:val="00F22606"/>
    <w:rsid w:val="00F24020"/>
    <w:rsid w:val="00F24FAF"/>
    <w:rsid w:val="00F26CC3"/>
    <w:rsid w:val="00F27D33"/>
    <w:rsid w:val="00F4174D"/>
    <w:rsid w:val="00F41F9B"/>
    <w:rsid w:val="00F428DE"/>
    <w:rsid w:val="00F4338C"/>
    <w:rsid w:val="00F43790"/>
    <w:rsid w:val="00F44C81"/>
    <w:rsid w:val="00F450AE"/>
    <w:rsid w:val="00F47365"/>
    <w:rsid w:val="00F51A8A"/>
    <w:rsid w:val="00F57D08"/>
    <w:rsid w:val="00F603D1"/>
    <w:rsid w:val="00F649A9"/>
    <w:rsid w:val="00F66862"/>
    <w:rsid w:val="00F71CDB"/>
    <w:rsid w:val="00F72500"/>
    <w:rsid w:val="00F84235"/>
    <w:rsid w:val="00F849F0"/>
    <w:rsid w:val="00F87500"/>
    <w:rsid w:val="00F91C40"/>
    <w:rsid w:val="00F93D4A"/>
    <w:rsid w:val="00FA0140"/>
    <w:rsid w:val="00FA17CF"/>
    <w:rsid w:val="00FA28FA"/>
    <w:rsid w:val="00FA3168"/>
    <w:rsid w:val="00FA662B"/>
    <w:rsid w:val="00FB224F"/>
    <w:rsid w:val="00FB485F"/>
    <w:rsid w:val="00FB5C19"/>
    <w:rsid w:val="00FB6A9A"/>
    <w:rsid w:val="00FB7AE8"/>
    <w:rsid w:val="00FC1668"/>
    <w:rsid w:val="00FC356B"/>
    <w:rsid w:val="00FD1677"/>
    <w:rsid w:val="00FD21D8"/>
    <w:rsid w:val="00FD27E6"/>
    <w:rsid w:val="00FD6CFA"/>
    <w:rsid w:val="00FE0307"/>
    <w:rsid w:val="00FE19D8"/>
    <w:rsid w:val="00FE26DE"/>
    <w:rsid w:val="00FE2CAA"/>
    <w:rsid w:val="00FE5DCA"/>
    <w:rsid w:val="00FE7888"/>
    <w:rsid w:val="00FE7A41"/>
    <w:rsid w:val="00FF3F31"/>
    <w:rsid w:val="00FF62A0"/>
    <w:rsid w:val="00FF6B25"/>
    <w:rsid w:val="00FF76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AFDF4"/>
  <w15:chartTrackingRefBased/>
  <w15:docId w15:val="{5186F103-7BD4-460D-98FC-BD9EC6C1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0C2B"/>
    <w:pPr>
      <w:spacing w:after="120"/>
      <w:jc w:val="both"/>
    </w:pPr>
    <w:rPr>
      <w:rFonts w:ascii="Cambria" w:hAnsi="Cambria"/>
      <w:sz w:val="20"/>
    </w:rPr>
  </w:style>
  <w:style w:type="paragraph" w:styleId="Nadpis1">
    <w:name w:val="heading 1"/>
    <w:basedOn w:val="Normlny"/>
    <w:next w:val="Normlny"/>
    <w:link w:val="Nadpis1Char"/>
    <w:autoRedefine/>
    <w:uiPriority w:val="9"/>
    <w:qFormat/>
    <w:rsid w:val="00D3643F"/>
    <w:pPr>
      <w:widowControl w:val="0"/>
      <w:numPr>
        <w:numId w:val="17"/>
      </w:numPr>
      <w:spacing w:after="240"/>
      <w:jc w:val="left"/>
      <w:outlineLvl w:val="0"/>
    </w:pPr>
    <w:rPr>
      <w:rFonts w:eastAsiaTheme="majorEastAsia" w:cstheme="majorBidi"/>
      <w:b/>
      <w:sz w:val="28"/>
      <w:szCs w:val="28"/>
      <w:u w:val="single"/>
      <w:lang w:val="cs-CZ"/>
    </w:rPr>
  </w:style>
  <w:style w:type="paragraph" w:styleId="Nadpis2">
    <w:name w:val="heading 2"/>
    <w:basedOn w:val="Podtitul"/>
    <w:next w:val="Normlny"/>
    <w:link w:val="Nadpis2Char"/>
    <w:autoRedefine/>
    <w:uiPriority w:val="9"/>
    <w:unhideWhenUsed/>
    <w:qFormat/>
    <w:rsid w:val="00BF1628"/>
    <w:pPr>
      <w:widowControl w:val="0"/>
      <w:numPr>
        <w:numId w:val="17"/>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FE0307"/>
    <w:pPr>
      <w:widowControl w:val="0"/>
      <w:numPr>
        <w:ilvl w:val="2"/>
        <w:numId w:val="17"/>
      </w:numPr>
      <w:spacing w:before="240" w:after="240"/>
      <w:outlineLvl w:val="2"/>
    </w:pPr>
    <w:rPr>
      <w:rFonts w:ascii="Cambria" w:eastAsiaTheme="minorHAnsi" w:hAnsi="Cambria"/>
      <w:b/>
      <w:caps/>
      <w:color w:val="008998"/>
      <w:spacing w:val="0"/>
      <w:sz w:val="20"/>
      <w:szCs w:val="20"/>
      <w:lang w:val="cs-CZ"/>
    </w:rPr>
  </w:style>
  <w:style w:type="paragraph" w:styleId="Nadpis4">
    <w:name w:val="heading 4"/>
    <w:basedOn w:val="Podtitul"/>
    <w:next w:val="Normlny"/>
    <w:link w:val="Nadpis4Char"/>
    <w:autoRedefine/>
    <w:uiPriority w:val="9"/>
    <w:unhideWhenUsed/>
    <w:qFormat/>
    <w:rsid w:val="0039020A"/>
    <w:pPr>
      <w:widowControl w:val="0"/>
      <w:numPr>
        <w:ilvl w:val="3"/>
        <w:numId w:val="17"/>
      </w:numPr>
      <w:spacing w:after="120" w:line="240" w:lineRule="auto"/>
      <w:ind w:left="709"/>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116871"/>
    <w:pPr>
      <w:widowControl w:val="0"/>
      <w:numPr>
        <w:ilvl w:val="5"/>
        <w:numId w:val="17"/>
      </w:numPr>
      <w:tabs>
        <w:tab w:val="left" w:pos="1418"/>
      </w:tabs>
      <w:outlineLvl w:val="4"/>
    </w:pPr>
    <w:rPr>
      <w:rFonts w:eastAsiaTheme="majorEastAsia" w:cstheme="majorBidi"/>
      <w:lang w:val="cs-CZ"/>
    </w:rPr>
  </w:style>
  <w:style w:type="paragraph" w:styleId="Nadpis6">
    <w:name w:val="heading 6"/>
    <w:next w:val="Normlny"/>
    <w:link w:val="Nadpis6Char"/>
    <w:autoRedefine/>
    <w:unhideWhenUsed/>
    <w:qFormat/>
    <w:rsid w:val="002A410F"/>
    <w:pPr>
      <w:widowControl w:val="0"/>
      <w:spacing w:after="120"/>
      <w:ind w:left="47"/>
      <w:jc w:val="both"/>
      <w:outlineLvl w:val="5"/>
    </w:pPr>
    <w:rPr>
      <w:rFonts w:ascii="Cambria" w:eastAsiaTheme="majorEastAsia" w:hAnsi="Cambria" w:cstheme="majorBidi"/>
      <w:sz w:val="20"/>
      <w:szCs w:val="32"/>
      <w:lang w:val="cs-CZ"/>
    </w:rPr>
  </w:style>
  <w:style w:type="paragraph" w:styleId="Nadpis7">
    <w:name w:val="heading 7"/>
    <w:basedOn w:val="Normlny"/>
    <w:next w:val="Normlny"/>
    <w:link w:val="Nadpis7Char"/>
    <w:autoRedefine/>
    <w:unhideWhenUsed/>
    <w:qFormat/>
    <w:rsid w:val="005D6819"/>
    <w:pPr>
      <w:widowControl w:val="0"/>
      <w:numPr>
        <w:ilvl w:val="6"/>
        <w:numId w:val="17"/>
      </w:numPr>
      <w:outlineLvl w:val="6"/>
    </w:pPr>
    <w:rPr>
      <w:rFonts w:eastAsiaTheme="majorEastAsia" w:cstheme="majorBidi"/>
      <w:iCs/>
    </w:rPr>
  </w:style>
  <w:style w:type="paragraph" w:styleId="Nadpis8">
    <w:name w:val="heading 8"/>
    <w:basedOn w:val="Normlny"/>
    <w:next w:val="Normlny"/>
    <w:link w:val="Nadpis8Char"/>
    <w:unhideWhenUsed/>
    <w:qFormat/>
    <w:rsid w:val="003F0C2B"/>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3F0C2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3643F"/>
    <w:rPr>
      <w:rFonts w:ascii="Cambria" w:eastAsiaTheme="majorEastAsia" w:hAnsi="Cambria" w:cstheme="majorBidi"/>
      <w:b/>
      <w:sz w:val="28"/>
      <w:szCs w:val="28"/>
      <w:u w:val="single"/>
      <w:lang w:val="cs-CZ"/>
    </w:rPr>
  </w:style>
  <w:style w:type="character" w:customStyle="1" w:styleId="Nadpis2Char">
    <w:name w:val="Nadpis 2 Char"/>
    <w:basedOn w:val="Predvolenpsmoodseku"/>
    <w:link w:val="Nadpis2"/>
    <w:uiPriority w:val="9"/>
    <w:rsid w:val="00BF1628"/>
    <w:rPr>
      <w:rFonts w:ascii="Cambria" w:hAnsi="Cambria"/>
      <w:b/>
      <w:sz w:val="24"/>
    </w:rPr>
  </w:style>
  <w:style w:type="character" w:customStyle="1" w:styleId="Nadpis3Char">
    <w:name w:val="Nadpis 3 Char"/>
    <w:basedOn w:val="Predvolenpsmoodseku"/>
    <w:link w:val="Nadpis3"/>
    <w:uiPriority w:val="9"/>
    <w:rsid w:val="00FE0307"/>
    <w:rPr>
      <w:rFonts w:ascii="Cambria" w:hAnsi="Cambria"/>
      <w:b/>
      <w:caps/>
      <w:color w:val="008998"/>
      <w:sz w:val="20"/>
      <w:szCs w:val="20"/>
      <w:lang w:val="cs-CZ"/>
    </w:rPr>
  </w:style>
  <w:style w:type="character" w:customStyle="1" w:styleId="Nadpis4Char">
    <w:name w:val="Nadpis 4 Char"/>
    <w:basedOn w:val="Predvolenpsmoodseku"/>
    <w:link w:val="Nadpis4"/>
    <w:uiPriority w:val="9"/>
    <w:rsid w:val="0039020A"/>
    <w:rPr>
      <w:rFonts w:ascii="Cambria" w:hAnsi="Cambria" w:cs="Arial"/>
      <w:sz w:val="20"/>
      <w:szCs w:val="20"/>
    </w:rPr>
  </w:style>
  <w:style w:type="character" w:customStyle="1" w:styleId="Nadpis5Char">
    <w:name w:val="Nadpis 5 Char"/>
    <w:basedOn w:val="Predvolenpsmoodseku"/>
    <w:link w:val="Nadpis5"/>
    <w:uiPriority w:val="9"/>
    <w:rsid w:val="00116871"/>
    <w:rPr>
      <w:rFonts w:ascii="Cambria" w:eastAsiaTheme="majorEastAsia" w:hAnsi="Cambria" w:cstheme="majorBidi"/>
      <w:sz w:val="20"/>
      <w:lang w:val="cs-CZ"/>
    </w:rPr>
  </w:style>
  <w:style w:type="character" w:customStyle="1" w:styleId="Nadpis6Char">
    <w:name w:val="Nadpis 6 Char"/>
    <w:basedOn w:val="Predvolenpsmoodseku"/>
    <w:link w:val="Nadpis6"/>
    <w:rsid w:val="002A410F"/>
    <w:rPr>
      <w:rFonts w:ascii="Cambria" w:eastAsiaTheme="majorEastAsia" w:hAnsi="Cambria" w:cstheme="majorBidi"/>
      <w:sz w:val="20"/>
      <w:szCs w:val="32"/>
      <w:lang w:val="cs-CZ"/>
    </w:rPr>
  </w:style>
  <w:style w:type="character" w:customStyle="1" w:styleId="Nadpis7Char">
    <w:name w:val="Nadpis 7 Char"/>
    <w:basedOn w:val="Predvolenpsmoodseku"/>
    <w:link w:val="Nadpis7"/>
    <w:rsid w:val="005D6819"/>
    <w:rPr>
      <w:rFonts w:ascii="Cambria" w:eastAsiaTheme="majorEastAsia" w:hAnsi="Cambria" w:cstheme="majorBidi"/>
      <w:iCs/>
      <w:sz w:val="20"/>
    </w:rPr>
  </w:style>
  <w:style w:type="character" w:customStyle="1" w:styleId="Nadpis8Char">
    <w:name w:val="Nadpis 8 Char"/>
    <w:basedOn w:val="Predvolenpsmoodseku"/>
    <w:link w:val="Nadpis8"/>
    <w:rsid w:val="003F0C2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rsid w:val="003F0C2B"/>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3F0C2B"/>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3F0C2B"/>
    <w:rPr>
      <w:rFonts w:ascii="bill corporate narrow medium" w:hAnsi="bill corporate narrow medium"/>
      <w:sz w:val="20"/>
    </w:rPr>
  </w:style>
  <w:style w:type="character" w:styleId="Hypertextovprepojenie">
    <w:name w:val="Hyperlink"/>
    <w:basedOn w:val="Predvolenpsmoodseku"/>
    <w:uiPriority w:val="99"/>
    <w:unhideWhenUsed/>
    <w:rsid w:val="003F0C2B"/>
    <w:rPr>
      <w:color w:val="000000" w:themeColor="text1"/>
      <w:u w:val="none"/>
    </w:rPr>
  </w:style>
  <w:style w:type="paragraph" w:customStyle="1" w:styleId="ADBEENumberedlist">
    <w:name w:val="ADBEE Numbered list"/>
    <w:basedOn w:val="Normlny"/>
    <w:rsid w:val="003F0C2B"/>
    <w:pPr>
      <w:numPr>
        <w:numId w:val="1"/>
      </w:numPr>
      <w:spacing w:line="288" w:lineRule="auto"/>
      <w:ind w:right="380"/>
    </w:pPr>
    <w:rPr>
      <w:sz w:val="18"/>
      <w:szCs w:val="18"/>
    </w:rPr>
  </w:style>
  <w:style w:type="numbering" w:customStyle="1" w:styleId="Style2">
    <w:name w:val="Style2"/>
    <w:rsid w:val="003F0C2B"/>
    <w:pPr>
      <w:numPr>
        <w:numId w:val="2"/>
      </w:numPr>
    </w:pPr>
  </w:style>
  <w:style w:type="numbering" w:customStyle="1" w:styleId="Tatratender">
    <w:name w:val="Tatra tender"/>
    <w:rsid w:val="003F0C2B"/>
    <w:pPr>
      <w:numPr>
        <w:numId w:val="3"/>
      </w:numPr>
    </w:pPr>
  </w:style>
  <w:style w:type="paragraph" w:styleId="Pta">
    <w:name w:val="footer"/>
    <w:basedOn w:val="Normlny"/>
    <w:link w:val="PtaChar"/>
    <w:uiPriority w:val="99"/>
    <w:unhideWhenUsed/>
    <w:rsid w:val="003F0C2B"/>
    <w:pPr>
      <w:tabs>
        <w:tab w:val="center" w:pos="4536"/>
        <w:tab w:val="right" w:pos="9072"/>
      </w:tabs>
    </w:pPr>
  </w:style>
  <w:style w:type="character" w:customStyle="1" w:styleId="PtaChar">
    <w:name w:val="Päta Char"/>
    <w:basedOn w:val="Predvolenpsmoodseku"/>
    <w:link w:val="Pta"/>
    <w:uiPriority w:val="99"/>
    <w:rsid w:val="003F0C2B"/>
    <w:rPr>
      <w:rFonts w:ascii="Cambria" w:hAnsi="Cambria"/>
      <w:sz w:val="20"/>
    </w:rPr>
  </w:style>
  <w:style w:type="table" w:styleId="Mriekatabuky">
    <w:name w:val="Table Grid"/>
    <w:basedOn w:val="Normlnatabuka"/>
    <w:uiPriority w:val="39"/>
    <w:rsid w:val="003F0C2B"/>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3F0C2B"/>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3F0C2B"/>
    <w:pPr>
      <w:tabs>
        <w:tab w:val="right" w:leader="dot" w:pos="8913"/>
      </w:tabs>
      <w:spacing w:before="60" w:after="60"/>
      <w:ind w:left="709" w:hanging="709"/>
    </w:pPr>
    <w:rPr>
      <w:rFonts w:ascii="Cambria" w:hAnsi="Cambria" w:cs="Times New Roman"/>
      <w:b/>
      <w:bCs/>
      <w:caps/>
      <w:noProof/>
      <w:sz w:val="20"/>
      <w:szCs w:val="20"/>
    </w:rPr>
  </w:style>
  <w:style w:type="paragraph" w:styleId="Obsah3">
    <w:name w:val="toc 3"/>
    <w:basedOn w:val="Normlny"/>
    <w:next w:val="Normlny"/>
    <w:autoRedefine/>
    <w:uiPriority w:val="39"/>
    <w:unhideWhenUsed/>
    <w:rsid w:val="00FB5C19"/>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3F0C2B"/>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3F0C2B"/>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3F0C2B"/>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3F0C2B"/>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3F0C2B"/>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3F0C2B"/>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3F0C2B"/>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slostrany">
    <w:name w:val="page number"/>
    <w:basedOn w:val="Predvolenpsmoodseku"/>
    <w:uiPriority w:val="99"/>
    <w:semiHidden/>
    <w:unhideWhenUsed/>
    <w:rsid w:val="003F0C2B"/>
  </w:style>
  <w:style w:type="paragraph" w:styleId="Textbubliny">
    <w:name w:val="Balloon Text"/>
    <w:basedOn w:val="Normlny"/>
    <w:link w:val="TextbublinyChar"/>
    <w:uiPriority w:val="99"/>
    <w:unhideWhenUsed/>
    <w:rsid w:val="003F0C2B"/>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3F0C2B"/>
    <w:rPr>
      <w:rFonts w:ascii="Times New Roman" w:hAnsi="Times New Roman" w:cs="Times New Roman"/>
      <w:sz w:val="18"/>
      <w:szCs w:val="18"/>
    </w:rPr>
  </w:style>
  <w:style w:type="paragraph" w:customStyle="1" w:styleId="NadpisoznaenedouasA">
    <w:name w:val="Nadpis (označené šedou) Časť A"/>
    <w:basedOn w:val="Normlny"/>
    <w:link w:val="NadpisoznaenedouasAChar"/>
    <w:autoRedefine/>
    <w:locked/>
    <w:rsid w:val="003F0C2B"/>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3F0C2B"/>
    <w:pPr>
      <w:numPr>
        <w:numId w:val="5"/>
      </w:numPr>
    </w:pPr>
  </w:style>
  <w:style w:type="paragraph" w:styleId="Textkomentra">
    <w:name w:val="annotation text"/>
    <w:basedOn w:val="Normlny"/>
    <w:link w:val="TextkomentraChar"/>
    <w:uiPriority w:val="99"/>
    <w:unhideWhenUsed/>
    <w:rsid w:val="003F0C2B"/>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uiPriority w:val="99"/>
    <w:rsid w:val="003F0C2B"/>
    <w:rPr>
      <w:rFonts w:ascii="Arial" w:eastAsia="Times New Roman" w:hAnsi="Arial" w:cs="Times New Roman"/>
      <w:sz w:val="20"/>
      <w:szCs w:val="20"/>
      <w:lang w:val="cs-CZ" w:eastAsia="sk-SK"/>
    </w:rPr>
  </w:style>
  <w:style w:type="character" w:styleId="Odkaznakomentr">
    <w:name w:val="annotation reference"/>
    <w:unhideWhenUsed/>
    <w:rsid w:val="003F0C2B"/>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3F0C2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3F0C2B"/>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3F0C2B"/>
    <w:rPr>
      <w:rFonts w:ascii="Arial" w:eastAsia="Times New Roman" w:hAnsi="Arial" w:cs="Arial"/>
      <w:b/>
      <w:color w:val="2E74B5" w:themeColor="accent5" w:themeShade="BF"/>
      <w:lang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3F0C2B"/>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3F0C2B"/>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3F0C2B"/>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locked/>
    <w:rsid w:val="003F0C2B"/>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lny"/>
    <w:link w:val="nadpisedouasCChar"/>
    <w:autoRedefine/>
    <w:locked/>
    <w:rsid w:val="003F0C2B"/>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3F0C2B"/>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lny"/>
    <w:link w:val="NADPISasChar"/>
    <w:rsid w:val="003F0C2B"/>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3F0C2B"/>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locked/>
    <w:rsid w:val="003F0C2B"/>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3F0C2B"/>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lny"/>
    <w:link w:val="nadpisedouasEChar"/>
    <w:autoRedefine/>
    <w:locked/>
    <w:rsid w:val="003F0C2B"/>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3F0C2B"/>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lny"/>
    <w:link w:val="nadpisedouasGChar"/>
    <w:autoRedefine/>
    <w:locked/>
    <w:rsid w:val="003F0C2B"/>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3F0C2B"/>
    <w:rPr>
      <w:rFonts w:ascii="Arial" w:eastAsia="Times New Roman" w:hAnsi="Arial" w:cs="Arial"/>
      <w:b/>
      <w:bCs/>
      <w:iCs w:val="0"/>
      <w:smallCaps/>
      <w:color w:val="2E74B5" w:themeColor="accent5" w:themeShade="BF"/>
      <w:sz w:val="20"/>
      <w:lang w:eastAsia="sk-SK"/>
    </w:rPr>
  </w:style>
  <w:style w:type="paragraph" w:styleId="Textpoznmkypodiarou">
    <w:name w:val="footnote text"/>
    <w:basedOn w:val="Normlny"/>
    <w:link w:val="TextpoznmkypodiarouChar"/>
    <w:uiPriority w:val="99"/>
    <w:semiHidden/>
    <w:unhideWhenUsed/>
    <w:rsid w:val="003F0C2B"/>
    <w:rPr>
      <w:szCs w:val="20"/>
    </w:rPr>
  </w:style>
  <w:style w:type="character" w:customStyle="1" w:styleId="TextpoznmkypodiarouChar">
    <w:name w:val="Text poznámky pod čiarou Char"/>
    <w:basedOn w:val="Predvolenpsmoodseku"/>
    <w:link w:val="Textpoznmkypodiarou"/>
    <w:uiPriority w:val="99"/>
    <w:semiHidden/>
    <w:rsid w:val="003F0C2B"/>
    <w:rPr>
      <w:rFonts w:ascii="Cambria" w:hAnsi="Cambria"/>
      <w:sz w:val="20"/>
      <w:szCs w:val="20"/>
    </w:rPr>
  </w:style>
  <w:style w:type="character" w:styleId="Odkaznapoznmkupodiarou">
    <w:name w:val="footnote reference"/>
    <w:basedOn w:val="Predvolenpsmoodseku"/>
    <w:uiPriority w:val="99"/>
    <w:semiHidden/>
    <w:unhideWhenUsed/>
    <w:rsid w:val="003F0C2B"/>
    <w:rPr>
      <w:vertAlign w:val="superscript"/>
    </w:rPr>
  </w:style>
  <w:style w:type="paragraph" w:styleId="Textvysvetlivky">
    <w:name w:val="endnote text"/>
    <w:basedOn w:val="Normlny"/>
    <w:link w:val="TextvysvetlivkyChar"/>
    <w:uiPriority w:val="99"/>
    <w:semiHidden/>
    <w:unhideWhenUsed/>
    <w:rsid w:val="003F0C2B"/>
    <w:rPr>
      <w:szCs w:val="20"/>
    </w:rPr>
  </w:style>
  <w:style w:type="character" w:customStyle="1" w:styleId="TextvysvetlivkyChar">
    <w:name w:val="Text vysvetlivky Char"/>
    <w:basedOn w:val="Predvolenpsmoodseku"/>
    <w:link w:val="Textvysvetlivky"/>
    <w:uiPriority w:val="99"/>
    <w:semiHidden/>
    <w:rsid w:val="003F0C2B"/>
    <w:rPr>
      <w:rFonts w:ascii="Cambria" w:hAnsi="Cambria"/>
      <w:sz w:val="20"/>
      <w:szCs w:val="20"/>
    </w:rPr>
  </w:style>
  <w:style w:type="character" w:styleId="Odkaznavysvetlivku">
    <w:name w:val="endnote reference"/>
    <w:basedOn w:val="Predvolenpsmoodseku"/>
    <w:uiPriority w:val="99"/>
    <w:semiHidden/>
    <w:unhideWhenUsed/>
    <w:rsid w:val="003F0C2B"/>
    <w:rPr>
      <w:vertAlign w:val="superscript"/>
    </w:rPr>
  </w:style>
  <w:style w:type="paragraph" w:styleId="Predmetkomentra">
    <w:name w:val="annotation subject"/>
    <w:basedOn w:val="Textkomentra"/>
    <w:next w:val="Textkomentra"/>
    <w:link w:val="PredmetkomentraChar"/>
    <w:uiPriority w:val="99"/>
    <w:semiHidden/>
    <w:unhideWhenUsed/>
    <w:rsid w:val="003F0C2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3F0C2B"/>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3F0C2B"/>
  </w:style>
  <w:style w:type="character" w:customStyle="1" w:styleId="ZkladntextChar">
    <w:name w:val="Základný text Char"/>
    <w:basedOn w:val="Predvolenpsmoodseku"/>
    <w:link w:val="Zkladntext"/>
    <w:uiPriority w:val="99"/>
    <w:rsid w:val="003F0C2B"/>
    <w:rPr>
      <w:rFonts w:ascii="Cambria" w:hAnsi="Cambria"/>
      <w:sz w:val="20"/>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3F0C2B"/>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3F0C2B"/>
    <w:rPr>
      <w:rFonts w:cs="Times New Roman"/>
      <w:b/>
      <w:bCs/>
    </w:rPr>
  </w:style>
  <w:style w:type="character" w:customStyle="1" w:styleId="Zkladntext0">
    <w:name w:val="Základný text_"/>
    <w:link w:val="Zkladntext2"/>
    <w:locked/>
    <w:rsid w:val="003F0C2B"/>
    <w:rPr>
      <w:rFonts w:ascii="Times New Roman" w:hAnsi="Times New Roman"/>
      <w:sz w:val="21"/>
      <w:shd w:val="clear" w:color="auto" w:fill="FFFFFF"/>
    </w:rPr>
  </w:style>
  <w:style w:type="paragraph" w:customStyle="1" w:styleId="Zkladntext2">
    <w:name w:val="Základný text2"/>
    <w:basedOn w:val="Normlny"/>
    <w:link w:val="Zkladntext0"/>
    <w:rsid w:val="003F0C2B"/>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Predvolenpsmoodseku"/>
    <w:rsid w:val="003F0C2B"/>
  </w:style>
  <w:style w:type="paragraph" w:customStyle="1" w:styleId="05Bullets">
    <w:name w:val="05_Bullets"/>
    <w:basedOn w:val="Normlny"/>
    <w:link w:val="05BulletsChar"/>
    <w:qFormat/>
    <w:rsid w:val="003F0C2B"/>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3F0C2B"/>
    <w:rPr>
      <w:rFonts w:ascii="Arial" w:eastAsia="Times New Roman" w:hAnsi="Arial" w:cs="Arial"/>
      <w:lang w:eastAsia="hu-HU"/>
    </w:rPr>
  </w:style>
  <w:style w:type="numbering" w:customStyle="1" w:styleId="Styl1">
    <w:name w:val="Styl1"/>
    <w:rsid w:val="003F0C2B"/>
    <w:pPr>
      <w:numPr>
        <w:numId w:val="13"/>
      </w:numPr>
    </w:pPr>
  </w:style>
  <w:style w:type="character" w:styleId="Zstupntext">
    <w:name w:val="Placeholder Text"/>
    <w:basedOn w:val="Predvolenpsmoodseku"/>
    <w:uiPriority w:val="99"/>
    <w:semiHidden/>
    <w:rsid w:val="003F0C2B"/>
    <w:rPr>
      <w:color w:val="808080"/>
    </w:rPr>
  </w:style>
  <w:style w:type="paragraph" w:styleId="Revzia">
    <w:name w:val="Revision"/>
    <w:hidden/>
    <w:uiPriority w:val="99"/>
    <w:semiHidden/>
    <w:rsid w:val="003F0C2B"/>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3F0C2B"/>
    <w:rPr>
      <w:color w:val="954F72" w:themeColor="followedHyperlink"/>
      <w:u w:val="single"/>
    </w:rPr>
  </w:style>
  <w:style w:type="paragraph" w:customStyle="1" w:styleId="msonormal0">
    <w:name w:val="msonormal"/>
    <w:basedOn w:val="Normlny"/>
    <w:rsid w:val="003F0C2B"/>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3F0C2B"/>
    <w:rPr>
      <w:rFonts w:cs="Times New Roman"/>
      <w:sz w:val="22"/>
      <w:szCs w:val="22"/>
    </w:rPr>
  </w:style>
  <w:style w:type="character" w:customStyle="1" w:styleId="HeaderChar19">
    <w:name w:val="Header Char19"/>
    <w:aliases w:val="Header - Table Char19"/>
    <w:basedOn w:val="Predvolenpsmoodseku"/>
    <w:uiPriority w:val="99"/>
    <w:semiHidden/>
    <w:rsid w:val="003F0C2B"/>
    <w:rPr>
      <w:rFonts w:cs="Times New Roman"/>
      <w:sz w:val="22"/>
      <w:szCs w:val="22"/>
    </w:rPr>
  </w:style>
  <w:style w:type="character" w:customStyle="1" w:styleId="HeaderChar18">
    <w:name w:val="Header Char18"/>
    <w:aliases w:val="Header - Table Char18"/>
    <w:basedOn w:val="Predvolenpsmoodseku"/>
    <w:uiPriority w:val="99"/>
    <w:semiHidden/>
    <w:rsid w:val="003F0C2B"/>
    <w:rPr>
      <w:rFonts w:cs="Times New Roman"/>
      <w:sz w:val="22"/>
      <w:szCs w:val="22"/>
    </w:rPr>
  </w:style>
  <w:style w:type="character" w:customStyle="1" w:styleId="HeaderChar17">
    <w:name w:val="Header Char17"/>
    <w:aliases w:val="Header - Table Char17"/>
    <w:basedOn w:val="Predvolenpsmoodseku"/>
    <w:uiPriority w:val="99"/>
    <w:semiHidden/>
    <w:rsid w:val="003F0C2B"/>
    <w:rPr>
      <w:rFonts w:cs="Times New Roman"/>
      <w:sz w:val="22"/>
      <w:szCs w:val="22"/>
    </w:rPr>
  </w:style>
  <w:style w:type="character" w:customStyle="1" w:styleId="HeaderChar16">
    <w:name w:val="Header Char16"/>
    <w:aliases w:val="Header - Table Char16"/>
    <w:basedOn w:val="Predvolenpsmoodseku"/>
    <w:uiPriority w:val="99"/>
    <w:semiHidden/>
    <w:rsid w:val="003F0C2B"/>
    <w:rPr>
      <w:rFonts w:cs="Times New Roman"/>
      <w:sz w:val="22"/>
      <w:szCs w:val="22"/>
    </w:rPr>
  </w:style>
  <w:style w:type="character" w:customStyle="1" w:styleId="HeaderChar15">
    <w:name w:val="Header Char15"/>
    <w:aliases w:val="Header - Table Char15"/>
    <w:basedOn w:val="Predvolenpsmoodseku"/>
    <w:uiPriority w:val="99"/>
    <w:semiHidden/>
    <w:rsid w:val="003F0C2B"/>
    <w:rPr>
      <w:rFonts w:cs="Times New Roman"/>
    </w:rPr>
  </w:style>
  <w:style w:type="character" w:customStyle="1" w:styleId="HeaderChar14">
    <w:name w:val="Header Char14"/>
    <w:aliases w:val="Header - Table Char14"/>
    <w:uiPriority w:val="99"/>
    <w:semiHidden/>
    <w:rsid w:val="003F0C2B"/>
  </w:style>
  <w:style w:type="character" w:customStyle="1" w:styleId="HeaderChar13">
    <w:name w:val="Header Char13"/>
    <w:aliases w:val="Header - Table Char13"/>
    <w:uiPriority w:val="99"/>
    <w:semiHidden/>
    <w:rsid w:val="003F0C2B"/>
  </w:style>
  <w:style w:type="character" w:customStyle="1" w:styleId="HeaderChar12">
    <w:name w:val="Header Char12"/>
    <w:aliases w:val="Header - Table Char12"/>
    <w:uiPriority w:val="99"/>
    <w:semiHidden/>
    <w:rsid w:val="003F0C2B"/>
  </w:style>
  <w:style w:type="character" w:customStyle="1" w:styleId="HeaderChar11">
    <w:name w:val="Header Char11"/>
    <w:aliases w:val="Header - Table Char11"/>
    <w:uiPriority w:val="99"/>
    <w:semiHidden/>
    <w:rsid w:val="003F0C2B"/>
  </w:style>
  <w:style w:type="numbering" w:customStyle="1" w:styleId="TOMAS">
    <w:name w:val="TOMAS"/>
    <w:rsid w:val="003F0C2B"/>
    <w:pPr>
      <w:numPr>
        <w:numId w:val="19"/>
      </w:numPr>
    </w:pPr>
  </w:style>
  <w:style w:type="character" w:customStyle="1" w:styleId="code">
    <w:name w:val="code"/>
    <w:basedOn w:val="Predvolenpsmoodseku"/>
    <w:rsid w:val="003F0C2B"/>
  </w:style>
  <w:style w:type="character" w:customStyle="1" w:styleId="Nzov1">
    <w:name w:val="Názov1"/>
    <w:basedOn w:val="Predvolenpsmoodseku"/>
    <w:rsid w:val="003F0C2B"/>
  </w:style>
  <w:style w:type="character" w:customStyle="1" w:styleId="UnresolvedMention1">
    <w:name w:val="Unresolved Mention1"/>
    <w:basedOn w:val="Predvolenpsmoodseku"/>
    <w:uiPriority w:val="99"/>
    <w:semiHidden/>
    <w:unhideWhenUsed/>
    <w:rsid w:val="003F0C2B"/>
    <w:rPr>
      <w:color w:val="808080"/>
      <w:shd w:val="clear" w:color="auto" w:fill="E6E6E6"/>
    </w:rPr>
  </w:style>
  <w:style w:type="character" w:customStyle="1" w:styleId="UnresolvedMention2">
    <w:name w:val="Unresolved Mention2"/>
    <w:basedOn w:val="Predvolenpsmoodseku"/>
    <w:uiPriority w:val="99"/>
    <w:semiHidden/>
    <w:unhideWhenUsed/>
    <w:rsid w:val="003F0C2B"/>
    <w:rPr>
      <w:color w:val="808080"/>
      <w:shd w:val="clear" w:color="auto" w:fill="E6E6E6"/>
    </w:rPr>
  </w:style>
  <w:style w:type="paragraph" w:customStyle="1" w:styleId="Default">
    <w:name w:val="Default"/>
    <w:rsid w:val="003F0C2B"/>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3F0C2B"/>
    <w:pPr>
      <w:spacing w:line="480" w:lineRule="auto"/>
    </w:pPr>
  </w:style>
  <w:style w:type="character" w:customStyle="1" w:styleId="Zkladntext2Char">
    <w:name w:val="Základný text 2 Char"/>
    <w:basedOn w:val="Predvolenpsmoodseku"/>
    <w:link w:val="Zkladntext20"/>
    <w:uiPriority w:val="99"/>
    <w:semiHidden/>
    <w:rsid w:val="003F0C2B"/>
    <w:rPr>
      <w:rFonts w:ascii="Cambria" w:hAnsi="Cambria"/>
      <w:sz w:val="20"/>
    </w:rPr>
  </w:style>
  <w:style w:type="character" w:customStyle="1" w:styleId="Nevyeenzmnka1">
    <w:name w:val="Nevyřešená zmínka1"/>
    <w:basedOn w:val="Predvolenpsmoodseku"/>
    <w:uiPriority w:val="99"/>
    <w:semiHidden/>
    <w:unhideWhenUsed/>
    <w:rsid w:val="003F0C2B"/>
    <w:rPr>
      <w:color w:val="605E5C"/>
      <w:shd w:val="clear" w:color="auto" w:fill="E1DFDD"/>
    </w:rPr>
  </w:style>
  <w:style w:type="paragraph" w:customStyle="1" w:styleId="SAP1">
    <w:name w:val="SAŽP 1"/>
    <w:basedOn w:val="Nadpis2"/>
    <w:qFormat/>
    <w:rsid w:val="003F0C2B"/>
    <w:pPr>
      <w:numPr>
        <w:numId w:val="14"/>
      </w:numPr>
      <w:ind w:left="432" w:hanging="432"/>
    </w:pPr>
    <w:rPr>
      <w:b w:val="0"/>
      <w:color w:val="008998"/>
      <w:sz w:val="20"/>
      <w:szCs w:val="20"/>
      <w:lang w:eastAsia="sk-SK"/>
    </w:rPr>
  </w:style>
  <w:style w:type="paragraph" w:styleId="Podtitul">
    <w:name w:val="Subtitle"/>
    <w:basedOn w:val="Normlny"/>
    <w:next w:val="Normlny"/>
    <w:link w:val="PodtitulChar"/>
    <w:uiPriority w:val="11"/>
    <w:qFormat/>
    <w:rsid w:val="003F0C2B"/>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3F0C2B"/>
    <w:rPr>
      <w:rFonts w:eastAsiaTheme="minorEastAsia"/>
      <w:color w:val="5A5A5A" w:themeColor="text1" w:themeTint="A5"/>
      <w:spacing w:val="15"/>
    </w:rPr>
  </w:style>
  <w:style w:type="paragraph" w:styleId="PredformtovanHTML">
    <w:name w:val="HTML Preformatted"/>
    <w:basedOn w:val="Normlny"/>
    <w:link w:val="PredformtovanHTMLChar"/>
    <w:uiPriority w:val="99"/>
    <w:semiHidden/>
    <w:unhideWhenUsed/>
    <w:rsid w:val="00D03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eastAsia="sk-SK"/>
    </w:rPr>
  </w:style>
  <w:style w:type="character" w:customStyle="1" w:styleId="PredformtovanHTMLChar">
    <w:name w:val="Predformátované HTML Char"/>
    <w:basedOn w:val="Predvolenpsmoodseku"/>
    <w:link w:val="PredformtovanHTML"/>
    <w:uiPriority w:val="99"/>
    <w:semiHidden/>
    <w:rsid w:val="00D032D6"/>
    <w:rPr>
      <w:rFonts w:ascii="Courier New" w:eastAsia="Times New Roman" w:hAnsi="Courier New" w:cs="Courier New"/>
      <w:sz w:val="20"/>
      <w:szCs w:val="20"/>
      <w:lang w:eastAsia="sk-SK"/>
    </w:rPr>
  </w:style>
  <w:style w:type="paragraph" w:styleId="Normlnywebov">
    <w:name w:val="Normal (Web)"/>
    <w:basedOn w:val="Normlny"/>
    <w:uiPriority w:val="99"/>
    <w:semiHidden/>
    <w:unhideWhenUsed/>
    <w:rsid w:val="00265403"/>
    <w:pPr>
      <w:spacing w:before="100" w:beforeAutospacing="1" w:after="100" w:afterAutospacing="1" w:line="240" w:lineRule="auto"/>
      <w:jc w:val="left"/>
    </w:pPr>
    <w:rPr>
      <w:rFonts w:ascii="Times New Roman" w:eastAsia="Times New Roman" w:hAnsi="Times New Roman" w:cs="Times New Roman"/>
      <w:sz w:val="24"/>
      <w:szCs w:val="24"/>
      <w:lang w:eastAsia="sk-SK"/>
    </w:rPr>
  </w:style>
  <w:style w:type="character" w:styleId="PremennHTML">
    <w:name w:val="HTML Variable"/>
    <w:basedOn w:val="Predvolenpsmoodseku"/>
    <w:uiPriority w:val="99"/>
    <w:semiHidden/>
    <w:unhideWhenUsed/>
    <w:rsid w:val="00265403"/>
    <w:rPr>
      <w:i/>
      <w:iCs/>
    </w:rPr>
  </w:style>
  <w:style w:type="character" w:customStyle="1" w:styleId="nowrap">
    <w:name w:val="nowrap"/>
    <w:basedOn w:val="Predvolenpsmoodseku"/>
    <w:rsid w:val="00B65880"/>
  </w:style>
  <w:style w:type="character" w:styleId="Nevyrieenzmienka">
    <w:name w:val="Unresolved Mention"/>
    <w:basedOn w:val="Predvolenpsmoodseku"/>
    <w:uiPriority w:val="99"/>
    <w:semiHidden/>
    <w:unhideWhenUsed/>
    <w:rsid w:val="00A019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3642">
      <w:bodyDiv w:val="1"/>
      <w:marLeft w:val="0"/>
      <w:marRight w:val="0"/>
      <w:marTop w:val="0"/>
      <w:marBottom w:val="0"/>
      <w:divBdr>
        <w:top w:val="none" w:sz="0" w:space="0" w:color="auto"/>
        <w:left w:val="none" w:sz="0" w:space="0" w:color="auto"/>
        <w:bottom w:val="none" w:sz="0" w:space="0" w:color="auto"/>
        <w:right w:val="none" w:sz="0" w:space="0" w:color="auto"/>
      </w:divBdr>
    </w:div>
    <w:div w:id="26688250">
      <w:bodyDiv w:val="1"/>
      <w:marLeft w:val="0"/>
      <w:marRight w:val="0"/>
      <w:marTop w:val="0"/>
      <w:marBottom w:val="0"/>
      <w:divBdr>
        <w:top w:val="none" w:sz="0" w:space="0" w:color="auto"/>
        <w:left w:val="none" w:sz="0" w:space="0" w:color="auto"/>
        <w:bottom w:val="none" w:sz="0" w:space="0" w:color="auto"/>
        <w:right w:val="none" w:sz="0" w:space="0" w:color="auto"/>
      </w:divBdr>
    </w:div>
    <w:div w:id="34475746">
      <w:bodyDiv w:val="1"/>
      <w:marLeft w:val="0"/>
      <w:marRight w:val="0"/>
      <w:marTop w:val="0"/>
      <w:marBottom w:val="0"/>
      <w:divBdr>
        <w:top w:val="none" w:sz="0" w:space="0" w:color="auto"/>
        <w:left w:val="none" w:sz="0" w:space="0" w:color="auto"/>
        <w:bottom w:val="none" w:sz="0" w:space="0" w:color="auto"/>
        <w:right w:val="none" w:sz="0" w:space="0" w:color="auto"/>
      </w:divBdr>
    </w:div>
    <w:div w:id="35397681">
      <w:bodyDiv w:val="1"/>
      <w:marLeft w:val="0"/>
      <w:marRight w:val="0"/>
      <w:marTop w:val="0"/>
      <w:marBottom w:val="0"/>
      <w:divBdr>
        <w:top w:val="none" w:sz="0" w:space="0" w:color="auto"/>
        <w:left w:val="none" w:sz="0" w:space="0" w:color="auto"/>
        <w:bottom w:val="none" w:sz="0" w:space="0" w:color="auto"/>
        <w:right w:val="none" w:sz="0" w:space="0" w:color="auto"/>
      </w:divBdr>
    </w:div>
    <w:div w:id="45299220">
      <w:bodyDiv w:val="1"/>
      <w:marLeft w:val="0"/>
      <w:marRight w:val="0"/>
      <w:marTop w:val="0"/>
      <w:marBottom w:val="0"/>
      <w:divBdr>
        <w:top w:val="none" w:sz="0" w:space="0" w:color="auto"/>
        <w:left w:val="none" w:sz="0" w:space="0" w:color="auto"/>
        <w:bottom w:val="none" w:sz="0" w:space="0" w:color="auto"/>
        <w:right w:val="none" w:sz="0" w:space="0" w:color="auto"/>
      </w:divBdr>
    </w:div>
    <w:div w:id="61805197">
      <w:bodyDiv w:val="1"/>
      <w:marLeft w:val="0"/>
      <w:marRight w:val="0"/>
      <w:marTop w:val="0"/>
      <w:marBottom w:val="0"/>
      <w:divBdr>
        <w:top w:val="none" w:sz="0" w:space="0" w:color="auto"/>
        <w:left w:val="none" w:sz="0" w:space="0" w:color="auto"/>
        <w:bottom w:val="none" w:sz="0" w:space="0" w:color="auto"/>
        <w:right w:val="none" w:sz="0" w:space="0" w:color="auto"/>
      </w:divBdr>
    </w:div>
    <w:div w:id="109323685">
      <w:bodyDiv w:val="1"/>
      <w:marLeft w:val="0"/>
      <w:marRight w:val="0"/>
      <w:marTop w:val="0"/>
      <w:marBottom w:val="0"/>
      <w:divBdr>
        <w:top w:val="none" w:sz="0" w:space="0" w:color="auto"/>
        <w:left w:val="none" w:sz="0" w:space="0" w:color="auto"/>
        <w:bottom w:val="none" w:sz="0" w:space="0" w:color="auto"/>
        <w:right w:val="none" w:sz="0" w:space="0" w:color="auto"/>
      </w:divBdr>
    </w:div>
    <w:div w:id="202835241">
      <w:bodyDiv w:val="1"/>
      <w:marLeft w:val="0"/>
      <w:marRight w:val="0"/>
      <w:marTop w:val="0"/>
      <w:marBottom w:val="0"/>
      <w:divBdr>
        <w:top w:val="none" w:sz="0" w:space="0" w:color="auto"/>
        <w:left w:val="none" w:sz="0" w:space="0" w:color="auto"/>
        <w:bottom w:val="none" w:sz="0" w:space="0" w:color="auto"/>
        <w:right w:val="none" w:sz="0" w:space="0" w:color="auto"/>
      </w:divBdr>
    </w:div>
    <w:div w:id="211775497">
      <w:bodyDiv w:val="1"/>
      <w:marLeft w:val="0"/>
      <w:marRight w:val="0"/>
      <w:marTop w:val="0"/>
      <w:marBottom w:val="0"/>
      <w:divBdr>
        <w:top w:val="none" w:sz="0" w:space="0" w:color="auto"/>
        <w:left w:val="none" w:sz="0" w:space="0" w:color="auto"/>
        <w:bottom w:val="none" w:sz="0" w:space="0" w:color="auto"/>
        <w:right w:val="none" w:sz="0" w:space="0" w:color="auto"/>
      </w:divBdr>
    </w:div>
    <w:div w:id="220750614">
      <w:bodyDiv w:val="1"/>
      <w:marLeft w:val="0"/>
      <w:marRight w:val="0"/>
      <w:marTop w:val="0"/>
      <w:marBottom w:val="0"/>
      <w:divBdr>
        <w:top w:val="none" w:sz="0" w:space="0" w:color="auto"/>
        <w:left w:val="none" w:sz="0" w:space="0" w:color="auto"/>
        <w:bottom w:val="none" w:sz="0" w:space="0" w:color="auto"/>
        <w:right w:val="none" w:sz="0" w:space="0" w:color="auto"/>
      </w:divBdr>
    </w:div>
    <w:div w:id="241449348">
      <w:bodyDiv w:val="1"/>
      <w:marLeft w:val="0"/>
      <w:marRight w:val="0"/>
      <w:marTop w:val="0"/>
      <w:marBottom w:val="0"/>
      <w:divBdr>
        <w:top w:val="none" w:sz="0" w:space="0" w:color="auto"/>
        <w:left w:val="none" w:sz="0" w:space="0" w:color="auto"/>
        <w:bottom w:val="none" w:sz="0" w:space="0" w:color="auto"/>
        <w:right w:val="none" w:sz="0" w:space="0" w:color="auto"/>
      </w:divBdr>
    </w:div>
    <w:div w:id="245842598">
      <w:bodyDiv w:val="1"/>
      <w:marLeft w:val="0"/>
      <w:marRight w:val="0"/>
      <w:marTop w:val="0"/>
      <w:marBottom w:val="0"/>
      <w:divBdr>
        <w:top w:val="none" w:sz="0" w:space="0" w:color="auto"/>
        <w:left w:val="none" w:sz="0" w:space="0" w:color="auto"/>
        <w:bottom w:val="none" w:sz="0" w:space="0" w:color="auto"/>
        <w:right w:val="none" w:sz="0" w:space="0" w:color="auto"/>
      </w:divBdr>
    </w:div>
    <w:div w:id="325986858">
      <w:bodyDiv w:val="1"/>
      <w:marLeft w:val="0"/>
      <w:marRight w:val="0"/>
      <w:marTop w:val="0"/>
      <w:marBottom w:val="0"/>
      <w:divBdr>
        <w:top w:val="none" w:sz="0" w:space="0" w:color="auto"/>
        <w:left w:val="none" w:sz="0" w:space="0" w:color="auto"/>
        <w:bottom w:val="none" w:sz="0" w:space="0" w:color="auto"/>
        <w:right w:val="none" w:sz="0" w:space="0" w:color="auto"/>
      </w:divBdr>
    </w:div>
    <w:div w:id="337971847">
      <w:bodyDiv w:val="1"/>
      <w:marLeft w:val="0"/>
      <w:marRight w:val="0"/>
      <w:marTop w:val="0"/>
      <w:marBottom w:val="0"/>
      <w:divBdr>
        <w:top w:val="none" w:sz="0" w:space="0" w:color="auto"/>
        <w:left w:val="none" w:sz="0" w:space="0" w:color="auto"/>
        <w:bottom w:val="none" w:sz="0" w:space="0" w:color="auto"/>
        <w:right w:val="none" w:sz="0" w:space="0" w:color="auto"/>
      </w:divBdr>
    </w:div>
    <w:div w:id="407701472">
      <w:bodyDiv w:val="1"/>
      <w:marLeft w:val="0"/>
      <w:marRight w:val="0"/>
      <w:marTop w:val="0"/>
      <w:marBottom w:val="0"/>
      <w:divBdr>
        <w:top w:val="none" w:sz="0" w:space="0" w:color="auto"/>
        <w:left w:val="none" w:sz="0" w:space="0" w:color="auto"/>
        <w:bottom w:val="none" w:sz="0" w:space="0" w:color="auto"/>
        <w:right w:val="none" w:sz="0" w:space="0" w:color="auto"/>
      </w:divBdr>
    </w:div>
    <w:div w:id="430584487">
      <w:bodyDiv w:val="1"/>
      <w:marLeft w:val="0"/>
      <w:marRight w:val="0"/>
      <w:marTop w:val="0"/>
      <w:marBottom w:val="0"/>
      <w:divBdr>
        <w:top w:val="none" w:sz="0" w:space="0" w:color="auto"/>
        <w:left w:val="none" w:sz="0" w:space="0" w:color="auto"/>
        <w:bottom w:val="none" w:sz="0" w:space="0" w:color="auto"/>
        <w:right w:val="none" w:sz="0" w:space="0" w:color="auto"/>
      </w:divBdr>
    </w:div>
    <w:div w:id="445929396">
      <w:bodyDiv w:val="1"/>
      <w:marLeft w:val="0"/>
      <w:marRight w:val="0"/>
      <w:marTop w:val="0"/>
      <w:marBottom w:val="0"/>
      <w:divBdr>
        <w:top w:val="none" w:sz="0" w:space="0" w:color="auto"/>
        <w:left w:val="none" w:sz="0" w:space="0" w:color="auto"/>
        <w:bottom w:val="none" w:sz="0" w:space="0" w:color="auto"/>
        <w:right w:val="none" w:sz="0" w:space="0" w:color="auto"/>
      </w:divBdr>
    </w:div>
    <w:div w:id="480773523">
      <w:bodyDiv w:val="1"/>
      <w:marLeft w:val="0"/>
      <w:marRight w:val="0"/>
      <w:marTop w:val="0"/>
      <w:marBottom w:val="0"/>
      <w:divBdr>
        <w:top w:val="none" w:sz="0" w:space="0" w:color="auto"/>
        <w:left w:val="none" w:sz="0" w:space="0" w:color="auto"/>
        <w:bottom w:val="none" w:sz="0" w:space="0" w:color="auto"/>
        <w:right w:val="none" w:sz="0" w:space="0" w:color="auto"/>
      </w:divBdr>
      <w:divsChild>
        <w:div w:id="1872649225">
          <w:marLeft w:val="0"/>
          <w:marRight w:val="0"/>
          <w:marTop w:val="0"/>
          <w:marBottom w:val="0"/>
          <w:divBdr>
            <w:top w:val="none" w:sz="0" w:space="0" w:color="auto"/>
            <w:left w:val="none" w:sz="0" w:space="0" w:color="auto"/>
            <w:bottom w:val="none" w:sz="0" w:space="0" w:color="auto"/>
            <w:right w:val="none" w:sz="0" w:space="0" w:color="auto"/>
          </w:divBdr>
        </w:div>
      </w:divsChild>
    </w:div>
    <w:div w:id="485245733">
      <w:bodyDiv w:val="1"/>
      <w:marLeft w:val="0"/>
      <w:marRight w:val="0"/>
      <w:marTop w:val="0"/>
      <w:marBottom w:val="0"/>
      <w:divBdr>
        <w:top w:val="none" w:sz="0" w:space="0" w:color="auto"/>
        <w:left w:val="none" w:sz="0" w:space="0" w:color="auto"/>
        <w:bottom w:val="none" w:sz="0" w:space="0" w:color="auto"/>
        <w:right w:val="none" w:sz="0" w:space="0" w:color="auto"/>
      </w:divBdr>
    </w:div>
    <w:div w:id="486167158">
      <w:bodyDiv w:val="1"/>
      <w:marLeft w:val="0"/>
      <w:marRight w:val="0"/>
      <w:marTop w:val="0"/>
      <w:marBottom w:val="0"/>
      <w:divBdr>
        <w:top w:val="none" w:sz="0" w:space="0" w:color="auto"/>
        <w:left w:val="none" w:sz="0" w:space="0" w:color="auto"/>
        <w:bottom w:val="none" w:sz="0" w:space="0" w:color="auto"/>
        <w:right w:val="none" w:sz="0" w:space="0" w:color="auto"/>
      </w:divBdr>
    </w:div>
    <w:div w:id="570315116">
      <w:bodyDiv w:val="1"/>
      <w:marLeft w:val="0"/>
      <w:marRight w:val="0"/>
      <w:marTop w:val="0"/>
      <w:marBottom w:val="0"/>
      <w:divBdr>
        <w:top w:val="none" w:sz="0" w:space="0" w:color="auto"/>
        <w:left w:val="none" w:sz="0" w:space="0" w:color="auto"/>
        <w:bottom w:val="none" w:sz="0" w:space="0" w:color="auto"/>
        <w:right w:val="none" w:sz="0" w:space="0" w:color="auto"/>
      </w:divBdr>
    </w:div>
    <w:div w:id="597446188">
      <w:bodyDiv w:val="1"/>
      <w:marLeft w:val="0"/>
      <w:marRight w:val="0"/>
      <w:marTop w:val="0"/>
      <w:marBottom w:val="0"/>
      <w:divBdr>
        <w:top w:val="none" w:sz="0" w:space="0" w:color="auto"/>
        <w:left w:val="none" w:sz="0" w:space="0" w:color="auto"/>
        <w:bottom w:val="none" w:sz="0" w:space="0" w:color="auto"/>
        <w:right w:val="none" w:sz="0" w:space="0" w:color="auto"/>
      </w:divBdr>
    </w:div>
    <w:div w:id="617293496">
      <w:bodyDiv w:val="1"/>
      <w:marLeft w:val="0"/>
      <w:marRight w:val="0"/>
      <w:marTop w:val="0"/>
      <w:marBottom w:val="0"/>
      <w:divBdr>
        <w:top w:val="none" w:sz="0" w:space="0" w:color="auto"/>
        <w:left w:val="none" w:sz="0" w:space="0" w:color="auto"/>
        <w:bottom w:val="none" w:sz="0" w:space="0" w:color="auto"/>
        <w:right w:val="none" w:sz="0" w:space="0" w:color="auto"/>
      </w:divBdr>
    </w:div>
    <w:div w:id="630014845">
      <w:bodyDiv w:val="1"/>
      <w:marLeft w:val="0"/>
      <w:marRight w:val="0"/>
      <w:marTop w:val="0"/>
      <w:marBottom w:val="0"/>
      <w:divBdr>
        <w:top w:val="none" w:sz="0" w:space="0" w:color="auto"/>
        <w:left w:val="none" w:sz="0" w:space="0" w:color="auto"/>
        <w:bottom w:val="none" w:sz="0" w:space="0" w:color="auto"/>
        <w:right w:val="none" w:sz="0" w:space="0" w:color="auto"/>
      </w:divBdr>
    </w:div>
    <w:div w:id="730349314">
      <w:bodyDiv w:val="1"/>
      <w:marLeft w:val="0"/>
      <w:marRight w:val="0"/>
      <w:marTop w:val="0"/>
      <w:marBottom w:val="0"/>
      <w:divBdr>
        <w:top w:val="none" w:sz="0" w:space="0" w:color="auto"/>
        <w:left w:val="none" w:sz="0" w:space="0" w:color="auto"/>
        <w:bottom w:val="none" w:sz="0" w:space="0" w:color="auto"/>
        <w:right w:val="none" w:sz="0" w:space="0" w:color="auto"/>
      </w:divBdr>
    </w:div>
    <w:div w:id="763769137">
      <w:bodyDiv w:val="1"/>
      <w:marLeft w:val="0"/>
      <w:marRight w:val="0"/>
      <w:marTop w:val="0"/>
      <w:marBottom w:val="0"/>
      <w:divBdr>
        <w:top w:val="none" w:sz="0" w:space="0" w:color="auto"/>
        <w:left w:val="none" w:sz="0" w:space="0" w:color="auto"/>
        <w:bottom w:val="none" w:sz="0" w:space="0" w:color="auto"/>
        <w:right w:val="none" w:sz="0" w:space="0" w:color="auto"/>
      </w:divBdr>
    </w:div>
    <w:div w:id="764690314">
      <w:bodyDiv w:val="1"/>
      <w:marLeft w:val="0"/>
      <w:marRight w:val="0"/>
      <w:marTop w:val="0"/>
      <w:marBottom w:val="0"/>
      <w:divBdr>
        <w:top w:val="none" w:sz="0" w:space="0" w:color="auto"/>
        <w:left w:val="none" w:sz="0" w:space="0" w:color="auto"/>
        <w:bottom w:val="none" w:sz="0" w:space="0" w:color="auto"/>
        <w:right w:val="none" w:sz="0" w:space="0" w:color="auto"/>
      </w:divBdr>
    </w:div>
    <w:div w:id="783887290">
      <w:bodyDiv w:val="1"/>
      <w:marLeft w:val="0"/>
      <w:marRight w:val="0"/>
      <w:marTop w:val="0"/>
      <w:marBottom w:val="0"/>
      <w:divBdr>
        <w:top w:val="none" w:sz="0" w:space="0" w:color="auto"/>
        <w:left w:val="none" w:sz="0" w:space="0" w:color="auto"/>
        <w:bottom w:val="none" w:sz="0" w:space="0" w:color="auto"/>
        <w:right w:val="none" w:sz="0" w:space="0" w:color="auto"/>
      </w:divBdr>
    </w:div>
    <w:div w:id="813451355">
      <w:bodyDiv w:val="1"/>
      <w:marLeft w:val="0"/>
      <w:marRight w:val="0"/>
      <w:marTop w:val="0"/>
      <w:marBottom w:val="0"/>
      <w:divBdr>
        <w:top w:val="none" w:sz="0" w:space="0" w:color="auto"/>
        <w:left w:val="none" w:sz="0" w:space="0" w:color="auto"/>
        <w:bottom w:val="none" w:sz="0" w:space="0" w:color="auto"/>
        <w:right w:val="none" w:sz="0" w:space="0" w:color="auto"/>
      </w:divBdr>
    </w:div>
    <w:div w:id="828135189">
      <w:bodyDiv w:val="1"/>
      <w:marLeft w:val="0"/>
      <w:marRight w:val="0"/>
      <w:marTop w:val="0"/>
      <w:marBottom w:val="0"/>
      <w:divBdr>
        <w:top w:val="none" w:sz="0" w:space="0" w:color="auto"/>
        <w:left w:val="none" w:sz="0" w:space="0" w:color="auto"/>
        <w:bottom w:val="none" w:sz="0" w:space="0" w:color="auto"/>
        <w:right w:val="none" w:sz="0" w:space="0" w:color="auto"/>
      </w:divBdr>
    </w:div>
    <w:div w:id="896208627">
      <w:bodyDiv w:val="1"/>
      <w:marLeft w:val="0"/>
      <w:marRight w:val="0"/>
      <w:marTop w:val="0"/>
      <w:marBottom w:val="0"/>
      <w:divBdr>
        <w:top w:val="none" w:sz="0" w:space="0" w:color="auto"/>
        <w:left w:val="none" w:sz="0" w:space="0" w:color="auto"/>
        <w:bottom w:val="none" w:sz="0" w:space="0" w:color="auto"/>
        <w:right w:val="none" w:sz="0" w:space="0" w:color="auto"/>
      </w:divBdr>
    </w:div>
    <w:div w:id="903376520">
      <w:bodyDiv w:val="1"/>
      <w:marLeft w:val="0"/>
      <w:marRight w:val="0"/>
      <w:marTop w:val="0"/>
      <w:marBottom w:val="0"/>
      <w:divBdr>
        <w:top w:val="none" w:sz="0" w:space="0" w:color="auto"/>
        <w:left w:val="none" w:sz="0" w:space="0" w:color="auto"/>
        <w:bottom w:val="none" w:sz="0" w:space="0" w:color="auto"/>
        <w:right w:val="none" w:sz="0" w:space="0" w:color="auto"/>
      </w:divBdr>
    </w:div>
    <w:div w:id="927689991">
      <w:bodyDiv w:val="1"/>
      <w:marLeft w:val="0"/>
      <w:marRight w:val="0"/>
      <w:marTop w:val="0"/>
      <w:marBottom w:val="0"/>
      <w:divBdr>
        <w:top w:val="none" w:sz="0" w:space="0" w:color="auto"/>
        <w:left w:val="none" w:sz="0" w:space="0" w:color="auto"/>
        <w:bottom w:val="none" w:sz="0" w:space="0" w:color="auto"/>
        <w:right w:val="none" w:sz="0" w:space="0" w:color="auto"/>
      </w:divBdr>
    </w:div>
    <w:div w:id="928125194">
      <w:bodyDiv w:val="1"/>
      <w:marLeft w:val="0"/>
      <w:marRight w:val="0"/>
      <w:marTop w:val="0"/>
      <w:marBottom w:val="0"/>
      <w:divBdr>
        <w:top w:val="none" w:sz="0" w:space="0" w:color="auto"/>
        <w:left w:val="none" w:sz="0" w:space="0" w:color="auto"/>
        <w:bottom w:val="none" w:sz="0" w:space="0" w:color="auto"/>
        <w:right w:val="none" w:sz="0" w:space="0" w:color="auto"/>
      </w:divBdr>
    </w:div>
    <w:div w:id="929702205">
      <w:bodyDiv w:val="1"/>
      <w:marLeft w:val="0"/>
      <w:marRight w:val="0"/>
      <w:marTop w:val="0"/>
      <w:marBottom w:val="0"/>
      <w:divBdr>
        <w:top w:val="none" w:sz="0" w:space="0" w:color="auto"/>
        <w:left w:val="none" w:sz="0" w:space="0" w:color="auto"/>
        <w:bottom w:val="none" w:sz="0" w:space="0" w:color="auto"/>
        <w:right w:val="none" w:sz="0" w:space="0" w:color="auto"/>
      </w:divBdr>
    </w:div>
    <w:div w:id="945500971">
      <w:bodyDiv w:val="1"/>
      <w:marLeft w:val="0"/>
      <w:marRight w:val="0"/>
      <w:marTop w:val="0"/>
      <w:marBottom w:val="0"/>
      <w:divBdr>
        <w:top w:val="none" w:sz="0" w:space="0" w:color="auto"/>
        <w:left w:val="none" w:sz="0" w:space="0" w:color="auto"/>
        <w:bottom w:val="none" w:sz="0" w:space="0" w:color="auto"/>
        <w:right w:val="none" w:sz="0" w:space="0" w:color="auto"/>
      </w:divBdr>
    </w:div>
    <w:div w:id="958683808">
      <w:bodyDiv w:val="1"/>
      <w:marLeft w:val="0"/>
      <w:marRight w:val="0"/>
      <w:marTop w:val="0"/>
      <w:marBottom w:val="0"/>
      <w:divBdr>
        <w:top w:val="none" w:sz="0" w:space="0" w:color="auto"/>
        <w:left w:val="none" w:sz="0" w:space="0" w:color="auto"/>
        <w:bottom w:val="none" w:sz="0" w:space="0" w:color="auto"/>
        <w:right w:val="none" w:sz="0" w:space="0" w:color="auto"/>
      </w:divBdr>
    </w:div>
    <w:div w:id="962618801">
      <w:bodyDiv w:val="1"/>
      <w:marLeft w:val="0"/>
      <w:marRight w:val="0"/>
      <w:marTop w:val="0"/>
      <w:marBottom w:val="0"/>
      <w:divBdr>
        <w:top w:val="none" w:sz="0" w:space="0" w:color="auto"/>
        <w:left w:val="none" w:sz="0" w:space="0" w:color="auto"/>
        <w:bottom w:val="none" w:sz="0" w:space="0" w:color="auto"/>
        <w:right w:val="none" w:sz="0" w:space="0" w:color="auto"/>
      </w:divBdr>
    </w:div>
    <w:div w:id="1014965309">
      <w:bodyDiv w:val="1"/>
      <w:marLeft w:val="0"/>
      <w:marRight w:val="0"/>
      <w:marTop w:val="0"/>
      <w:marBottom w:val="0"/>
      <w:divBdr>
        <w:top w:val="none" w:sz="0" w:space="0" w:color="auto"/>
        <w:left w:val="none" w:sz="0" w:space="0" w:color="auto"/>
        <w:bottom w:val="none" w:sz="0" w:space="0" w:color="auto"/>
        <w:right w:val="none" w:sz="0" w:space="0" w:color="auto"/>
      </w:divBdr>
    </w:div>
    <w:div w:id="1089277356">
      <w:bodyDiv w:val="1"/>
      <w:marLeft w:val="0"/>
      <w:marRight w:val="0"/>
      <w:marTop w:val="0"/>
      <w:marBottom w:val="0"/>
      <w:divBdr>
        <w:top w:val="none" w:sz="0" w:space="0" w:color="auto"/>
        <w:left w:val="none" w:sz="0" w:space="0" w:color="auto"/>
        <w:bottom w:val="none" w:sz="0" w:space="0" w:color="auto"/>
        <w:right w:val="none" w:sz="0" w:space="0" w:color="auto"/>
      </w:divBdr>
    </w:div>
    <w:div w:id="1109934178">
      <w:bodyDiv w:val="1"/>
      <w:marLeft w:val="0"/>
      <w:marRight w:val="0"/>
      <w:marTop w:val="0"/>
      <w:marBottom w:val="0"/>
      <w:divBdr>
        <w:top w:val="none" w:sz="0" w:space="0" w:color="auto"/>
        <w:left w:val="none" w:sz="0" w:space="0" w:color="auto"/>
        <w:bottom w:val="none" w:sz="0" w:space="0" w:color="auto"/>
        <w:right w:val="none" w:sz="0" w:space="0" w:color="auto"/>
      </w:divBdr>
    </w:div>
    <w:div w:id="1113986146">
      <w:bodyDiv w:val="1"/>
      <w:marLeft w:val="0"/>
      <w:marRight w:val="0"/>
      <w:marTop w:val="0"/>
      <w:marBottom w:val="0"/>
      <w:divBdr>
        <w:top w:val="none" w:sz="0" w:space="0" w:color="auto"/>
        <w:left w:val="none" w:sz="0" w:space="0" w:color="auto"/>
        <w:bottom w:val="none" w:sz="0" w:space="0" w:color="auto"/>
        <w:right w:val="none" w:sz="0" w:space="0" w:color="auto"/>
      </w:divBdr>
    </w:div>
    <w:div w:id="1144468485">
      <w:bodyDiv w:val="1"/>
      <w:marLeft w:val="0"/>
      <w:marRight w:val="0"/>
      <w:marTop w:val="0"/>
      <w:marBottom w:val="0"/>
      <w:divBdr>
        <w:top w:val="none" w:sz="0" w:space="0" w:color="auto"/>
        <w:left w:val="none" w:sz="0" w:space="0" w:color="auto"/>
        <w:bottom w:val="none" w:sz="0" w:space="0" w:color="auto"/>
        <w:right w:val="none" w:sz="0" w:space="0" w:color="auto"/>
      </w:divBdr>
    </w:div>
    <w:div w:id="1157184521">
      <w:bodyDiv w:val="1"/>
      <w:marLeft w:val="0"/>
      <w:marRight w:val="0"/>
      <w:marTop w:val="0"/>
      <w:marBottom w:val="0"/>
      <w:divBdr>
        <w:top w:val="none" w:sz="0" w:space="0" w:color="auto"/>
        <w:left w:val="none" w:sz="0" w:space="0" w:color="auto"/>
        <w:bottom w:val="none" w:sz="0" w:space="0" w:color="auto"/>
        <w:right w:val="none" w:sz="0" w:space="0" w:color="auto"/>
      </w:divBdr>
    </w:div>
    <w:div w:id="1170172916">
      <w:bodyDiv w:val="1"/>
      <w:marLeft w:val="0"/>
      <w:marRight w:val="0"/>
      <w:marTop w:val="0"/>
      <w:marBottom w:val="0"/>
      <w:divBdr>
        <w:top w:val="none" w:sz="0" w:space="0" w:color="auto"/>
        <w:left w:val="none" w:sz="0" w:space="0" w:color="auto"/>
        <w:bottom w:val="none" w:sz="0" w:space="0" w:color="auto"/>
        <w:right w:val="none" w:sz="0" w:space="0" w:color="auto"/>
      </w:divBdr>
    </w:div>
    <w:div w:id="1174078149">
      <w:bodyDiv w:val="1"/>
      <w:marLeft w:val="0"/>
      <w:marRight w:val="0"/>
      <w:marTop w:val="0"/>
      <w:marBottom w:val="0"/>
      <w:divBdr>
        <w:top w:val="none" w:sz="0" w:space="0" w:color="auto"/>
        <w:left w:val="none" w:sz="0" w:space="0" w:color="auto"/>
        <w:bottom w:val="none" w:sz="0" w:space="0" w:color="auto"/>
        <w:right w:val="none" w:sz="0" w:space="0" w:color="auto"/>
      </w:divBdr>
    </w:div>
    <w:div w:id="1190340228">
      <w:bodyDiv w:val="1"/>
      <w:marLeft w:val="0"/>
      <w:marRight w:val="0"/>
      <w:marTop w:val="0"/>
      <w:marBottom w:val="0"/>
      <w:divBdr>
        <w:top w:val="none" w:sz="0" w:space="0" w:color="auto"/>
        <w:left w:val="none" w:sz="0" w:space="0" w:color="auto"/>
        <w:bottom w:val="none" w:sz="0" w:space="0" w:color="auto"/>
        <w:right w:val="none" w:sz="0" w:space="0" w:color="auto"/>
      </w:divBdr>
    </w:div>
    <w:div w:id="1227838561">
      <w:bodyDiv w:val="1"/>
      <w:marLeft w:val="0"/>
      <w:marRight w:val="0"/>
      <w:marTop w:val="0"/>
      <w:marBottom w:val="0"/>
      <w:divBdr>
        <w:top w:val="none" w:sz="0" w:space="0" w:color="auto"/>
        <w:left w:val="none" w:sz="0" w:space="0" w:color="auto"/>
        <w:bottom w:val="none" w:sz="0" w:space="0" w:color="auto"/>
        <w:right w:val="none" w:sz="0" w:space="0" w:color="auto"/>
      </w:divBdr>
    </w:div>
    <w:div w:id="1301109809">
      <w:bodyDiv w:val="1"/>
      <w:marLeft w:val="0"/>
      <w:marRight w:val="0"/>
      <w:marTop w:val="0"/>
      <w:marBottom w:val="0"/>
      <w:divBdr>
        <w:top w:val="none" w:sz="0" w:space="0" w:color="auto"/>
        <w:left w:val="none" w:sz="0" w:space="0" w:color="auto"/>
        <w:bottom w:val="none" w:sz="0" w:space="0" w:color="auto"/>
        <w:right w:val="none" w:sz="0" w:space="0" w:color="auto"/>
      </w:divBdr>
    </w:div>
    <w:div w:id="1324890857">
      <w:bodyDiv w:val="1"/>
      <w:marLeft w:val="0"/>
      <w:marRight w:val="0"/>
      <w:marTop w:val="0"/>
      <w:marBottom w:val="0"/>
      <w:divBdr>
        <w:top w:val="none" w:sz="0" w:space="0" w:color="auto"/>
        <w:left w:val="none" w:sz="0" w:space="0" w:color="auto"/>
        <w:bottom w:val="none" w:sz="0" w:space="0" w:color="auto"/>
        <w:right w:val="none" w:sz="0" w:space="0" w:color="auto"/>
      </w:divBdr>
    </w:div>
    <w:div w:id="1354379701">
      <w:bodyDiv w:val="1"/>
      <w:marLeft w:val="0"/>
      <w:marRight w:val="0"/>
      <w:marTop w:val="0"/>
      <w:marBottom w:val="0"/>
      <w:divBdr>
        <w:top w:val="none" w:sz="0" w:space="0" w:color="auto"/>
        <w:left w:val="none" w:sz="0" w:space="0" w:color="auto"/>
        <w:bottom w:val="none" w:sz="0" w:space="0" w:color="auto"/>
        <w:right w:val="none" w:sz="0" w:space="0" w:color="auto"/>
      </w:divBdr>
    </w:div>
    <w:div w:id="1373580049">
      <w:bodyDiv w:val="1"/>
      <w:marLeft w:val="0"/>
      <w:marRight w:val="0"/>
      <w:marTop w:val="0"/>
      <w:marBottom w:val="0"/>
      <w:divBdr>
        <w:top w:val="none" w:sz="0" w:space="0" w:color="auto"/>
        <w:left w:val="none" w:sz="0" w:space="0" w:color="auto"/>
        <w:bottom w:val="none" w:sz="0" w:space="0" w:color="auto"/>
        <w:right w:val="none" w:sz="0" w:space="0" w:color="auto"/>
      </w:divBdr>
    </w:div>
    <w:div w:id="1389954777">
      <w:bodyDiv w:val="1"/>
      <w:marLeft w:val="0"/>
      <w:marRight w:val="0"/>
      <w:marTop w:val="0"/>
      <w:marBottom w:val="0"/>
      <w:divBdr>
        <w:top w:val="none" w:sz="0" w:space="0" w:color="auto"/>
        <w:left w:val="none" w:sz="0" w:space="0" w:color="auto"/>
        <w:bottom w:val="none" w:sz="0" w:space="0" w:color="auto"/>
        <w:right w:val="none" w:sz="0" w:space="0" w:color="auto"/>
      </w:divBdr>
    </w:div>
    <w:div w:id="1396779193">
      <w:bodyDiv w:val="1"/>
      <w:marLeft w:val="0"/>
      <w:marRight w:val="0"/>
      <w:marTop w:val="0"/>
      <w:marBottom w:val="0"/>
      <w:divBdr>
        <w:top w:val="none" w:sz="0" w:space="0" w:color="auto"/>
        <w:left w:val="none" w:sz="0" w:space="0" w:color="auto"/>
        <w:bottom w:val="none" w:sz="0" w:space="0" w:color="auto"/>
        <w:right w:val="none" w:sz="0" w:space="0" w:color="auto"/>
      </w:divBdr>
    </w:div>
    <w:div w:id="1561482722">
      <w:bodyDiv w:val="1"/>
      <w:marLeft w:val="0"/>
      <w:marRight w:val="0"/>
      <w:marTop w:val="0"/>
      <w:marBottom w:val="0"/>
      <w:divBdr>
        <w:top w:val="none" w:sz="0" w:space="0" w:color="auto"/>
        <w:left w:val="none" w:sz="0" w:space="0" w:color="auto"/>
        <w:bottom w:val="none" w:sz="0" w:space="0" w:color="auto"/>
        <w:right w:val="none" w:sz="0" w:space="0" w:color="auto"/>
      </w:divBdr>
    </w:div>
    <w:div w:id="1563327830">
      <w:bodyDiv w:val="1"/>
      <w:marLeft w:val="0"/>
      <w:marRight w:val="0"/>
      <w:marTop w:val="0"/>
      <w:marBottom w:val="0"/>
      <w:divBdr>
        <w:top w:val="none" w:sz="0" w:space="0" w:color="auto"/>
        <w:left w:val="none" w:sz="0" w:space="0" w:color="auto"/>
        <w:bottom w:val="none" w:sz="0" w:space="0" w:color="auto"/>
        <w:right w:val="none" w:sz="0" w:space="0" w:color="auto"/>
      </w:divBdr>
    </w:div>
    <w:div w:id="1566721642">
      <w:bodyDiv w:val="1"/>
      <w:marLeft w:val="0"/>
      <w:marRight w:val="0"/>
      <w:marTop w:val="0"/>
      <w:marBottom w:val="0"/>
      <w:divBdr>
        <w:top w:val="none" w:sz="0" w:space="0" w:color="auto"/>
        <w:left w:val="none" w:sz="0" w:space="0" w:color="auto"/>
        <w:bottom w:val="none" w:sz="0" w:space="0" w:color="auto"/>
        <w:right w:val="none" w:sz="0" w:space="0" w:color="auto"/>
      </w:divBdr>
    </w:div>
    <w:div w:id="1594361737">
      <w:bodyDiv w:val="1"/>
      <w:marLeft w:val="0"/>
      <w:marRight w:val="0"/>
      <w:marTop w:val="0"/>
      <w:marBottom w:val="0"/>
      <w:divBdr>
        <w:top w:val="none" w:sz="0" w:space="0" w:color="auto"/>
        <w:left w:val="none" w:sz="0" w:space="0" w:color="auto"/>
        <w:bottom w:val="none" w:sz="0" w:space="0" w:color="auto"/>
        <w:right w:val="none" w:sz="0" w:space="0" w:color="auto"/>
      </w:divBdr>
    </w:div>
    <w:div w:id="1615137558">
      <w:bodyDiv w:val="1"/>
      <w:marLeft w:val="0"/>
      <w:marRight w:val="0"/>
      <w:marTop w:val="0"/>
      <w:marBottom w:val="0"/>
      <w:divBdr>
        <w:top w:val="none" w:sz="0" w:space="0" w:color="auto"/>
        <w:left w:val="none" w:sz="0" w:space="0" w:color="auto"/>
        <w:bottom w:val="none" w:sz="0" w:space="0" w:color="auto"/>
        <w:right w:val="none" w:sz="0" w:space="0" w:color="auto"/>
      </w:divBdr>
    </w:div>
    <w:div w:id="1759673961">
      <w:bodyDiv w:val="1"/>
      <w:marLeft w:val="0"/>
      <w:marRight w:val="0"/>
      <w:marTop w:val="0"/>
      <w:marBottom w:val="0"/>
      <w:divBdr>
        <w:top w:val="none" w:sz="0" w:space="0" w:color="auto"/>
        <w:left w:val="none" w:sz="0" w:space="0" w:color="auto"/>
        <w:bottom w:val="none" w:sz="0" w:space="0" w:color="auto"/>
        <w:right w:val="none" w:sz="0" w:space="0" w:color="auto"/>
      </w:divBdr>
    </w:div>
    <w:div w:id="1794982134">
      <w:bodyDiv w:val="1"/>
      <w:marLeft w:val="0"/>
      <w:marRight w:val="0"/>
      <w:marTop w:val="0"/>
      <w:marBottom w:val="0"/>
      <w:divBdr>
        <w:top w:val="none" w:sz="0" w:space="0" w:color="auto"/>
        <w:left w:val="none" w:sz="0" w:space="0" w:color="auto"/>
        <w:bottom w:val="none" w:sz="0" w:space="0" w:color="auto"/>
        <w:right w:val="none" w:sz="0" w:space="0" w:color="auto"/>
      </w:divBdr>
    </w:div>
    <w:div w:id="1804930159">
      <w:bodyDiv w:val="1"/>
      <w:marLeft w:val="0"/>
      <w:marRight w:val="0"/>
      <w:marTop w:val="0"/>
      <w:marBottom w:val="0"/>
      <w:divBdr>
        <w:top w:val="none" w:sz="0" w:space="0" w:color="auto"/>
        <w:left w:val="none" w:sz="0" w:space="0" w:color="auto"/>
        <w:bottom w:val="none" w:sz="0" w:space="0" w:color="auto"/>
        <w:right w:val="none" w:sz="0" w:space="0" w:color="auto"/>
      </w:divBdr>
    </w:div>
    <w:div w:id="1806308723">
      <w:bodyDiv w:val="1"/>
      <w:marLeft w:val="0"/>
      <w:marRight w:val="0"/>
      <w:marTop w:val="0"/>
      <w:marBottom w:val="0"/>
      <w:divBdr>
        <w:top w:val="none" w:sz="0" w:space="0" w:color="auto"/>
        <w:left w:val="none" w:sz="0" w:space="0" w:color="auto"/>
        <w:bottom w:val="none" w:sz="0" w:space="0" w:color="auto"/>
        <w:right w:val="none" w:sz="0" w:space="0" w:color="auto"/>
      </w:divBdr>
    </w:div>
    <w:div w:id="1807235193">
      <w:bodyDiv w:val="1"/>
      <w:marLeft w:val="0"/>
      <w:marRight w:val="0"/>
      <w:marTop w:val="0"/>
      <w:marBottom w:val="0"/>
      <w:divBdr>
        <w:top w:val="none" w:sz="0" w:space="0" w:color="auto"/>
        <w:left w:val="none" w:sz="0" w:space="0" w:color="auto"/>
        <w:bottom w:val="none" w:sz="0" w:space="0" w:color="auto"/>
        <w:right w:val="none" w:sz="0" w:space="0" w:color="auto"/>
      </w:divBdr>
    </w:div>
    <w:div w:id="1859194939">
      <w:bodyDiv w:val="1"/>
      <w:marLeft w:val="0"/>
      <w:marRight w:val="0"/>
      <w:marTop w:val="0"/>
      <w:marBottom w:val="0"/>
      <w:divBdr>
        <w:top w:val="none" w:sz="0" w:space="0" w:color="auto"/>
        <w:left w:val="none" w:sz="0" w:space="0" w:color="auto"/>
        <w:bottom w:val="none" w:sz="0" w:space="0" w:color="auto"/>
        <w:right w:val="none" w:sz="0" w:space="0" w:color="auto"/>
      </w:divBdr>
    </w:div>
    <w:div w:id="1957171566">
      <w:bodyDiv w:val="1"/>
      <w:marLeft w:val="0"/>
      <w:marRight w:val="0"/>
      <w:marTop w:val="0"/>
      <w:marBottom w:val="0"/>
      <w:divBdr>
        <w:top w:val="none" w:sz="0" w:space="0" w:color="auto"/>
        <w:left w:val="none" w:sz="0" w:space="0" w:color="auto"/>
        <w:bottom w:val="none" w:sz="0" w:space="0" w:color="auto"/>
        <w:right w:val="none" w:sz="0" w:space="0" w:color="auto"/>
      </w:divBdr>
    </w:div>
    <w:div w:id="1964189791">
      <w:bodyDiv w:val="1"/>
      <w:marLeft w:val="0"/>
      <w:marRight w:val="0"/>
      <w:marTop w:val="0"/>
      <w:marBottom w:val="0"/>
      <w:divBdr>
        <w:top w:val="none" w:sz="0" w:space="0" w:color="auto"/>
        <w:left w:val="none" w:sz="0" w:space="0" w:color="auto"/>
        <w:bottom w:val="none" w:sz="0" w:space="0" w:color="auto"/>
        <w:right w:val="none" w:sz="0" w:space="0" w:color="auto"/>
      </w:divBdr>
    </w:div>
    <w:div w:id="2001499254">
      <w:bodyDiv w:val="1"/>
      <w:marLeft w:val="0"/>
      <w:marRight w:val="0"/>
      <w:marTop w:val="0"/>
      <w:marBottom w:val="0"/>
      <w:divBdr>
        <w:top w:val="none" w:sz="0" w:space="0" w:color="auto"/>
        <w:left w:val="none" w:sz="0" w:space="0" w:color="auto"/>
        <w:bottom w:val="none" w:sz="0" w:space="0" w:color="auto"/>
        <w:right w:val="none" w:sz="0" w:space="0" w:color="auto"/>
      </w:divBdr>
    </w:div>
    <w:div w:id="2018536938">
      <w:bodyDiv w:val="1"/>
      <w:marLeft w:val="0"/>
      <w:marRight w:val="0"/>
      <w:marTop w:val="0"/>
      <w:marBottom w:val="0"/>
      <w:divBdr>
        <w:top w:val="none" w:sz="0" w:space="0" w:color="auto"/>
        <w:left w:val="none" w:sz="0" w:space="0" w:color="auto"/>
        <w:bottom w:val="none" w:sz="0" w:space="0" w:color="auto"/>
        <w:right w:val="none" w:sz="0" w:space="0" w:color="auto"/>
      </w:divBdr>
    </w:div>
    <w:div w:id="2035766302">
      <w:bodyDiv w:val="1"/>
      <w:marLeft w:val="0"/>
      <w:marRight w:val="0"/>
      <w:marTop w:val="0"/>
      <w:marBottom w:val="0"/>
      <w:divBdr>
        <w:top w:val="none" w:sz="0" w:space="0" w:color="auto"/>
        <w:left w:val="none" w:sz="0" w:space="0" w:color="auto"/>
        <w:bottom w:val="none" w:sz="0" w:space="0" w:color="auto"/>
        <w:right w:val="none" w:sz="0" w:space="0" w:color="auto"/>
      </w:divBdr>
    </w:div>
    <w:div w:id="2044211768">
      <w:bodyDiv w:val="1"/>
      <w:marLeft w:val="0"/>
      <w:marRight w:val="0"/>
      <w:marTop w:val="0"/>
      <w:marBottom w:val="0"/>
      <w:divBdr>
        <w:top w:val="none" w:sz="0" w:space="0" w:color="auto"/>
        <w:left w:val="none" w:sz="0" w:space="0" w:color="auto"/>
        <w:bottom w:val="none" w:sz="0" w:space="0" w:color="auto"/>
        <w:right w:val="none" w:sz="0" w:space="0" w:color="auto"/>
      </w:divBdr>
    </w:div>
    <w:div w:id="2049990921">
      <w:bodyDiv w:val="1"/>
      <w:marLeft w:val="0"/>
      <w:marRight w:val="0"/>
      <w:marTop w:val="0"/>
      <w:marBottom w:val="0"/>
      <w:divBdr>
        <w:top w:val="none" w:sz="0" w:space="0" w:color="auto"/>
        <w:left w:val="none" w:sz="0" w:space="0" w:color="auto"/>
        <w:bottom w:val="none" w:sz="0" w:space="0" w:color="auto"/>
        <w:right w:val="none" w:sz="0" w:space="0" w:color="auto"/>
      </w:divBdr>
    </w:div>
    <w:div w:id="2067143436">
      <w:bodyDiv w:val="1"/>
      <w:marLeft w:val="0"/>
      <w:marRight w:val="0"/>
      <w:marTop w:val="0"/>
      <w:marBottom w:val="0"/>
      <w:divBdr>
        <w:top w:val="none" w:sz="0" w:space="0" w:color="auto"/>
        <w:left w:val="none" w:sz="0" w:space="0" w:color="auto"/>
        <w:bottom w:val="none" w:sz="0" w:space="0" w:color="auto"/>
        <w:right w:val="none" w:sz="0" w:space="0" w:color="auto"/>
      </w:divBdr>
    </w:div>
    <w:div w:id="2091922043">
      <w:bodyDiv w:val="1"/>
      <w:marLeft w:val="0"/>
      <w:marRight w:val="0"/>
      <w:marTop w:val="0"/>
      <w:marBottom w:val="0"/>
      <w:divBdr>
        <w:top w:val="none" w:sz="0" w:space="0" w:color="auto"/>
        <w:left w:val="none" w:sz="0" w:space="0" w:color="auto"/>
        <w:bottom w:val="none" w:sz="0" w:space="0" w:color="auto"/>
        <w:right w:val="none" w:sz="0" w:space="0" w:color="auto"/>
      </w:divBdr>
    </w:div>
    <w:div w:id="210934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1049A-A232-4829-90B8-EFB8B495F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28</Pages>
  <Words>10857</Words>
  <Characters>61890</Characters>
  <Application>Microsoft Office Word</Application>
  <DocSecurity>0</DocSecurity>
  <Lines>515</Lines>
  <Paragraphs>145</Paragraphs>
  <ScaleCrop>false</ScaleCrop>
  <HeadingPairs>
    <vt:vector size="6" baseType="variant">
      <vt:variant>
        <vt:lpstr>Title</vt:lpstr>
      </vt:variant>
      <vt:variant>
        <vt:i4>1</vt:i4>
      </vt:variant>
      <vt:variant>
        <vt:lpstr>Názov</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72602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Štrbová</cp:lastModifiedBy>
  <cp:revision>7</cp:revision>
  <cp:lastPrinted>2023-02-06T14:02:00Z</cp:lastPrinted>
  <dcterms:created xsi:type="dcterms:W3CDTF">2023-02-13T11:57:00Z</dcterms:created>
  <dcterms:modified xsi:type="dcterms:W3CDTF">2023-11-02T06:55:00Z</dcterms:modified>
</cp:coreProperties>
</file>